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8A902" w14:textId="29B54A56" w:rsidR="00100688" w:rsidRPr="002528F7" w:rsidRDefault="00100688" w:rsidP="00100688">
      <w:pPr>
        <w:pStyle w:val="aa"/>
        <w:spacing w:after="0"/>
        <w:ind w:firstLine="567"/>
        <w:contextualSpacing/>
        <w:jc w:val="right"/>
        <w:rPr>
          <w:rFonts w:ascii="Arial AM" w:hAnsi="Arial AM" w:cs="Sylfaen"/>
          <w:i/>
          <w:sz w:val="16"/>
          <w:lang w:val="ru-RU"/>
        </w:rPr>
      </w:pPr>
      <w:r w:rsidRPr="002528F7">
        <w:rPr>
          <w:rFonts w:ascii="Sylfaen" w:hAnsi="Sylfaen" w:cs="Sylfaen"/>
          <w:i/>
          <w:sz w:val="16"/>
        </w:rPr>
        <w:t>Հավելված</w:t>
      </w:r>
      <w:r w:rsidRPr="002528F7">
        <w:rPr>
          <w:rFonts w:ascii="Arial AM" w:hAnsi="Arial AM" w:cs="Sylfaen"/>
          <w:i/>
          <w:sz w:val="16"/>
        </w:rPr>
        <w:t xml:space="preserve"> N </w:t>
      </w:r>
      <w:r w:rsidRPr="002528F7">
        <w:rPr>
          <w:rFonts w:ascii="Arial AM" w:hAnsi="Arial AM" w:cs="Sylfaen"/>
          <w:i/>
          <w:sz w:val="16"/>
          <w:lang w:val="ru-RU"/>
        </w:rPr>
        <w:t>3</w:t>
      </w:r>
    </w:p>
    <w:p w14:paraId="503878AF" w14:textId="2FECC5FC" w:rsidR="00100688" w:rsidRPr="002528F7" w:rsidRDefault="00100688" w:rsidP="00100688">
      <w:pPr>
        <w:pStyle w:val="aa"/>
        <w:spacing w:after="0"/>
        <w:ind w:firstLine="567"/>
        <w:contextualSpacing/>
        <w:jc w:val="right"/>
        <w:rPr>
          <w:rFonts w:ascii="Arial AM" w:hAnsi="Arial AM" w:cs="Sylfaen"/>
          <w:i/>
          <w:sz w:val="16"/>
          <w:lang w:val="hy-AM"/>
        </w:rPr>
      </w:pPr>
      <w:r w:rsidRPr="002528F7">
        <w:rPr>
          <w:rFonts w:ascii="Sylfaen" w:hAnsi="Sylfaen" w:cs="Sylfaen"/>
          <w:i/>
          <w:sz w:val="16"/>
          <w:lang w:val="hy-AM"/>
        </w:rPr>
        <w:t>ՀՀ</w:t>
      </w:r>
      <w:r w:rsidRPr="002528F7">
        <w:rPr>
          <w:rFonts w:ascii="Arial AM" w:hAnsi="Arial AM" w:cs="Sylfaen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ֆինանսների</w:t>
      </w:r>
      <w:r w:rsidRPr="002528F7">
        <w:rPr>
          <w:rFonts w:ascii="Arial AM" w:hAnsi="Arial AM" w:cs="Sylfaen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նախարարի</w:t>
      </w:r>
      <w:r w:rsidRPr="002528F7">
        <w:rPr>
          <w:rFonts w:ascii="Arial AM" w:hAnsi="Arial AM" w:cs="Sylfaen"/>
          <w:i/>
          <w:sz w:val="16"/>
          <w:lang w:val="hy-AM"/>
        </w:rPr>
        <w:t xml:space="preserve"> 2024 </w:t>
      </w:r>
      <w:r w:rsidRPr="002528F7">
        <w:rPr>
          <w:rFonts w:ascii="Sylfaen" w:hAnsi="Sylfaen" w:cs="Sylfaen"/>
          <w:i/>
          <w:sz w:val="16"/>
          <w:lang w:val="hy-AM"/>
        </w:rPr>
        <w:t>թվականի</w:t>
      </w:r>
      <w:r w:rsidRPr="002528F7">
        <w:rPr>
          <w:rFonts w:ascii="Arial AM" w:hAnsi="Arial AM" w:cs="Sylfaen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փետրվարի</w:t>
      </w:r>
      <w:r w:rsidRPr="002528F7">
        <w:rPr>
          <w:rFonts w:ascii="Arial AM" w:hAnsi="Arial AM" w:cs="Sylfaen"/>
          <w:i/>
          <w:sz w:val="16"/>
          <w:lang w:val="hy-AM"/>
        </w:rPr>
        <w:t xml:space="preserve"> </w:t>
      </w:r>
      <w:r w:rsidR="002A5880" w:rsidRPr="002528F7">
        <w:rPr>
          <w:rFonts w:ascii="Arial AM" w:hAnsi="Arial AM" w:cs="Sylfaen"/>
          <w:i/>
          <w:sz w:val="16"/>
          <w:lang w:val="hy-AM"/>
        </w:rPr>
        <w:t xml:space="preserve"> 26</w:t>
      </w:r>
      <w:r w:rsidRPr="002528F7">
        <w:rPr>
          <w:rFonts w:ascii="Arial AM" w:hAnsi="Arial AM" w:cs="Sylfaen"/>
          <w:i/>
          <w:sz w:val="16"/>
          <w:lang w:val="hy-AM"/>
        </w:rPr>
        <w:t xml:space="preserve"> -</w:t>
      </w:r>
      <w:r w:rsidRPr="002528F7">
        <w:rPr>
          <w:rFonts w:ascii="Sylfaen" w:hAnsi="Sylfaen" w:cs="Sylfaen"/>
          <w:i/>
          <w:sz w:val="16"/>
          <w:lang w:val="hy-AM"/>
        </w:rPr>
        <w:t>ի</w:t>
      </w:r>
      <w:r w:rsidRPr="002528F7">
        <w:rPr>
          <w:rFonts w:ascii="Arial AM" w:hAnsi="Arial AM" w:cs="Sylfaen"/>
          <w:i/>
          <w:sz w:val="16"/>
          <w:lang w:val="hy-AM"/>
        </w:rPr>
        <w:t xml:space="preserve"> </w:t>
      </w:r>
    </w:p>
    <w:p w14:paraId="217AABF1" w14:textId="4B56D5F4" w:rsidR="00100688" w:rsidRPr="002528F7" w:rsidRDefault="00100688" w:rsidP="00100688">
      <w:pPr>
        <w:pStyle w:val="aa"/>
        <w:ind w:right="-7" w:firstLine="567"/>
        <w:jc w:val="right"/>
        <w:rPr>
          <w:ins w:id="0" w:author="Inesa Kocharyan" w:date="2024-02-12T15:51:00Z"/>
          <w:rFonts w:ascii="Arial AM" w:hAnsi="Arial AM" w:cs="Sylfaen"/>
          <w:i/>
          <w:sz w:val="18"/>
          <w:lang w:val="hy-AM"/>
        </w:rPr>
      </w:pPr>
      <w:r w:rsidRPr="002528F7">
        <w:rPr>
          <w:rFonts w:ascii="Arial AM" w:hAnsi="Arial AM" w:cs="Sylfaen"/>
          <w:i/>
          <w:sz w:val="16"/>
          <w:lang w:val="hy-AM"/>
        </w:rPr>
        <w:t xml:space="preserve"> N 31-</w:t>
      </w:r>
      <w:r w:rsidRPr="002528F7">
        <w:rPr>
          <w:rFonts w:ascii="Sylfaen" w:hAnsi="Sylfaen" w:cs="Sylfaen"/>
          <w:i/>
          <w:sz w:val="16"/>
          <w:lang w:val="hy-AM"/>
        </w:rPr>
        <w:t>Ա</w:t>
      </w:r>
      <w:r w:rsidRPr="002528F7">
        <w:rPr>
          <w:rFonts w:ascii="Arial AM" w:hAnsi="Arial AM" w:cs="Sylfaen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հրամանի</w:t>
      </w:r>
      <w:r w:rsidRPr="002528F7">
        <w:rPr>
          <w:rFonts w:ascii="Arial AM" w:hAnsi="Arial AM" w:cs="Sylfaen"/>
          <w:i/>
          <w:sz w:val="16"/>
          <w:lang w:val="hy-AM"/>
        </w:rPr>
        <w:t xml:space="preserve">    </w:t>
      </w:r>
      <w:r w:rsidRPr="002528F7">
        <w:rPr>
          <w:rFonts w:ascii="Arial AM" w:hAnsi="Arial AM" w:cs="Sylfaen"/>
          <w:i/>
          <w:sz w:val="18"/>
          <w:lang w:val="hy-AM"/>
        </w:rPr>
        <w:t xml:space="preserve">                                                                            </w:t>
      </w:r>
    </w:p>
    <w:p w14:paraId="1A2EA900" w14:textId="77777777" w:rsidR="00F21B2F" w:rsidRPr="004A5D42" w:rsidRDefault="00642EFE" w:rsidP="00F21B2F">
      <w:pPr>
        <w:pStyle w:val="aa"/>
        <w:spacing w:after="0"/>
        <w:ind w:right="-7" w:firstLine="567"/>
        <w:jc w:val="center"/>
        <w:rPr>
          <w:rFonts w:ascii="Sylfaen" w:hAnsi="Sylfaen" w:cs="Sylfaen"/>
          <w:sz w:val="22"/>
          <w:szCs w:val="22"/>
          <w:lang w:val="af-ZA"/>
        </w:rPr>
      </w:pPr>
      <w:r w:rsidRPr="004A5D42">
        <w:rPr>
          <w:rFonts w:ascii="Sylfaen" w:hAnsi="Sylfaen" w:cs="Sylfaen"/>
          <w:sz w:val="22"/>
          <w:szCs w:val="22"/>
          <w:lang w:val="af-ZA"/>
        </w:rPr>
        <w:t>ՀԱՅՏԱՐԱՐՈՒԹՅՈՒՆ</w:t>
      </w:r>
    </w:p>
    <w:p w14:paraId="75AAFA87" w14:textId="1D928CC2" w:rsidR="00642EFE" w:rsidRPr="004A5D42" w:rsidRDefault="00642EFE" w:rsidP="00F21B2F">
      <w:pPr>
        <w:pStyle w:val="aa"/>
        <w:spacing w:after="0"/>
        <w:ind w:right="-7" w:firstLine="567"/>
        <w:jc w:val="center"/>
        <w:rPr>
          <w:rFonts w:ascii="Arial AM" w:hAnsi="Arial AM"/>
          <w:i/>
          <w:sz w:val="22"/>
          <w:szCs w:val="22"/>
          <w:lang w:val="af-ZA"/>
        </w:rPr>
      </w:pPr>
      <w:r w:rsidRPr="004A5D42">
        <w:rPr>
          <w:rFonts w:ascii="Sylfaen" w:hAnsi="Sylfaen" w:cs="Sylfaen"/>
          <w:sz w:val="22"/>
          <w:szCs w:val="22"/>
          <w:lang w:val="af-ZA"/>
        </w:rPr>
        <w:t>ԲԱՑ</w:t>
      </w:r>
      <w:r w:rsidRPr="004A5D42">
        <w:rPr>
          <w:rFonts w:ascii="Arial AM" w:hAnsi="Arial AM"/>
          <w:sz w:val="22"/>
          <w:szCs w:val="22"/>
          <w:lang w:val="af-ZA"/>
        </w:rPr>
        <w:t xml:space="preserve"> </w:t>
      </w:r>
      <w:r w:rsidR="004E1503" w:rsidRPr="004A5D42">
        <w:rPr>
          <w:rFonts w:ascii="Sylfaen" w:hAnsi="Sylfaen" w:cs="Sylfaen"/>
          <w:sz w:val="22"/>
          <w:szCs w:val="22"/>
          <w:lang w:val="af-ZA"/>
        </w:rPr>
        <w:t>ՄՐՑՈՒՅԹ</w:t>
      </w:r>
      <w:r w:rsidRPr="004A5D42">
        <w:rPr>
          <w:rFonts w:ascii="Sylfaen" w:hAnsi="Sylfaen" w:cs="Sylfaen"/>
          <w:sz w:val="22"/>
          <w:szCs w:val="22"/>
          <w:lang w:val="af-ZA"/>
        </w:rPr>
        <w:t>Ի</w:t>
      </w:r>
      <w:r w:rsidRPr="004A5D42">
        <w:rPr>
          <w:rFonts w:ascii="Arial AM" w:hAnsi="Arial AM"/>
          <w:sz w:val="22"/>
          <w:szCs w:val="22"/>
          <w:lang w:val="af-ZA"/>
        </w:rPr>
        <w:t xml:space="preserve"> </w:t>
      </w:r>
      <w:r w:rsidRPr="004A5D42">
        <w:rPr>
          <w:rFonts w:ascii="Sylfaen" w:hAnsi="Sylfaen" w:cs="Sylfaen"/>
          <w:sz w:val="22"/>
          <w:szCs w:val="22"/>
          <w:lang w:val="af-ZA"/>
        </w:rPr>
        <w:t>ՄԱՍԻՆ</w:t>
      </w:r>
      <w:r w:rsidR="000C51A3" w:rsidRPr="004A5D42">
        <w:rPr>
          <w:rStyle w:val="af6"/>
          <w:rFonts w:ascii="Arial AM" w:hAnsi="Arial AM"/>
          <w:sz w:val="22"/>
          <w:szCs w:val="22"/>
          <w:lang w:val="af-ZA"/>
        </w:rPr>
        <w:footnoteReference w:id="1"/>
      </w:r>
    </w:p>
    <w:p w14:paraId="07CF463E" w14:textId="77777777" w:rsidR="00642EFE" w:rsidRPr="002528F7" w:rsidRDefault="00642EFE" w:rsidP="00EF3662">
      <w:pPr>
        <w:pStyle w:val="a3"/>
        <w:spacing w:line="240" w:lineRule="auto"/>
        <w:jc w:val="center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Հայտարարության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սույն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տեքստը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հաստատված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է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C0193C" w:rsidRPr="002528F7">
        <w:rPr>
          <w:rFonts w:ascii="Sylfaen" w:hAnsi="Sylfaen" w:cs="Sylfaen"/>
          <w:i w:val="0"/>
          <w:lang w:val="af-ZA"/>
        </w:rPr>
        <w:t>գնահատող</w:t>
      </w:r>
      <w:r w:rsidR="00C0193C"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հանձնաժողովի</w:t>
      </w:r>
    </w:p>
    <w:p w14:paraId="35C66B2D" w14:textId="59FD7634" w:rsidR="0091042F" w:rsidRPr="002528F7" w:rsidRDefault="00642EFE" w:rsidP="00D21F8D">
      <w:pPr>
        <w:pStyle w:val="a3"/>
        <w:spacing w:line="240" w:lineRule="auto"/>
        <w:jc w:val="center"/>
        <w:rPr>
          <w:rFonts w:ascii="Arial AM" w:hAnsi="Arial AM"/>
          <w:i w:val="0"/>
          <w:lang w:val="af-ZA"/>
        </w:rPr>
      </w:pPr>
      <w:r w:rsidRPr="002528F7">
        <w:rPr>
          <w:rFonts w:ascii="Arial AM" w:hAnsi="Arial AM"/>
          <w:i w:val="0"/>
          <w:lang w:val="af-ZA"/>
        </w:rPr>
        <w:t>20</w:t>
      </w:r>
      <w:r w:rsidR="003F673D" w:rsidRPr="002528F7">
        <w:rPr>
          <w:rFonts w:ascii="Arial AM" w:hAnsi="Arial AM"/>
          <w:i w:val="0"/>
          <w:lang w:val="af-ZA"/>
        </w:rPr>
        <w:t>24</w:t>
      </w:r>
      <w:r w:rsidR="00F5653D"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թվականի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B94D27">
        <w:rPr>
          <w:rFonts w:asciiTheme="minorHAnsi" w:hAnsiTheme="minorHAnsi"/>
          <w:i w:val="0"/>
          <w:lang w:val="hy-AM"/>
        </w:rPr>
        <w:t>3</w:t>
      </w:r>
      <w:r w:rsidR="00C358A5">
        <w:rPr>
          <w:rFonts w:asciiTheme="minorHAnsi" w:hAnsiTheme="minorHAnsi"/>
          <w:i w:val="0"/>
          <w:lang w:val="hy-AM"/>
        </w:rPr>
        <w:t>1</w:t>
      </w:r>
      <w:r w:rsidR="00B94D27">
        <w:rPr>
          <w:rFonts w:asciiTheme="minorHAnsi" w:hAnsiTheme="minorHAnsi"/>
          <w:i w:val="0"/>
          <w:lang w:val="hy-AM"/>
        </w:rPr>
        <w:t xml:space="preserve"> </w:t>
      </w:r>
      <w:r w:rsidR="000E7C02">
        <w:rPr>
          <w:rFonts w:ascii="Arial AM" w:hAnsi="Arial AM"/>
          <w:i w:val="0"/>
          <w:lang w:val="af-ZA"/>
        </w:rPr>
        <w:t>&lt;&lt;</w:t>
      </w:r>
      <w:r w:rsidR="003F673D" w:rsidRPr="002528F7">
        <w:rPr>
          <w:rFonts w:ascii="Sylfaen" w:hAnsi="Sylfaen" w:cs="Sylfaen"/>
          <w:i w:val="0"/>
          <w:lang w:val="af-ZA"/>
        </w:rPr>
        <w:t>հո</w:t>
      </w:r>
      <w:r w:rsidR="009C5F34">
        <w:rPr>
          <w:rFonts w:ascii="Sylfaen" w:hAnsi="Sylfaen" w:cs="Sylfaen"/>
          <w:i w:val="0"/>
          <w:lang w:val="hy-AM"/>
        </w:rPr>
        <w:t xml:space="preserve">ւլիսի </w:t>
      </w:r>
      <w:r w:rsidR="000E7C02">
        <w:rPr>
          <w:rFonts w:ascii="Arial AM" w:hAnsi="Arial AM"/>
          <w:i w:val="0"/>
          <w:lang w:val="af-ZA"/>
        </w:rPr>
        <w:t xml:space="preserve">&gt;&gt; 01 </w:t>
      </w:r>
      <w:r w:rsidR="003C53D4"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որոշմամբ</w:t>
      </w:r>
      <w:r w:rsidRPr="002528F7">
        <w:rPr>
          <w:rFonts w:ascii="Arial AM" w:hAnsi="Arial AM"/>
          <w:i w:val="0"/>
          <w:lang w:val="af-ZA"/>
        </w:rPr>
        <w:t xml:space="preserve"> </w:t>
      </w:r>
    </w:p>
    <w:p w14:paraId="180A6F19" w14:textId="77777777" w:rsidR="0091042F" w:rsidRPr="002528F7" w:rsidRDefault="0091042F" w:rsidP="00EF3662">
      <w:pPr>
        <w:pStyle w:val="a3"/>
        <w:spacing w:line="240" w:lineRule="auto"/>
        <w:jc w:val="center"/>
        <w:rPr>
          <w:rFonts w:ascii="Arial AM" w:hAnsi="Arial AM"/>
          <w:i w:val="0"/>
          <w:lang w:val="af-ZA"/>
        </w:rPr>
      </w:pPr>
    </w:p>
    <w:p w14:paraId="1AE118E4" w14:textId="1DAACE58" w:rsidR="00CC539B" w:rsidRDefault="00496E18" w:rsidP="00EF3662">
      <w:pPr>
        <w:pStyle w:val="a3"/>
        <w:spacing w:line="240" w:lineRule="auto"/>
        <w:jc w:val="center"/>
        <w:rPr>
          <w:rFonts w:ascii="Arial AM" w:hAnsi="Arial AM"/>
          <w:i w:val="0"/>
          <w:u w:val="single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Ընթացակարգի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642EFE" w:rsidRPr="002528F7">
        <w:rPr>
          <w:rFonts w:ascii="Sylfaen" w:hAnsi="Sylfaen" w:cs="Sylfaen"/>
          <w:i w:val="0"/>
          <w:lang w:val="af-ZA"/>
        </w:rPr>
        <w:t>ծածկագիրը</w:t>
      </w:r>
      <w:r w:rsidR="00642EFE" w:rsidRPr="002528F7">
        <w:rPr>
          <w:rFonts w:ascii="Arial AM" w:hAnsi="Arial AM"/>
          <w:i w:val="0"/>
          <w:lang w:val="af-ZA"/>
        </w:rPr>
        <w:t>`</w:t>
      </w:r>
      <w:r w:rsidR="0091042F" w:rsidRPr="002528F7">
        <w:rPr>
          <w:rFonts w:ascii="Arial AM" w:hAnsi="Arial AM"/>
          <w:i w:val="0"/>
          <w:lang w:val="af-ZA"/>
        </w:rPr>
        <w:t xml:space="preserve"> </w:t>
      </w:r>
      <w:r w:rsidR="00316381" w:rsidRPr="002528F7">
        <w:rPr>
          <w:rFonts w:ascii="Arial AM" w:hAnsi="Arial AM"/>
          <w:i w:val="0"/>
          <w:lang w:val="af-ZA"/>
        </w:rPr>
        <w:t xml:space="preserve"> </w:t>
      </w:r>
      <w:r w:rsidR="0015036C">
        <w:rPr>
          <w:rFonts w:ascii="Sylfaen" w:hAnsi="Sylfaen" w:cs="Sylfaen"/>
          <w:i w:val="0"/>
          <w:lang w:val="af-ZA"/>
        </w:rPr>
        <w:t>ԱՄԱՀ-ՀԳ-ԲՄԱՇՁԲ-24/50</w:t>
      </w:r>
      <w:r w:rsidR="009F18D0" w:rsidRPr="002528F7">
        <w:rPr>
          <w:rFonts w:ascii="Arial AM" w:hAnsi="Arial AM"/>
          <w:i w:val="0"/>
          <w:u w:val="single"/>
          <w:lang w:val="af-ZA"/>
        </w:rPr>
        <w:t xml:space="preserve">    </w:t>
      </w:r>
    </w:p>
    <w:p w14:paraId="6354CC13" w14:textId="734735DA" w:rsidR="0091042F" w:rsidRPr="00C82729" w:rsidRDefault="00CC539B" w:rsidP="00EF3662">
      <w:pPr>
        <w:pStyle w:val="a3"/>
        <w:spacing w:line="240" w:lineRule="auto"/>
        <w:jc w:val="center"/>
        <w:rPr>
          <w:rFonts w:ascii="Sylfaen" w:hAnsi="Sylfaen"/>
          <w:i w:val="0"/>
          <w:lang w:val="af-ZA"/>
        </w:rPr>
      </w:pPr>
      <w:r w:rsidRPr="00C82729">
        <w:rPr>
          <w:rFonts w:ascii="Sylfaen" w:hAnsi="Sylfaen"/>
          <w:i w:val="0"/>
          <w:u w:val="single"/>
          <w:lang w:val="hy-AM"/>
        </w:rPr>
        <w:t>Գնումն իրականացվում է Գնումների մասին ՀՀ օրենքի 15-րդ հոդվածի 6-րդ մասով</w:t>
      </w:r>
      <w:r w:rsidR="009F18D0" w:rsidRPr="00C82729">
        <w:rPr>
          <w:rFonts w:ascii="Sylfaen" w:hAnsi="Sylfaen"/>
          <w:i w:val="0"/>
          <w:u w:val="single"/>
          <w:lang w:val="af-ZA"/>
        </w:rPr>
        <w:t xml:space="preserve">    </w:t>
      </w:r>
    </w:p>
    <w:p w14:paraId="4725E55F" w14:textId="77777777" w:rsidR="0091042F" w:rsidRPr="002528F7" w:rsidRDefault="0091042F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</w:p>
    <w:p w14:paraId="726B4271" w14:textId="77777777" w:rsidR="002528F7" w:rsidRPr="002528F7" w:rsidRDefault="002528F7" w:rsidP="002528F7">
      <w:pPr>
        <w:pStyle w:val="a3"/>
        <w:spacing w:line="240" w:lineRule="auto"/>
        <w:ind w:firstLine="708"/>
        <w:jc w:val="left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Պատվիրատուն</w:t>
      </w:r>
      <w:r w:rsidRPr="002528F7">
        <w:rPr>
          <w:rFonts w:ascii="Arial AM" w:hAnsi="Arial AM"/>
          <w:i w:val="0"/>
          <w:lang w:val="af-ZA"/>
        </w:rPr>
        <w:t xml:space="preserve">` </w:t>
      </w:r>
      <w:r w:rsidRPr="002528F7">
        <w:rPr>
          <w:rFonts w:ascii="Sylfaen" w:hAnsi="Sylfaen" w:cs="Sylfaen"/>
          <w:i w:val="0"/>
          <w:lang w:val="hy-AM"/>
        </w:rPr>
        <w:t>ՀՀ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  <w:lang w:val="hy-AM"/>
        </w:rPr>
        <w:t>Արմավիրի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  <w:lang w:val="hy-AM"/>
        </w:rPr>
        <w:t>մարզի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  <w:lang w:val="hy-AM"/>
        </w:rPr>
        <w:t>Արաքսի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  <w:lang w:val="hy-AM"/>
        </w:rPr>
        <w:t>համայնքապետարանը</w:t>
      </w:r>
      <w:r w:rsidRPr="002528F7">
        <w:rPr>
          <w:rFonts w:ascii="Arial AM" w:hAnsi="Arial AM"/>
          <w:i w:val="0"/>
          <w:lang w:val="af-ZA"/>
        </w:rPr>
        <w:t xml:space="preserve">, </w:t>
      </w:r>
      <w:r w:rsidRPr="002528F7">
        <w:rPr>
          <w:rFonts w:ascii="Sylfaen" w:hAnsi="Sylfaen" w:cs="Sylfaen"/>
          <w:i w:val="0"/>
          <w:lang w:val="af-ZA"/>
        </w:rPr>
        <w:t>որը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գտնվում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է</w:t>
      </w:r>
      <w:r w:rsidRPr="002528F7">
        <w:rPr>
          <w:rFonts w:ascii="Arial AM" w:hAnsi="Arial AM"/>
          <w:i w:val="0"/>
          <w:lang w:val="af-ZA"/>
        </w:rPr>
        <w:t xml:space="preserve">   </w:t>
      </w:r>
      <w:r w:rsidRPr="002528F7">
        <w:rPr>
          <w:rFonts w:ascii="Sylfaen" w:hAnsi="Sylfaen" w:cs="Sylfaen"/>
          <w:i w:val="0"/>
          <w:lang w:val="hy-AM"/>
        </w:rPr>
        <w:t>ՀՀ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  <w:lang w:val="hy-AM"/>
        </w:rPr>
        <w:t>Արմավիրի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  <w:lang w:val="hy-AM"/>
        </w:rPr>
        <w:t>մարզ</w:t>
      </w:r>
      <w:r w:rsidRPr="002528F7">
        <w:rPr>
          <w:rFonts w:ascii="Arial AM" w:hAnsi="Arial AM"/>
          <w:i w:val="0"/>
          <w:lang w:val="hy-AM"/>
        </w:rPr>
        <w:t xml:space="preserve">, </w:t>
      </w:r>
      <w:r w:rsidRPr="002528F7">
        <w:rPr>
          <w:rFonts w:ascii="Sylfaen" w:hAnsi="Sylfaen" w:cs="Sylfaen"/>
          <w:i w:val="0"/>
          <w:lang w:val="hy-AM"/>
        </w:rPr>
        <w:t>Արաքս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  <w:lang w:val="hy-AM"/>
        </w:rPr>
        <w:t>համայնք</w:t>
      </w:r>
      <w:r w:rsidRPr="002528F7">
        <w:rPr>
          <w:rFonts w:ascii="Arial AM" w:hAnsi="Arial AM"/>
          <w:i w:val="0"/>
          <w:lang w:val="hy-AM"/>
        </w:rPr>
        <w:t>,</w:t>
      </w:r>
      <w:r w:rsidRPr="002528F7">
        <w:rPr>
          <w:rFonts w:ascii="Sylfaen" w:hAnsi="Sylfaen" w:cs="Sylfaen"/>
          <w:i w:val="0"/>
          <w:lang w:val="hy-AM"/>
        </w:rPr>
        <w:t>գյուղ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</w:rPr>
        <w:t>Գայ</w:t>
      </w:r>
      <w:r w:rsidRPr="002528F7">
        <w:rPr>
          <w:rFonts w:ascii="Arial AM" w:hAnsi="Arial AM"/>
          <w:i w:val="0"/>
          <w:lang w:val="hy-AM"/>
        </w:rPr>
        <w:t xml:space="preserve">, </w:t>
      </w:r>
      <w:r w:rsidRPr="002528F7">
        <w:rPr>
          <w:rFonts w:ascii="Sylfaen" w:hAnsi="Sylfaen" w:cs="Sylfaen"/>
          <w:i w:val="0"/>
        </w:rPr>
        <w:t>Ա</w:t>
      </w:r>
      <w:r w:rsidRPr="002528F7">
        <w:rPr>
          <w:rFonts w:ascii="Arial AM" w:hAnsi="Arial AM"/>
          <w:i w:val="0"/>
          <w:lang w:val="af-ZA"/>
        </w:rPr>
        <w:t>.</w:t>
      </w:r>
      <w:r w:rsidRPr="002528F7">
        <w:rPr>
          <w:rFonts w:ascii="Sylfaen" w:hAnsi="Sylfaen" w:cs="Sylfaen"/>
          <w:i w:val="0"/>
          <w:lang w:val="af-ZA"/>
        </w:rPr>
        <w:t>Խաչատրյան</w:t>
      </w:r>
      <w:r w:rsidRPr="002528F7">
        <w:rPr>
          <w:rFonts w:ascii="Arial AM" w:hAnsi="Arial AM"/>
          <w:i w:val="0"/>
          <w:lang w:val="af-ZA"/>
        </w:rPr>
        <w:t xml:space="preserve"> 1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հասցեում</w:t>
      </w:r>
      <w:r w:rsidRPr="002528F7">
        <w:rPr>
          <w:rFonts w:ascii="Arial AM" w:hAnsi="Arial AM"/>
          <w:i w:val="0"/>
          <w:lang w:val="af-ZA"/>
        </w:rPr>
        <w:t>,</w:t>
      </w:r>
      <w:r w:rsidRPr="002528F7">
        <w:rPr>
          <w:rFonts w:ascii="Arial AM" w:hAnsi="Arial AM"/>
          <w:i w:val="0"/>
          <w:lang w:val="hy-AM"/>
        </w:rPr>
        <w:t xml:space="preserve">    </w:t>
      </w:r>
      <w:r w:rsidRPr="002528F7">
        <w:rPr>
          <w:rFonts w:ascii="Sylfaen" w:hAnsi="Sylfaen" w:cs="Sylfaen"/>
          <w:i w:val="0"/>
          <w:lang w:val="af-ZA"/>
        </w:rPr>
        <w:t>հայտարարում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է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գնանշման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հարցում</w:t>
      </w:r>
      <w:r w:rsidRPr="002528F7">
        <w:rPr>
          <w:rFonts w:ascii="Arial AM" w:hAnsi="Arial AM"/>
          <w:i w:val="0"/>
          <w:lang w:val="af-ZA"/>
        </w:rPr>
        <w:t xml:space="preserve">, </w:t>
      </w:r>
      <w:r w:rsidRPr="002528F7">
        <w:rPr>
          <w:rFonts w:ascii="Sylfaen" w:hAnsi="Sylfaen" w:cs="Sylfaen"/>
          <w:i w:val="0"/>
          <w:lang w:val="af-ZA"/>
        </w:rPr>
        <w:t>որն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իրականացվում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է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մեկ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փուլով</w:t>
      </w:r>
      <w:r w:rsidRPr="002528F7">
        <w:rPr>
          <w:rFonts w:ascii="Arial AM" w:hAnsi="Arial AM"/>
          <w:i w:val="0"/>
          <w:lang w:val="af-ZA"/>
        </w:rPr>
        <w:t>:</w:t>
      </w:r>
    </w:p>
    <w:p w14:paraId="229B2DA9" w14:textId="4C4F75EF" w:rsidR="00311076" w:rsidRPr="002528F7" w:rsidRDefault="006113B3" w:rsidP="002528F7">
      <w:pPr>
        <w:pStyle w:val="a3"/>
        <w:spacing w:line="240" w:lineRule="auto"/>
        <w:ind w:firstLine="0"/>
        <w:rPr>
          <w:rFonts w:ascii="Arial AM" w:hAnsi="Arial AM"/>
          <w:i w:val="0"/>
          <w:sz w:val="16"/>
          <w:szCs w:val="16"/>
          <w:lang w:val="af-ZA"/>
        </w:rPr>
      </w:pPr>
      <w:bookmarkStart w:id="1" w:name="_Hlk23167417"/>
      <w:r>
        <w:rPr>
          <w:rFonts w:ascii="Sylfaen" w:hAnsi="Sylfaen" w:cs="Sylfaen"/>
          <w:i w:val="0"/>
          <w:lang w:val="af-ZA"/>
        </w:rPr>
        <w:t xml:space="preserve">    </w:t>
      </w:r>
      <w:r w:rsidR="002528F7" w:rsidRPr="002528F7">
        <w:rPr>
          <w:rFonts w:ascii="Sylfaen" w:hAnsi="Sylfaen" w:cs="Sylfaen"/>
          <w:i w:val="0"/>
          <w:lang w:val="af-ZA"/>
        </w:rPr>
        <w:t>Սույն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ընթացակարգի</w:t>
      </w:r>
      <w:bookmarkEnd w:id="1"/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արդյունքում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hy-AM"/>
        </w:rPr>
        <w:t>ընտրված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մասնակցին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սահմանված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կարգով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կառաջարկվի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կնքել</w:t>
      </w:r>
      <w:r w:rsidR="002528F7" w:rsidRPr="002528F7">
        <w:rPr>
          <w:rFonts w:ascii="Arial AM" w:hAnsi="Arial AM"/>
          <w:i w:val="0"/>
          <w:lang w:val="af-ZA"/>
        </w:rPr>
        <w:t xml:space="preserve">  </w:t>
      </w:r>
      <w:r w:rsidR="00551365" w:rsidRPr="001260ED">
        <w:rPr>
          <w:rFonts w:ascii="Sylfaen" w:hAnsi="Sylfaen" w:cs="Sylfaen"/>
          <w:i w:val="0"/>
          <w:lang w:val="af-ZA"/>
        </w:rPr>
        <w:t>ՀՀ</w:t>
      </w:r>
      <w:r w:rsidR="00551365" w:rsidRPr="001260ED">
        <w:rPr>
          <w:rFonts w:ascii="Arial AM" w:hAnsi="Arial AM"/>
          <w:i w:val="0"/>
          <w:lang w:val="af-ZA"/>
        </w:rPr>
        <w:t xml:space="preserve"> </w:t>
      </w:r>
      <w:r w:rsidR="00551365" w:rsidRPr="001260ED">
        <w:rPr>
          <w:rFonts w:ascii="Sylfaen" w:hAnsi="Sylfaen" w:cs="Sylfaen"/>
          <w:i w:val="0"/>
          <w:lang w:val="af-ZA"/>
        </w:rPr>
        <w:t>Արմավիրի</w:t>
      </w:r>
      <w:r w:rsidR="00551365" w:rsidRPr="001260ED">
        <w:rPr>
          <w:rFonts w:ascii="Arial AM" w:hAnsi="Arial AM"/>
          <w:i w:val="0"/>
          <w:lang w:val="af-ZA"/>
        </w:rPr>
        <w:t xml:space="preserve"> </w:t>
      </w:r>
      <w:r w:rsidR="00551365" w:rsidRPr="001260ED">
        <w:rPr>
          <w:rFonts w:ascii="Sylfaen" w:hAnsi="Sylfaen" w:cs="Sylfaen"/>
          <w:i w:val="0"/>
          <w:lang w:val="af-ZA"/>
        </w:rPr>
        <w:t>մարզի</w:t>
      </w:r>
      <w:r w:rsidR="00551365" w:rsidRPr="001260ED">
        <w:rPr>
          <w:rFonts w:ascii="Arial AM" w:hAnsi="Arial AM"/>
          <w:i w:val="0"/>
          <w:lang w:val="af-ZA"/>
        </w:rPr>
        <w:t xml:space="preserve"> </w:t>
      </w:r>
      <w:r w:rsidR="00551365" w:rsidRPr="001260ED">
        <w:rPr>
          <w:rFonts w:ascii="Sylfaen" w:hAnsi="Sylfaen" w:cs="Sylfaen"/>
          <w:i w:val="0"/>
          <w:lang w:val="af-ZA"/>
        </w:rPr>
        <w:t>Արաքս</w:t>
      </w:r>
      <w:r w:rsidR="00551365" w:rsidRPr="001260ED">
        <w:rPr>
          <w:rFonts w:ascii="Arial AM" w:hAnsi="Arial AM"/>
          <w:i w:val="0"/>
          <w:lang w:val="af-ZA"/>
        </w:rPr>
        <w:t xml:space="preserve"> </w:t>
      </w:r>
      <w:r w:rsidR="00551365" w:rsidRPr="001260ED">
        <w:rPr>
          <w:rFonts w:ascii="Sylfaen" w:hAnsi="Sylfaen" w:cs="Sylfaen"/>
          <w:i w:val="0"/>
          <w:lang w:val="af-ZA"/>
        </w:rPr>
        <w:t>համայնքի</w:t>
      </w:r>
      <w:r w:rsidR="00551365" w:rsidRPr="001260ED">
        <w:rPr>
          <w:rFonts w:ascii="Arial AM" w:hAnsi="Arial AM"/>
          <w:i w:val="0"/>
          <w:lang w:val="af-ZA"/>
        </w:rPr>
        <w:t xml:space="preserve"> </w:t>
      </w:r>
      <w:r w:rsidR="00551365">
        <w:rPr>
          <w:rFonts w:ascii="Sylfaen" w:hAnsi="Sylfaen" w:cs="Sylfaen"/>
          <w:i w:val="0"/>
          <w:lang w:val="af-ZA"/>
        </w:rPr>
        <w:t>Հայկաշեն բնակավայրի</w:t>
      </w:r>
      <w:r w:rsidR="00551365" w:rsidRPr="001260ED">
        <w:rPr>
          <w:rFonts w:ascii="Sylfaen" w:hAnsi="Sylfaen" w:cs="Sylfaen"/>
          <w:i w:val="0"/>
          <w:lang w:val="af-ZA"/>
        </w:rPr>
        <w:t xml:space="preserve"> </w:t>
      </w:r>
      <w:r w:rsidR="00551365">
        <w:rPr>
          <w:rFonts w:ascii="Sylfaen" w:hAnsi="Sylfaen" w:cs="Sylfaen"/>
          <w:i w:val="0"/>
          <w:lang w:val="af-ZA"/>
        </w:rPr>
        <w:t xml:space="preserve">գազաֆիկացման </w:t>
      </w:r>
      <w:r w:rsidR="00551365" w:rsidRPr="002528F7">
        <w:rPr>
          <w:rFonts w:ascii="Arial AM" w:hAnsi="Arial AM"/>
          <w:i w:val="0"/>
          <w:lang w:val="af-ZA"/>
        </w:rPr>
        <w:t xml:space="preserve"> </w:t>
      </w:r>
      <w:r w:rsidR="00551365" w:rsidRPr="002528F7">
        <w:rPr>
          <w:rFonts w:ascii="Sylfaen" w:hAnsi="Sylfaen" w:cs="Sylfaen"/>
          <w:i w:val="0"/>
          <w:lang w:val="af-ZA"/>
        </w:rPr>
        <w:t>աշխատանքներ</w:t>
      </w:r>
      <w:r w:rsidR="002528F7" w:rsidRPr="002528F7">
        <w:rPr>
          <w:rFonts w:ascii="Sylfaen" w:hAnsi="Sylfaen" w:cs="Sylfaen"/>
          <w:i w:val="0"/>
          <w:lang w:val="af-ZA"/>
        </w:rPr>
        <w:t>ի</w:t>
      </w:r>
      <w:r w:rsidR="002528F7" w:rsidRPr="002528F7">
        <w:rPr>
          <w:rFonts w:ascii="Arial AM" w:hAnsi="Arial AM"/>
          <w:i w:val="0"/>
          <w:lang w:val="af-ZA"/>
        </w:rPr>
        <w:t xml:space="preserve">   </w:t>
      </w:r>
      <w:r w:rsidR="002528F7" w:rsidRPr="002528F7">
        <w:rPr>
          <w:rFonts w:ascii="Sylfaen" w:hAnsi="Sylfaen" w:cs="Sylfaen"/>
          <w:i w:val="0"/>
          <w:lang w:val="af-ZA"/>
        </w:rPr>
        <w:t>մատուցման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պայմանագիր</w:t>
      </w:r>
      <w:r w:rsidR="002528F7" w:rsidRPr="002528F7">
        <w:rPr>
          <w:rFonts w:ascii="Arial AM" w:hAnsi="Arial AM"/>
          <w:i w:val="0"/>
          <w:lang w:val="af-ZA"/>
        </w:rPr>
        <w:t xml:space="preserve"> (</w:t>
      </w:r>
      <w:r w:rsidR="002528F7" w:rsidRPr="002528F7">
        <w:rPr>
          <w:rFonts w:ascii="Sylfaen" w:hAnsi="Sylfaen" w:cs="Sylfaen"/>
          <w:i w:val="0"/>
          <w:lang w:val="af-ZA"/>
        </w:rPr>
        <w:t>այսուհետ</w:t>
      </w:r>
      <w:r w:rsidR="002528F7" w:rsidRPr="002528F7">
        <w:rPr>
          <w:rFonts w:ascii="Arial AM" w:hAnsi="Arial AM"/>
          <w:i w:val="0"/>
          <w:lang w:val="af-ZA"/>
        </w:rPr>
        <w:t xml:space="preserve">` </w:t>
      </w:r>
      <w:r w:rsidR="002528F7" w:rsidRPr="002528F7">
        <w:rPr>
          <w:rFonts w:ascii="Sylfaen" w:hAnsi="Sylfaen" w:cs="Sylfaen"/>
          <w:i w:val="0"/>
          <w:lang w:val="af-ZA"/>
        </w:rPr>
        <w:t>պայմանագիր</w:t>
      </w:r>
      <w:r w:rsidR="002528F7" w:rsidRPr="002528F7">
        <w:rPr>
          <w:rFonts w:ascii="Arial AM" w:hAnsi="Arial AM"/>
          <w:i w:val="0"/>
          <w:lang w:val="af-ZA"/>
        </w:rPr>
        <w:t>)</w:t>
      </w:r>
      <w:r w:rsidR="002528F7" w:rsidRPr="002528F7">
        <w:rPr>
          <w:rFonts w:ascii="Tahoma" w:hAnsi="Tahoma" w:cs="Tahoma"/>
          <w:i w:val="0"/>
          <w:lang w:val="af-ZA"/>
        </w:rPr>
        <w:t>։</w:t>
      </w:r>
      <w:r w:rsidR="00642EFE" w:rsidRPr="002528F7">
        <w:rPr>
          <w:rFonts w:ascii="Arial AM" w:hAnsi="Arial AM"/>
          <w:i w:val="0"/>
          <w:sz w:val="16"/>
          <w:szCs w:val="16"/>
          <w:lang w:val="af-ZA"/>
        </w:rPr>
        <w:t xml:space="preserve">         </w:t>
      </w:r>
      <w:r w:rsidR="00691009" w:rsidRPr="002528F7">
        <w:rPr>
          <w:rFonts w:ascii="Arial AM" w:hAnsi="Arial AM"/>
          <w:i w:val="0"/>
          <w:sz w:val="16"/>
          <w:szCs w:val="16"/>
          <w:lang w:val="af-ZA"/>
        </w:rPr>
        <w:t xml:space="preserve">      </w:t>
      </w:r>
      <w:r w:rsidR="009F18D0" w:rsidRPr="002528F7">
        <w:rPr>
          <w:rFonts w:ascii="Arial AM" w:hAnsi="Arial AM"/>
          <w:i w:val="0"/>
          <w:sz w:val="16"/>
          <w:szCs w:val="16"/>
          <w:lang w:val="af-ZA"/>
        </w:rPr>
        <w:t xml:space="preserve">   </w:t>
      </w:r>
      <w:r w:rsidR="00691009" w:rsidRPr="002528F7">
        <w:rPr>
          <w:rFonts w:ascii="Arial AM" w:hAnsi="Arial AM"/>
          <w:i w:val="0"/>
          <w:sz w:val="16"/>
          <w:szCs w:val="16"/>
          <w:lang w:val="af-ZA"/>
        </w:rPr>
        <w:t xml:space="preserve"> </w:t>
      </w:r>
    </w:p>
    <w:p w14:paraId="36338110" w14:textId="5164CCCB" w:rsidR="00357D48" w:rsidRPr="002528F7" w:rsidRDefault="00A20B69" w:rsidP="00EF3662">
      <w:pPr>
        <w:pStyle w:val="a3"/>
        <w:spacing w:line="240" w:lineRule="auto"/>
        <w:ind w:firstLine="0"/>
        <w:rPr>
          <w:rFonts w:ascii="Arial AM" w:hAnsi="Arial AM"/>
          <w:i w:val="0"/>
          <w:lang w:val="af-ZA"/>
        </w:rPr>
      </w:pPr>
      <w:r w:rsidRPr="002528F7">
        <w:rPr>
          <w:rFonts w:ascii="Arial AM" w:hAnsi="Arial AM"/>
          <w:i w:val="0"/>
          <w:lang w:val="af-ZA"/>
        </w:rPr>
        <w:tab/>
      </w:r>
      <w:r w:rsidR="00357D48" w:rsidRPr="002528F7">
        <w:rPr>
          <w:rFonts w:ascii="Sylfaen" w:hAnsi="Sylfaen" w:cs="Sylfaen"/>
          <w:i w:val="0"/>
          <w:lang w:val="af-ZA"/>
        </w:rPr>
        <w:t>Գնումների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մասին</w:t>
      </w:r>
      <w:r w:rsidR="00A76C15" w:rsidRPr="002528F7">
        <w:rPr>
          <w:rFonts w:ascii="Arial AM" w:hAnsi="Arial AM"/>
          <w:i w:val="0"/>
          <w:lang w:val="af-ZA"/>
        </w:rPr>
        <w:t>»</w:t>
      </w:r>
      <w:r w:rsidR="00A96293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ՀՀ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օրենքի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955E87" w:rsidRPr="002528F7">
        <w:rPr>
          <w:rFonts w:ascii="Arial AM" w:hAnsi="Arial AM"/>
          <w:i w:val="0"/>
          <w:lang w:val="af-ZA"/>
        </w:rPr>
        <w:t>7</w:t>
      </w:r>
      <w:r w:rsidR="00357D48" w:rsidRPr="002528F7">
        <w:rPr>
          <w:rFonts w:ascii="Arial AM" w:hAnsi="Arial AM"/>
          <w:i w:val="0"/>
          <w:lang w:val="af-ZA"/>
        </w:rPr>
        <w:t>-</w:t>
      </w:r>
      <w:r w:rsidR="00357D48" w:rsidRPr="002528F7">
        <w:rPr>
          <w:rFonts w:ascii="Sylfaen" w:hAnsi="Sylfaen" w:cs="Sylfaen"/>
          <w:i w:val="0"/>
          <w:lang w:val="af-ZA"/>
        </w:rPr>
        <w:t>րդ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հոդվածի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համաձայն</w:t>
      </w:r>
      <w:r w:rsidR="00357D48" w:rsidRPr="002528F7">
        <w:rPr>
          <w:rFonts w:ascii="Arial AM" w:hAnsi="Arial AM"/>
          <w:i w:val="0"/>
          <w:lang w:val="af-ZA"/>
        </w:rPr>
        <w:t xml:space="preserve">` </w:t>
      </w:r>
      <w:r w:rsidR="00DB4CC7" w:rsidRPr="002528F7">
        <w:rPr>
          <w:rFonts w:ascii="Sylfaen" w:hAnsi="Sylfaen" w:cs="Sylfaen"/>
          <w:i w:val="0"/>
          <w:lang w:val="af-ZA"/>
        </w:rPr>
        <w:t>ցանկացած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անձ</w:t>
      </w:r>
      <w:r w:rsidR="00DB4CC7" w:rsidRPr="002528F7">
        <w:rPr>
          <w:rFonts w:ascii="Arial AM" w:hAnsi="Arial AM"/>
          <w:i w:val="0"/>
          <w:lang w:val="af-ZA"/>
        </w:rPr>
        <w:t xml:space="preserve">, </w:t>
      </w:r>
      <w:r w:rsidR="00DB4CC7" w:rsidRPr="002528F7">
        <w:rPr>
          <w:rFonts w:ascii="Sylfaen" w:hAnsi="Sylfaen" w:cs="Sylfaen"/>
          <w:i w:val="0"/>
          <w:lang w:val="af-ZA"/>
        </w:rPr>
        <w:t>անկախ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նրա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օտարերկրյա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ֆիզիկական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անձ</w:t>
      </w:r>
      <w:r w:rsidR="00DB4CC7" w:rsidRPr="002528F7">
        <w:rPr>
          <w:rFonts w:ascii="Arial AM" w:hAnsi="Arial AM"/>
          <w:i w:val="0"/>
          <w:lang w:val="af-ZA"/>
        </w:rPr>
        <w:t xml:space="preserve">, </w:t>
      </w:r>
      <w:r w:rsidR="00DB4CC7" w:rsidRPr="002528F7">
        <w:rPr>
          <w:rFonts w:ascii="Sylfaen" w:hAnsi="Sylfaen" w:cs="Sylfaen"/>
          <w:i w:val="0"/>
          <w:lang w:val="af-ZA"/>
        </w:rPr>
        <w:t>կազմակերպություն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կամ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քաղաքացիություն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չունեցող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անձ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լինելու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հանգամանքից</w:t>
      </w:r>
      <w:r w:rsidR="00DB4CC7" w:rsidRPr="002528F7">
        <w:rPr>
          <w:rFonts w:ascii="Arial AM" w:hAnsi="Arial AM"/>
          <w:i w:val="0"/>
          <w:lang w:val="af-ZA"/>
        </w:rPr>
        <w:t xml:space="preserve">, </w:t>
      </w:r>
      <w:r w:rsidR="00DB4CC7" w:rsidRPr="002528F7">
        <w:rPr>
          <w:rFonts w:ascii="Sylfaen" w:hAnsi="Sylfaen" w:cs="Sylfaen"/>
          <w:i w:val="0"/>
          <w:lang w:val="af-ZA"/>
        </w:rPr>
        <w:t>ունի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677658" w:rsidRPr="002528F7">
        <w:rPr>
          <w:rFonts w:ascii="Sylfaen" w:hAnsi="Sylfaen" w:cs="Sylfaen"/>
          <w:i w:val="0"/>
          <w:lang w:val="af-ZA"/>
        </w:rPr>
        <w:t>սույն</w:t>
      </w:r>
      <w:r w:rsidR="00677658" w:rsidRPr="002528F7">
        <w:rPr>
          <w:rFonts w:ascii="Arial AM" w:hAnsi="Arial AM"/>
          <w:i w:val="0"/>
          <w:lang w:val="af-ZA"/>
        </w:rPr>
        <w:t xml:space="preserve"> </w:t>
      </w:r>
      <w:r w:rsidR="00496E18" w:rsidRPr="002528F7">
        <w:rPr>
          <w:rFonts w:ascii="Sylfaen" w:hAnsi="Sylfaen" w:cs="Sylfaen"/>
          <w:i w:val="0"/>
          <w:lang w:val="af-ZA"/>
        </w:rPr>
        <w:t>ընթացակարգին</w:t>
      </w:r>
      <w:r w:rsidR="00496E18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մասնակցելու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հավասար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իրավունք</w:t>
      </w:r>
      <w:r w:rsidR="00DB4CC7" w:rsidRPr="002528F7">
        <w:rPr>
          <w:rFonts w:ascii="Arial AM" w:hAnsi="Arial AM"/>
          <w:i w:val="0"/>
          <w:lang w:val="af-ZA"/>
        </w:rPr>
        <w:t>:</w:t>
      </w:r>
    </w:p>
    <w:p w14:paraId="70EB2664" w14:textId="77777777" w:rsidR="00A20B69" w:rsidRPr="002528F7" w:rsidRDefault="00496E18" w:rsidP="00EF3662">
      <w:pPr>
        <w:ind w:firstLine="720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Sylfaen" w:hAnsi="Sylfaen" w:cs="Sylfaen"/>
          <w:sz w:val="20"/>
          <w:szCs w:val="20"/>
          <w:lang w:val="af-ZA"/>
        </w:rPr>
        <w:t>Սույն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/>
        </w:rPr>
        <w:t>ընթացակարգին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357D48" w:rsidRPr="002528F7">
        <w:rPr>
          <w:rFonts w:ascii="Sylfaen" w:hAnsi="Sylfaen" w:cs="Sylfaen"/>
          <w:sz w:val="20"/>
          <w:szCs w:val="20"/>
          <w:lang w:val="af-ZA"/>
        </w:rPr>
        <w:t>մասնակցելու</w:t>
      </w:r>
      <w:r w:rsidR="00357D48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357D48" w:rsidRPr="002528F7">
        <w:rPr>
          <w:rFonts w:ascii="Sylfaen" w:hAnsi="Sylfaen" w:cs="Sylfaen"/>
          <w:sz w:val="20"/>
          <w:szCs w:val="20"/>
          <w:lang w:val="af-ZA"/>
        </w:rPr>
        <w:t>իրավունք</w:t>
      </w:r>
      <w:r w:rsidR="0012446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3C3660" w:rsidRPr="002528F7">
        <w:rPr>
          <w:rFonts w:ascii="Sylfaen" w:hAnsi="Sylfaen" w:cs="Sylfaen"/>
          <w:sz w:val="20"/>
          <w:szCs w:val="20"/>
          <w:lang w:val="af-ZA"/>
        </w:rPr>
        <w:t>չունեցող</w:t>
      </w:r>
      <w:r w:rsidR="003C3660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E7947" w:rsidRPr="002528F7">
        <w:rPr>
          <w:rFonts w:ascii="Sylfaen" w:hAnsi="Sylfaen" w:cs="Sylfaen"/>
          <w:sz w:val="20"/>
          <w:szCs w:val="20"/>
          <w:lang w:val="af-ZA"/>
        </w:rPr>
        <w:t>անձանց</w:t>
      </w:r>
      <w:r w:rsidR="006E7947"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="006E7947" w:rsidRPr="002528F7">
        <w:rPr>
          <w:rFonts w:ascii="Sylfaen" w:hAnsi="Sylfaen" w:cs="Sylfaen"/>
          <w:sz w:val="20"/>
          <w:szCs w:val="20"/>
          <w:lang w:val="af-ZA"/>
        </w:rPr>
        <w:t>ինչպես</w:t>
      </w:r>
      <w:r w:rsidR="006E7947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նաև</w:t>
      </w:r>
      <w:r w:rsidR="00A20B69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մասնակիցներին</w:t>
      </w:r>
      <w:r w:rsidR="00A20B69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ներկայացվող</w:t>
      </w:r>
      <w:r w:rsidR="00A20B69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B61894" w:rsidRPr="002528F7">
        <w:rPr>
          <w:rFonts w:ascii="Sylfaen" w:hAnsi="Sylfaen" w:cs="Sylfaen"/>
          <w:sz w:val="20"/>
          <w:szCs w:val="20"/>
          <w:lang w:val="af-ZA"/>
        </w:rPr>
        <w:t>պայմանները</w:t>
      </w:r>
      <w:r w:rsidR="00B61894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սահմանված</w:t>
      </w:r>
      <w:r w:rsidR="00A20B69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են</w:t>
      </w:r>
      <w:r w:rsidR="00A20B69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սույն</w:t>
      </w:r>
      <w:r w:rsidR="00A20B69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ընթացակարգի</w:t>
      </w:r>
      <w:r w:rsidR="00A20B69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հրավերով</w:t>
      </w:r>
      <w:r w:rsidR="00A20B69" w:rsidRPr="002528F7">
        <w:rPr>
          <w:rFonts w:ascii="Arial AM" w:hAnsi="Arial AM"/>
          <w:sz w:val="20"/>
          <w:szCs w:val="20"/>
          <w:lang w:val="af-ZA"/>
        </w:rPr>
        <w:t>:</w:t>
      </w:r>
    </w:p>
    <w:p w14:paraId="082CB388" w14:textId="77777777" w:rsidR="00357D48" w:rsidRPr="002528F7" w:rsidRDefault="00EE73A8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Ընտրված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մասնակիցը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որոշվում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է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bookmarkStart w:id="2" w:name="_Hlk23167512"/>
      <w:r w:rsidR="00496E18" w:rsidRPr="002528F7">
        <w:rPr>
          <w:rFonts w:ascii="Sylfaen" w:hAnsi="Sylfaen" w:cs="Sylfaen"/>
          <w:i w:val="0"/>
          <w:lang w:val="af-ZA"/>
        </w:rPr>
        <w:t>ոչ</w:t>
      </w:r>
      <w:r w:rsidR="00496E18" w:rsidRPr="002528F7">
        <w:rPr>
          <w:rFonts w:ascii="Arial AM" w:hAnsi="Arial AM"/>
          <w:i w:val="0"/>
          <w:lang w:val="af-ZA"/>
        </w:rPr>
        <w:t xml:space="preserve"> </w:t>
      </w:r>
      <w:r w:rsidR="00496E18" w:rsidRPr="002528F7">
        <w:rPr>
          <w:rFonts w:ascii="Sylfaen" w:hAnsi="Sylfaen" w:cs="Sylfaen"/>
          <w:i w:val="0"/>
          <w:lang w:val="af-ZA"/>
        </w:rPr>
        <w:t>գնային</w:t>
      </w:r>
      <w:r w:rsidR="00496E18" w:rsidRPr="002528F7">
        <w:rPr>
          <w:rFonts w:ascii="Arial AM" w:hAnsi="Arial AM"/>
          <w:i w:val="0"/>
          <w:lang w:val="af-ZA"/>
        </w:rPr>
        <w:t xml:space="preserve"> </w:t>
      </w:r>
      <w:r w:rsidR="00496E18" w:rsidRPr="002528F7">
        <w:rPr>
          <w:rFonts w:ascii="Sylfaen" w:hAnsi="Sylfaen" w:cs="Sylfaen"/>
          <w:i w:val="0"/>
          <w:lang w:val="af-ZA"/>
        </w:rPr>
        <w:t>պայմաններով</w:t>
      </w:r>
      <w:r w:rsidR="00496E18" w:rsidRPr="002528F7">
        <w:rPr>
          <w:rFonts w:ascii="Arial AM" w:hAnsi="Arial AM"/>
          <w:i w:val="0"/>
          <w:lang w:val="af-ZA"/>
        </w:rPr>
        <w:t xml:space="preserve"> </w:t>
      </w:r>
      <w:r w:rsidR="00496E18" w:rsidRPr="002528F7">
        <w:rPr>
          <w:rFonts w:ascii="Sylfaen" w:hAnsi="Sylfaen" w:cs="Sylfaen"/>
          <w:i w:val="0"/>
          <w:lang w:val="af-ZA"/>
        </w:rPr>
        <w:t>բավարար</w:t>
      </w:r>
      <w:r w:rsidR="00496E18" w:rsidRPr="002528F7">
        <w:rPr>
          <w:rFonts w:ascii="Arial AM" w:hAnsi="Arial AM"/>
          <w:i w:val="0"/>
          <w:lang w:val="af-ZA"/>
        </w:rPr>
        <w:t xml:space="preserve"> </w:t>
      </w:r>
      <w:r w:rsidR="00496E18" w:rsidRPr="002528F7">
        <w:rPr>
          <w:rFonts w:ascii="Sylfaen" w:hAnsi="Sylfaen" w:cs="Sylfaen"/>
          <w:i w:val="0"/>
          <w:lang w:val="af-ZA"/>
        </w:rPr>
        <w:t>գնահատված</w:t>
      </w:r>
      <w:r w:rsidR="00496E18" w:rsidRPr="002528F7">
        <w:rPr>
          <w:rFonts w:ascii="Arial AM" w:hAnsi="Arial AM"/>
          <w:i w:val="0"/>
          <w:lang w:val="af-ZA"/>
        </w:rPr>
        <w:t xml:space="preserve"> </w:t>
      </w:r>
      <w:bookmarkEnd w:id="2"/>
      <w:r w:rsidR="00357D48" w:rsidRPr="002528F7">
        <w:rPr>
          <w:rFonts w:ascii="Sylfaen" w:hAnsi="Sylfaen" w:cs="Sylfaen"/>
          <w:i w:val="0"/>
          <w:lang w:val="af-ZA"/>
        </w:rPr>
        <w:t>հայտեր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ներկայացրած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մասնակիցների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թվից</w:t>
      </w:r>
      <w:r w:rsidR="00357D48" w:rsidRPr="002528F7">
        <w:rPr>
          <w:rFonts w:ascii="Arial AM" w:hAnsi="Arial AM"/>
          <w:i w:val="0"/>
          <w:lang w:val="af-ZA"/>
        </w:rPr>
        <w:t xml:space="preserve">` </w:t>
      </w:r>
      <w:r w:rsidR="00357D48" w:rsidRPr="002528F7">
        <w:rPr>
          <w:rFonts w:ascii="Sylfaen" w:hAnsi="Sylfaen" w:cs="Sylfaen"/>
          <w:i w:val="0"/>
          <w:lang w:val="af-ZA"/>
        </w:rPr>
        <w:t>նվազագույն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գնային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առաջարկ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ներկայացրած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մասնակցին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նախապատվություն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տալու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սկզբունքով</w:t>
      </w:r>
      <w:r w:rsidR="004D5671" w:rsidRPr="002528F7">
        <w:rPr>
          <w:rFonts w:ascii="Tahoma" w:hAnsi="Tahoma" w:cs="Tahoma"/>
          <w:i w:val="0"/>
          <w:lang w:val="af-ZA"/>
        </w:rPr>
        <w:t>։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</w:p>
    <w:p w14:paraId="35F01CC8" w14:textId="57BE87F3" w:rsidR="000E2427" w:rsidRPr="002528F7" w:rsidRDefault="000E2427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Սույն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496E18" w:rsidRPr="002528F7">
        <w:rPr>
          <w:rFonts w:ascii="Sylfaen" w:hAnsi="Sylfaen" w:cs="Sylfaen"/>
          <w:i w:val="0"/>
          <w:lang w:val="af-ZA"/>
        </w:rPr>
        <w:t>ընթացակարգի</w:t>
      </w:r>
      <w:r w:rsidR="00496E18"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նկատմամբ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կիրառվում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են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Առևտրի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համաշխարհային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կազմակերպության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պետական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գնումների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համաձայնագրի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դրույթները</w:t>
      </w:r>
      <w:r w:rsidRPr="002528F7">
        <w:rPr>
          <w:rFonts w:ascii="Arial AM" w:hAnsi="Arial AM"/>
          <w:i w:val="0"/>
          <w:lang w:val="af-ZA"/>
        </w:rPr>
        <w:t>:</w:t>
      </w:r>
      <w:r w:rsidR="000C51A3" w:rsidRPr="002528F7">
        <w:rPr>
          <w:rStyle w:val="af6"/>
          <w:rFonts w:ascii="Arial AM" w:hAnsi="Arial AM"/>
          <w:i w:val="0"/>
          <w:lang w:val="af-ZA"/>
        </w:rPr>
        <w:footnoteReference w:id="2"/>
      </w:r>
    </w:p>
    <w:p w14:paraId="578CFD38" w14:textId="77777777" w:rsidR="0067579A" w:rsidRPr="002528F7" w:rsidRDefault="00357D48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Էլեկտրոնային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ձևով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հրավեր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տրամադրելու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պահանջի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դեպքում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պատվիրատուն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E222A7" w:rsidRPr="002528F7">
        <w:rPr>
          <w:rFonts w:ascii="Sylfaen" w:hAnsi="Sylfaen" w:cs="Sylfaen"/>
          <w:i w:val="0"/>
          <w:lang w:val="af-ZA"/>
        </w:rPr>
        <w:t>անվճար</w:t>
      </w:r>
      <w:r w:rsidR="00E222A7"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ապահովում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է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հրավերի</w:t>
      </w:r>
      <w:r w:rsidRPr="002528F7">
        <w:rPr>
          <w:rFonts w:ascii="Arial AM" w:hAnsi="Arial AM"/>
          <w:i w:val="0"/>
          <w:lang w:val="af-ZA"/>
        </w:rPr>
        <w:t xml:space="preserve">` </w:t>
      </w:r>
      <w:r w:rsidRPr="002528F7">
        <w:rPr>
          <w:rFonts w:ascii="Sylfaen" w:hAnsi="Sylfaen" w:cs="Sylfaen"/>
          <w:i w:val="0"/>
          <w:lang w:val="af-ZA"/>
        </w:rPr>
        <w:t>էլեկտրոնային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ձևով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տրամադրումը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դիմում</w:t>
      </w:r>
      <w:r w:rsidR="0006311D" w:rsidRPr="002528F7">
        <w:rPr>
          <w:rFonts w:ascii="Sylfaen" w:hAnsi="Sylfaen" w:cs="Sylfaen"/>
          <w:i w:val="0"/>
          <w:lang w:val="af-ZA"/>
        </w:rPr>
        <w:t>ը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ստանալու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օրվան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հաջորդող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աշխատանքային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օրվա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ընթացքում</w:t>
      </w:r>
      <w:r w:rsidR="004D5671" w:rsidRPr="002528F7">
        <w:rPr>
          <w:rFonts w:ascii="Tahoma" w:hAnsi="Tahoma" w:cs="Tahoma"/>
          <w:i w:val="0"/>
          <w:lang w:val="af-ZA"/>
        </w:rPr>
        <w:t>։</w:t>
      </w:r>
      <w:r w:rsidRPr="002528F7">
        <w:rPr>
          <w:rFonts w:ascii="Arial AM" w:hAnsi="Arial AM"/>
          <w:i w:val="0"/>
          <w:lang w:val="af-ZA"/>
        </w:rPr>
        <w:t xml:space="preserve"> </w:t>
      </w:r>
    </w:p>
    <w:p w14:paraId="315D18A3" w14:textId="3D117701" w:rsidR="00357D48" w:rsidRPr="002528F7" w:rsidRDefault="003B5AE9" w:rsidP="002528F7">
      <w:pPr>
        <w:pStyle w:val="a3"/>
        <w:spacing w:line="240" w:lineRule="auto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Սույն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ընթացակարգին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մասնակցության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հայտերն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անհրաժեշտ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է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ներկայացնել</w:t>
      </w:r>
      <w:r w:rsidR="00B61894" w:rsidRPr="002528F7">
        <w:rPr>
          <w:rFonts w:ascii="Arial AM" w:hAnsi="Arial AM"/>
          <w:i w:val="0"/>
          <w:lang w:val="af-ZA" w:eastAsia="ru-RU"/>
        </w:rPr>
        <w:t xml:space="preserve">    </w:t>
      </w:r>
      <w:r w:rsidR="002528F7">
        <w:rPr>
          <w:rFonts w:ascii="Sylfaen" w:hAnsi="Sylfaen"/>
          <w:i w:val="0"/>
          <w:lang w:val="hy-AM"/>
        </w:rPr>
        <w:t xml:space="preserve">Արաքս համայնք, գյուղ </w:t>
      </w:r>
      <w:r w:rsidR="002528F7">
        <w:rPr>
          <w:rFonts w:ascii="Sylfaen" w:hAnsi="Sylfaen"/>
          <w:i w:val="0"/>
        </w:rPr>
        <w:t>Գայ</w:t>
      </w:r>
      <w:r w:rsidR="002528F7">
        <w:rPr>
          <w:rFonts w:ascii="Sylfaen" w:hAnsi="Sylfaen"/>
          <w:i w:val="0"/>
          <w:lang w:val="hy-AM"/>
        </w:rPr>
        <w:t xml:space="preserve">, </w:t>
      </w:r>
      <w:r w:rsidR="002528F7">
        <w:rPr>
          <w:rFonts w:ascii="Sylfaen" w:hAnsi="Sylfaen"/>
          <w:i w:val="0"/>
        </w:rPr>
        <w:t>Ա</w:t>
      </w:r>
      <w:r w:rsidR="002528F7">
        <w:rPr>
          <w:rFonts w:ascii="Sylfaen" w:hAnsi="Sylfaen"/>
          <w:i w:val="0"/>
          <w:lang w:val="af-ZA"/>
        </w:rPr>
        <w:t>.Խաչատրյան 1</w:t>
      </w:r>
      <w:r w:rsidR="002528F7">
        <w:rPr>
          <w:rFonts w:ascii="Sylfaen" w:hAnsi="Sylfaen"/>
          <w:i w:val="0"/>
          <w:lang w:val="hy-AM"/>
        </w:rPr>
        <w:t xml:space="preserve"> </w:t>
      </w:r>
      <w:r w:rsidR="002528F7">
        <w:rPr>
          <w:rFonts w:ascii="Sylfaen" w:hAnsi="Sylfaen"/>
          <w:i w:val="0"/>
          <w:lang w:val="af-ZA"/>
        </w:rPr>
        <w:t xml:space="preserve"> հասցե</w:t>
      </w:r>
      <w:r w:rsidR="00B61894" w:rsidRPr="002528F7">
        <w:rPr>
          <w:rFonts w:ascii="Sylfaen" w:hAnsi="Sylfaen" w:cs="Sylfaen"/>
          <w:i w:val="0"/>
          <w:lang w:val="af-ZA"/>
        </w:rPr>
        <w:t>ով</w:t>
      </w:r>
      <w:r w:rsidR="00B61894" w:rsidRPr="002528F7">
        <w:rPr>
          <w:rFonts w:ascii="Arial AM" w:hAnsi="Arial AM"/>
          <w:i w:val="0"/>
          <w:lang w:val="af-ZA"/>
        </w:rPr>
        <w:t xml:space="preserve">, </w:t>
      </w:r>
      <w:r w:rsidR="00B61894" w:rsidRPr="002528F7">
        <w:rPr>
          <w:rFonts w:ascii="Sylfaen" w:hAnsi="Sylfaen" w:cs="Sylfaen"/>
          <w:i w:val="0"/>
          <w:lang w:val="af-ZA"/>
        </w:rPr>
        <w:t>փաստաթղթային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ձևով</w:t>
      </w:r>
      <w:r w:rsidR="00B61894" w:rsidRPr="002528F7">
        <w:rPr>
          <w:rFonts w:ascii="Arial AM" w:hAnsi="Arial AM"/>
          <w:i w:val="0"/>
          <w:lang w:val="af-ZA" w:eastAsia="ru-RU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մինչև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սույն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հայտարարության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հրապարակման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օրվանից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հաշված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Arial AM" w:hAnsi="Arial AM"/>
          <w:i w:val="0"/>
          <w:lang w:val="af-ZA"/>
        </w:rPr>
        <w:t>40</w:t>
      </w:r>
      <w:r w:rsidR="00B61894" w:rsidRPr="002528F7">
        <w:rPr>
          <w:rFonts w:ascii="Arial AM" w:hAnsi="Arial AM"/>
          <w:i w:val="0"/>
          <w:lang w:val="af-ZA"/>
        </w:rPr>
        <w:t>-</w:t>
      </w:r>
      <w:r w:rsidR="00B61894" w:rsidRPr="002528F7">
        <w:rPr>
          <w:rFonts w:ascii="Sylfaen" w:hAnsi="Sylfaen" w:cs="Sylfaen"/>
          <w:i w:val="0"/>
          <w:lang w:val="af-ZA"/>
        </w:rPr>
        <w:t>րդ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օրվա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ժամը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Arial AM" w:hAnsi="Arial AM"/>
          <w:i w:val="0"/>
          <w:lang w:val="af-ZA"/>
        </w:rPr>
        <w:t>11:00</w:t>
      </w:r>
      <w:r w:rsidR="00B61894" w:rsidRPr="002528F7">
        <w:rPr>
          <w:rFonts w:ascii="Arial AM" w:hAnsi="Arial AM"/>
          <w:i w:val="0"/>
          <w:lang w:val="af-ZA"/>
        </w:rPr>
        <w:t>-</w:t>
      </w:r>
      <w:r w:rsidR="00B61894" w:rsidRPr="002528F7">
        <w:rPr>
          <w:rFonts w:ascii="Sylfaen" w:hAnsi="Sylfaen" w:cs="Sylfaen"/>
          <w:i w:val="0"/>
          <w:lang w:val="af-ZA"/>
        </w:rPr>
        <w:t>ը</w:t>
      </w:r>
      <w:r w:rsidR="002528F7">
        <w:rPr>
          <w:rFonts w:ascii="Sylfaen" w:hAnsi="Sylfaen" w:cs="Sylfaen"/>
          <w:i w:val="0"/>
          <w:lang w:val="af-ZA"/>
        </w:rPr>
        <w:t xml:space="preserve"> </w:t>
      </w:r>
      <w:r w:rsidR="00B61894" w:rsidRPr="002528F7">
        <w:rPr>
          <w:rFonts w:ascii="Arial AM" w:hAnsi="Arial AM"/>
          <w:i w:val="0"/>
          <w:lang w:val="af-ZA"/>
        </w:rPr>
        <w:t xml:space="preserve">: </w:t>
      </w:r>
      <w:r w:rsidR="000076A1" w:rsidRPr="002528F7">
        <w:rPr>
          <w:rFonts w:ascii="Sylfaen" w:hAnsi="Sylfaen" w:cs="Sylfaen"/>
          <w:i w:val="0"/>
          <w:lang w:val="af-ZA"/>
        </w:rPr>
        <w:t>Հայտերը</w:t>
      </w:r>
      <w:r w:rsidR="000076A1" w:rsidRPr="002528F7">
        <w:rPr>
          <w:rFonts w:ascii="Arial AM" w:hAnsi="Arial AM"/>
          <w:i w:val="0"/>
          <w:lang w:val="af-ZA"/>
        </w:rPr>
        <w:t xml:space="preserve">, </w:t>
      </w:r>
      <w:r w:rsidR="000076A1" w:rsidRPr="002528F7">
        <w:rPr>
          <w:rFonts w:ascii="Sylfaen" w:hAnsi="Sylfaen" w:cs="Sylfaen"/>
          <w:i w:val="0"/>
          <w:lang w:val="af-ZA"/>
        </w:rPr>
        <w:t>հայերենից</w:t>
      </w:r>
      <w:r w:rsidR="000076A1" w:rsidRPr="002528F7">
        <w:rPr>
          <w:rFonts w:ascii="Arial AM" w:hAnsi="Arial AM"/>
          <w:i w:val="0"/>
          <w:lang w:val="af-ZA"/>
        </w:rPr>
        <w:t xml:space="preserve"> </w:t>
      </w:r>
      <w:r w:rsidR="000076A1" w:rsidRPr="002528F7">
        <w:rPr>
          <w:rFonts w:ascii="Sylfaen" w:hAnsi="Sylfaen" w:cs="Sylfaen"/>
          <w:i w:val="0"/>
          <w:lang w:val="af-ZA"/>
        </w:rPr>
        <w:t>բացի</w:t>
      </w:r>
      <w:r w:rsidR="000076A1" w:rsidRPr="002528F7">
        <w:rPr>
          <w:rFonts w:ascii="Arial AM" w:hAnsi="Arial AM"/>
          <w:i w:val="0"/>
          <w:lang w:val="af-ZA"/>
        </w:rPr>
        <w:t xml:space="preserve">, </w:t>
      </w:r>
      <w:r w:rsidR="000076A1" w:rsidRPr="002528F7">
        <w:rPr>
          <w:rFonts w:ascii="Sylfaen" w:hAnsi="Sylfaen" w:cs="Sylfaen"/>
          <w:i w:val="0"/>
          <w:lang w:val="af-ZA"/>
        </w:rPr>
        <w:t>կարող</w:t>
      </w:r>
      <w:r w:rsidR="000076A1" w:rsidRPr="002528F7">
        <w:rPr>
          <w:rFonts w:ascii="Arial AM" w:hAnsi="Arial AM"/>
          <w:i w:val="0"/>
          <w:lang w:val="af-ZA"/>
        </w:rPr>
        <w:t xml:space="preserve"> </w:t>
      </w:r>
      <w:r w:rsidR="000076A1" w:rsidRPr="002528F7">
        <w:rPr>
          <w:rFonts w:ascii="Sylfaen" w:hAnsi="Sylfaen" w:cs="Sylfaen"/>
          <w:i w:val="0"/>
          <w:lang w:val="af-ZA"/>
        </w:rPr>
        <w:t>են</w:t>
      </w:r>
      <w:r w:rsidR="000076A1" w:rsidRPr="002528F7">
        <w:rPr>
          <w:rFonts w:ascii="Arial AM" w:hAnsi="Arial AM"/>
          <w:i w:val="0"/>
          <w:lang w:val="af-ZA"/>
        </w:rPr>
        <w:t xml:space="preserve"> </w:t>
      </w:r>
      <w:r w:rsidR="000076A1" w:rsidRPr="002528F7">
        <w:rPr>
          <w:rFonts w:ascii="Sylfaen" w:hAnsi="Sylfaen" w:cs="Sylfaen"/>
          <w:i w:val="0"/>
          <w:lang w:val="af-ZA"/>
        </w:rPr>
        <w:t>ներկայացվել</w:t>
      </w:r>
      <w:r w:rsidR="000076A1" w:rsidRPr="002528F7">
        <w:rPr>
          <w:rFonts w:ascii="Arial AM" w:hAnsi="Arial AM"/>
          <w:i w:val="0"/>
          <w:lang w:val="af-ZA"/>
        </w:rPr>
        <w:t xml:space="preserve"> </w:t>
      </w:r>
      <w:r w:rsidR="000076A1" w:rsidRPr="002528F7">
        <w:rPr>
          <w:rFonts w:ascii="Sylfaen" w:hAnsi="Sylfaen" w:cs="Sylfaen"/>
          <w:i w:val="0"/>
          <w:lang w:val="af-ZA"/>
        </w:rPr>
        <w:t>նաև</w:t>
      </w:r>
      <w:r w:rsidR="000076A1" w:rsidRPr="002528F7">
        <w:rPr>
          <w:rFonts w:ascii="Arial AM" w:hAnsi="Arial AM"/>
          <w:i w:val="0"/>
          <w:lang w:val="af-ZA"/>
        </w:rPr>
        <w:t xml:space="preserve"> </w:t>
      </w:r>
      <w:r w:rsidR="000076A1" w:rsidRPr="002528F7">
        <w:rPr>
          <w:rFonts w:ascii="Sylfaen" w:hAnsi="Sylfaen" w:cs="Sylfaen"/>
          <w:i w:val="0"/>
          <w:lang w:val="af-ZA"/>
        </w:rPr>
        <w:t>անգլերեն</w:t>
      </w:r>
      <w:r w:rsidR="000076A1" w:rsidRPr="002528F7">
        <w:rPr>
          <w:rFonts w:ascii="Arial AM" w:hAnsi="Arial AM"/>
          <w:i w:val="0"/>
          <w:lang w:val="af-ZA"/>
        </w:rPr>
        <w:t xml:space="preserve"> </w:t>
      </w:r>
      <w:r w:rsidR="000076A1" w:rsidRPr="002528F7">
        <w:rPr>
          <w:rFonts w:ascii="Sylfaen" w:hAnsi="Sylfaen" w:cs="Sylfaen"/>
          <w:i w:val="0"/>
          <w:lang w:val="af-ZA"/>
        </w:rPr>
        <w:t>կամ</w:t>
      </w:r>
      <w:r w:rsidR="000076A1" w:rsidRPr="002528F7">
        <w:rPr>
          <w:rFonts w:ascii="Arial AM" w:hAnsi="Arial AM"/>
          <w:i w:val="0"/>
          <w:lang w:val="af-ZA"/>
        </w:rPr>
        <w:t xml:space="preserve"> </w:t>
      </w:r>
      <w:r w:rsidR="000076A1" w:rsidRPr="002528F7">
        <w:rPr>
          <w:rFonts w:ascii="Sylfaen" w:hAnsi="Sylfaen" w:cs="Sylfaen"/>
          <w:i w:val="0"/>
          <w:lang w:val="af-ZA"/>
        </w:rPr>
        <w:t>ռուսերեն</w:t>
      </w:r>
      <w:r w:rsidR="000076A1" w:rsidRPr="002528F7">
        <w:rPr>
          <w:rFonts w:ascii="Arial AM" w:hAnsi="Arial AM"/>
          <w:i w:val="0"/>
          <w:lang w:val="af-ZA"/>
        </w:rPr>
        <w:t>: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</w:p>
    <w:p w14:paraId="5B86E01B" w14:textId="1BE27F7C" w:rsidR="00B61894" w:rsidRPr="002528F7" w:rsidRDefault="00B61894" w:rsidP="00B61894">
      <w:pPr>
        <w:pStyle w:val="a3"/>
        <w:spacing w:line="240" w:lineRule="auto"/>
        <w:ind w:firstLine="708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Հայտերի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բացումը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տեղի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կունենա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0E7C02">
        <w:rPr>
          <w:rFonts w:ascii="Sylfaen" w:hAnsi="Sylfaen"/>
          <w:i w:val="0"/>
          <w:lang w:val="hy-AM"/>
        </w:rPr>
        <w:t xml:space="preserve">ՀՀ Արմավիրի մարզ, Արաքս համայնք, գյուղ </w:t>
      </w:r>
      <w:r w:rsidR="000E7C02">
        <w:rPr>
          <w:rFonts w:ascii="Sylfaen" w:hAnsi="Sylfaen"/>
          <w:i w:val="0"/>
        </w:rPr>
        <w:t>Գայ</w:t>
      </w:r>
      <w:r w:rsidR="000E7C02">
        <w:rPr>
          <w:rFonts w:ascii="Sylfaen" w:hAnsi="Sylfaen"/>
          <w:i w:val="0"/>
          <w:lang w:val="hy-AM"/>
        </w:rPr>
        <w:t xml:space="preserve">, </w:t>
      </w:r>
      <w:r w:rsidR="000E7C02">
        <w:rPr>
          <w:rFonts w:ascii="Sylfaen" w:hAnsi="Sylfaen"/>
          <w:i w:val="0"/>
        </w:rPr>
        <w:t>Ա</w:t>
      </w:r>
      <w:r w:rsidR="000E7C02">
        <w:rPr>
          <w:rFonts w:ascii="Sylfaen" w:hAnsi="Sylfaen"/>
          <w:i w:val="0"/>
          <w:lang w:val="af-ZA"/>
        </w:rPr>
        <w:t>.Խաչատրյան 1</w:t>
      </w:r>
      <w:r w:rsidR="000E7C02">
        <w:rPr>
          <w:rFonts w:ascii="Sylfaen" w:hAnsi="Sylfaen"/>
          <w:i w:val="0"/>
          <w:lang w:val="hy-AM"/>
        </w:rPr>
        <w:t xml:space="preserve"> </w:t>
      </w:r>
      <w:r w:rsidR="000E7C02">
        <w:rPr>
          <w:rFonts w:ascii="Sylfaen" w:hAnsi="Sylfaen"/>
          <w:i w:val="0"/>
          <w:lang w:val="af-ZA"/>
        </w:rPr>
        <w:t xml:space="preserve"> հասցեում,  « </w:t>
      </w:r>
      <w:r w:rsidR="000E7C02">
        <w:rPr>
          <w:rFonts w:ascii="Sylfaen" w:hAnsi="Sylfaen"/>
          <w:i w:val="0"/>
          <w:lang w:val="hy-AM"/>
        </w:rPr>
        <w:t>202</w:t>
      </w:r>
      <w:r w:rsidR="000E7C02">
        <w:rPr>
          <w:rFonts w:ascii="Sylfaen" w:hAnsi="Sylfaen"/>
          <w:i w:val="0"/>
          <w:lang w:val="af-ZA"/>
        </w:rPr>
        <w:t>4</w:t>
      </w:r>
      <w:r w:rsidR="000E7C02">
        <w:rPr>
          <w:rFonts w:ascii="Sylfaen" w:hAnsi="Sylfaen"/>
          <w:i w:val="0"/>
          <w:lang w:val="hy-AM"/>
        </w:rPr>
        <w:t xml:space="preserve"> թվականի</w:t>
      </w:r>
      <w:r w:rsidR="000E7C02">
        <w:rPr>
          <w:rFonts w:ascii="Sylfaen" w:hAnsi="Sylfaen"/>
          <w:i w:val="0"/>
          <w:lang w:val="af-ZA"/>
        </w:rPr>
        <w:t>» «</w:t>
      </w:r>
      <w:r w:rsidR="00B94D27">
        <w:rPr>
          <w:rFonts w:ascii="Sylfaen" w:hAnsi="Sylfaen"/>
          <w:i w:val="0"/>
          <w:lang w:val="hy-AM"/>
        </w:rPr>
        <w:t xml:space="preserve">սեպտեմբերի </w:t>
      </w:r>
      <w:r w:rsidR="000E7C02">
        <w:rPr>
          <w:rFonts w:ascii="Sylfaen" w:hAnsi="Sylfaen"/>
          <w:i w:val="0"/>
          <w:lang w:val="af-ZA"/>
        </w:rPr>
        <w:t xml:space="preserve"> » «</w:t>
      </w:r>
      <w:r w:rsidR="00C358A5">
        <w:rPr>
          <w:rFonts w:ascii="Sylfaen" w:hAnsi="Sylfaen"/>
          <w:i w:val="0"/>
          <w:lang w:val="hy-AM"/>
        </w:rPr>
        <w:t>11</w:t>
      </w:r>
      <w:r w:rsidR="000E7C02">
        <w:rPr>
          <w:rFonts w:ascii="Sylfaen" w:hAnsi="Sylfaen"/>
          <w:i w:val="0"/>
          <w:lang w:val="af-ZA"/>
        </w:rPr>
        <w:t xml:space="preserve">» -ին  ժամը </w:t>
      </w:r>
      <w:r w:rsidR="000E7C02">
        <w:rPr>
          <w:rFonts w:ascii="Sylfaen" w:hAnsi="Sylfaen"/>
          <w:i w:val="0"/>
          <w:lang w:val="hy-AM"/>
        </w:rPr>
        <w:t>1</w:t>
      </w:r>
      <w:r w:rsidR="000E7C02">
        <w:rPr>
          <w:rFonts w:ascii="Sylfaen" w:hAnsi="Sylfaen"/>
          <w:i w:val="0"/>
          <w:lang w:val="af-ZA"/>
        </w:rPr>
        <w:t>1</w:t>
      </w:r>
      <w:r w:rsidR="000E7C02">
        <w:rPr>
          <w:rFonts w:ascii="Sylfaen" w:hAnsi="Sylfaen"/>
          <w:i w:val="0"/>
          <w:lang w:val="hy-AM"/>
        </w:rPr>
        <w:t>։00</w:t>
      </w:r>
      <w:r w:rsidR="000E7C02">
        <w:rPr>
          <w:rFonts w:ascii="Sylfaen" w:hAnsi="Sylfaen"/>
          <w:i w:val="0"/>
          <w:lang w:val="af-ZA"/>
        </w:rPr>
        <w:t xml:space="preserve"> -ին</w:t>
      </w:r>
      <w:r w:rsidR="000E7C02" w:rsidRPr="002528F7">
        <w:rPr>
          <w:rFonts w:ascii="Sylfaen" w:hAnsi="Sylfaen" w:cs="Sylfaen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։</w:t>
      </w:r>
      <w:r w:rsidRPr="002528F7">
        <w:rPr>
          <w:rFonts w:ascii="Arial AM" w:hAnsi="Arial AM"/>
          <w:i w:val="0"/>
          <w:lang w:val="af-ZA"/>
        </w:rPr>
        <w:t xml:space="preserve">   </w:t>
      </w:r>
    </w:p>
    <w:p w14:paraId="6050632B" w14:textId="77777777" w:rsidR="001822F3" w:rsidRPr="002528F7" w:rsidRDefault="001822F3" w:rsidP="001822F3">
      <w:pPr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af-ZA"/>
        </w:rPr>
        <w:t>Սույն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/>
        </w:rPr>
        <w:t>ընթացակարգի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/>
        </w:rPr>
        <w:t>վերաբերյալ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/>
        </w:rPr>
        <w:t>բողոք</w:t>
      </w:r>
      <w:r w:rsidRPr="002528F7">
        <w:rPr>
          <w:rFonts w:ascii="Sylfaen" w:hAnsi="Sylfaen" w:cs="Sylfaen"/>
          <w:sz w:val="20"/>
          <w:szCs w:val="20"/>
          <w:lang w:val="hy-AM"/>
        </w:rPr>
        <w:t>արկումն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իրականացվում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sz w:val="16"/>
          <w:szCs w:val="16"/>
          <w:lang w:val="af-ZA"/>
        </w:rPr>
        <w:t xml:space="preserve"> </w:t>
      </w:r>
      <w:r w:rsidRPr="002528F7">
        <w:rPr>
          <w:rFonts w:ascii="Arial AM" w:hAnsi="Arial AM"/>
          <w:sz w:val="20"/>
          <w:szCs w:val="20"/>
          <w:lang w:val="af-ZA"/>
        </w:rPr>
        <w:t>«</w:t>
      </w:r>
      <w:r w:rsidRPr="002528F7">
        <w:rPr>
          <w:rFonts w:ascii="Sylfaen" w:hAnsi="Sylfaen" w:cs="Sylfaen"/>
          <w:sz w:val="20"/>
          <w:szCs w:val="20"/>
          <w:lang w:val="hy-AM"/>
        </w:rPr>
        <w:t>Գնումների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մասին</w:t>
      </w:r>
      <w:r w:rsidRPr="002528F7">
        <w:rPr>
          <w:rFonts w:ascii="Arial AM" w:hAnsi="Arial AM"/>
          <w:sz w:val="20"/>
          <w:szCs w:val="20"/>
          <w:lang w:val="af-ZA"/>
        </w:rPr>
        <w:t>»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օրենքով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քաղաքացիական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դատավարության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օրենսգրքով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կարգով։</w:t>
      </w:r>
    </w:p>
    <w:p w14:paraId="257FC322" w14:textId="2CCD87A7" w:rsidR="00754697" w:rsidRPr="002528F7" w:rsidRDefault="00754697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Սույն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հայտարարության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հետ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կապված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լրացուցիչ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տեղեկություններ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ստանալու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համար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կարող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եք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դիմել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F9448B" w:rsidRPr="002528F7">
        <w:rPr>
          <w:rFonts w:ascii="Sylfaen" w:hAnsi="Sylfaen" w:cs="Sylfaen"/>
          <w:i w:val="0"/>
          <w:lang w:val="af-ZA"/>
        </w:rPr>
        <w:t>գնահատող</w:t>
      </w:r>
      <w:r w:rsidR="00F9448B" w:rsidRPr="002528F7">
        <w:rPr>
          <w:rFonts w:ascii="Arial AM" w:hAnsi="Arial AM"/>
          <w:i w:val="0"/>
          <w:lang w:val="af-ZA"/>
        </w:rPr>
        <w:t xml:space="preserve"> </w:t>
      </w:r>
      <w:r w:rsidR="00F9448B" w:rsidRPr="002528F7">
        <w:rPr>
          <w:rFonts w:ascii="Sylfaen" w:hAnsi="Sylfaen" w:cs="Sylfaen"/>
          <w:i w:val="0"/>
          <w:lang w:val="af-ZA"/>
        </w:rPr>
        <w:t>հանձնաժողովի</w:t>
      </w:r>
      <w:r w:rsidR="00F9448B" w:rsidRPr="002528F7">
        <w:rPr>
          <w:rFonts w:ascii="Arial AM" w:hAnsi="Arial AM"/>
          <w:i w:val="0"/>
          <w:lang w:val="af-ZA"/>
        </w:rPr>
        <w:t xml:space="preserve"> </w:t>
      </w:r>
      <w:r w:rsidR="00F9448B" w:rsidRPr="002528F7">
        <w:rPr>
          <w:rFonts w:ascii="Sylfaen" w:hAnsi="Sylfaen" w:cs="Sylfaen"/>
          <w:i w:val="0"/>
          <w:lang w:val="af-ZA"/>
        </w:rPr>
        <w:t>քարտուղար</w:t>
      </w:r>
      <w:r w:rsidR="00F9448B"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Arial AM" w:hAnsi="Arial AM"/>
          <w:i w:val="0"/>
          <w:lang w:val="af-ZA"/>
        </w:rPr>
        <w:t>`</w:t>
      </w:r>
      <w:r w:rsidR="000E7C02" w:rsidRPr="000E7C02">
        <w:rPr>
          <w:rFonts w:ascii="Sylfaen" w:hAnsi="Sylfaen"/>
          <w:i w:val="0"/>
          <w:lang w:val="hy-AM"/>
        </w:rPr>
        <w:t xml:space="preserve"> </w:t>
      </w:r>
      <w:r w:rsidR="000E7C02">
        <w:rPr>
          <w:rFonts w:ascii="Sylfaen" w:hAnsi="Sylfaen"/>
          <w:i w:val="0"/>
          <w:lang w:val="hy-AM"/>
        </w:rPr>
        <w:t>Լուսիկ  Աղաջանյանին</w:t>
      </w:r>
      <w:r w:rsidR="000E7C02" w:rsidRPr="002528F7">
        <w:rPr>
          <w:rFonts w:ascii="Sylfaen" w:hAnsi="Sylfaen" w:cs="Sylfaen"/>
          <w:i w:val="0"/>
          <w:lang w:val="af-ZA"/>
        </w:rPr>
        <w:t xml:space="preserve"> </w:t>
      </w:r>
      <w:r w:rsidR="00F21B2F">
        <w:rPr>
          <w:rFonts w:ascii="Sylfaen" w:hAnsi="Sylfaen" w:cs="Sylfaen"/>
          <w:i w:val="0"/>
          <w:lang w:val="af-ZA"/>
        </w:rPr>
        <w:t>:</w:t>
      </w:r>
    </w:p>
    <w:p w14:paraId="316DB7BC" w14:textId="11591097" w:rsidR="009F18D0" w:rsidRPr="002528F7" w:rsidRDefault="009F18D0" w:rsidP="00EF3662">
      <w:pPr>
        <w:pStyle w:val="a3"/>
        <w:spacing w:line="240" w:lineRule="auto"/>
        <w:ind w:firstLine="0"/>
        <w:rPr>
          <w:rFonts w:ascii="Arial AM" w:hAnsi="Arial AM"/>
          <w:i w:val="0"/>
          <w:lang w:val="af-ZA"/>
        </w:rPr>
      </w:pPr>
      <w:r w:rsidRPr="002528F7">
        <w:rPr>
          <w:rFonts w:ascii="Arial AM" w:hAnsi="Arial AM"/>
          <w:i w:val="0"/>
          <w:lang w:val="af-ZA"/>
        </w:rPr>
        <w:tab/>
      </w:r>
      <w:r w:rsidRPr="002528F7">
        <w:rPr>
          <w:rFonts w:ascii="Arial AM" w:hAnsi="Arial AM"/>
          <w:i w:val="0"/>
          <w:lang w:val="af-ZA"/>
        </w:rPr>
        <w:tab/>
      </w:r>
      <w:r w:rsidRPr="002528F7">
        <w:rPr>
          <w:rFonts w:ascii="Arial AM" w:hAnsi="Arial AM"/>
          <w:i w:val="0"/>
          <w:lang w:val="af-ZA"/>
        </w:rPr>
        <w:tab/>
      </w:r>
      <w:r w:rsidRPr="002528F7">
        <w:rPr>
          <w:rFonts w:ascii="Arial AM" w:hAnsi="Arial AM"/>
          <w:i w:val="0"/>
          <w:lang w:val="af-ZA"/>
        </w:rPr>
        <w:tab/>
      </w:r>
      <w:r w:rsidRPr="002528F7">
        <w:rPr>
          <w:rFonts w:ascii="Arial AM" w:hAnsi="Arial AM"/>
          <w:i w:val="0"/>
          <w:lang w:val="af-ZA"/>
        </w:rPr>
        <w:tab/>
      </w:r>
    </w:p>
    <w:p w14:paraId="7A1C381E" w14:textId="15FD9AF7" w:rsidR="005C6543" w:rsidRPr="006D0EF2" w:rsidRDefault="005C6543" w:rsidP="005C6543">
      <w:pPr>
        <w:pStyle w:val="a3"/>
        <w:spacing w:line="240" w:lineRule="auto"/>
        <w:jc w:val="left"/>
        <w:rPr>
          <w:rFonts w:ascii="Sylfaen" w:hAnsi="Sylfaen"/>
          <w:i w:val="0"/>
          <w:lang w:val="af-ZA"/>
        </w:rPr>
      </w:pPr>
      <w:r>
        <w:rPr>
          <w:rFonts w:ascii="Sylfaen" w:hAnsi="Sylfaen"/>
          <w:i w:val="0"/>
          <w:lang w:val="af-ZA"/>
        </w:rPr>
        <w:t xml:space="preserve">Հեռախոս   </w:t>
      </w:r>
      <w:r w:rsidR="00C358A5">
        <w:rPr>
          <w:rFonts w:ascii="Sylfaen" w:hAnsi="Sylfaen"/>
          <w:i w:val="0"/>
          <w:lang w:val="hy-AM"/>
        </w:rPr>
        <w:t xml:space="preserve">   098 1304</w:t>
      </w:r>
      <w:r>
        <w:rPr>
          <w:rFonts w:ascii="Sylfaen" w:hAnsi="Sylfaen"/>
          <w:i w:val="0"/>
          <w:lang w:val="hy-AM"/>
        </w:rPr>
        <w:t>15</w:t>
      </w:r>
    </w:p>
    <w:p w14:paraId="27A1D7B4" w14:textId="77777777" w:rsidR="005C6543" w:rsidRDefault="005C6543" w:rsidP="005C6543">
      <w:pPr>
        <w:pStyle w:val="a3"/>
        <w:spacing w:line="240" w:lineRule="auto"/>
        <w:jc w:val="left"/>
        <w:rPr>
          <w:rFonts w:ascii="Sylfaen" w:hAnsi="Sylfaen"/>
          <w:i w:val="0"/>
          <w:lang w:val="af-ZA"/>
        </w:rPr>
      </w:pPr>
      <w:r>
        <w:rPr>
          <w:rFonts w:ascii="Sylfaen" w:hAnsi="Sylfaen"/>
          <w:i w:val="0"/>
          <w:lang w:val="af-ZA"/>
        </w:rPr>
        <w:t xml:space="preserve">Էլ. Փոստ  </w:t>
      </w:r>
      <w:r>
        <w:rPr>
          <w:rFonts w:ascii="Sylfaen" w:hAnsi="Sylfaen"/>
          <w:i w:val="0"/>
          <w:lang w:val="hy-AM"/>
        </w:rPr>
        <w:t xml:space="preserve">    </w:t>
      </w:r>
      <w:r>
        <w:rPr>
          <w:rFonts w:ascii="Sylfaen" w:hAnsi="Sylfaen"/>
          <w:i w:val="0"/>
          <w:lang w:val="af-ZA"/>
        </w:rPr>
        <w:t xml:space="preserve"> araqsfinans@mail.ru</w:t>
      </w:r>
    </w:p>
    <w:p w14:paraId="06DCD129" w14:textId="77777777" w:rsidR="005C6543" w:rsidRDefault="005C6543" w:rsidP="005C6543">
      <w:pPr>
        <w:pStyle w:val="a3"/>
        <w:spacing w:line="240" w:lineRule="auto"/>
        <w:ind w:firstLine="0"/>
        <w:jc w:val="left"/>
        <w:rPr>
          <w:rFonts w:ascii="Sylfaen" w:hAnsi="Sylfaen"/>
          <w:i w:val="0"/>
          <w:lang w:val="af-ZA"/>
        </w:rPr>
      </w:pPr>
      <w:r>
        <w:rPr>
          <w:rFonts w:ascii="Sylfaen" w:hAnsi="Sylfaen"/>
          <w:i w:val="0"/>
          <w:lang w:val="hy-AM"/>
        </w:rPr>
        <w:t xml:space="preserve">            </w:t>
      </w:r>
      <w:r>
        <w:rPr>
          <w:rFonts w:ascii="Sylfaen" w:hAnsi="Sylfaen"/>
          <w:i w:val="0"/>
          <w:lang w:val="af-ZA"/>
        </w:rPr>
        <w:t xml:space="preserve">Պատվիրատու </w:t>
      </w:r>
      <w:r>
        <w:rPr>
          <w:rFonts w:ascii="Sylfaen" w:hAnsi="Sylfaen"/>
          <w:i w:val="0"/>
          <w:lang w:val="hy-AM"/>
        </w:rPr>
        <w:t xml:space="preserve"> </w:t>
      </w:r>
      <w:r>
        <w:rPr>
          <w:rFonts w:ascii="Sylfaen" w:hAnsi="Sylfaen"/>
          <w:i w:val="0"/>
          <w:lang w:val="af-ZA"/>
        </w:rPr>
        <w:t xml:space="preserve"> </w:t>
      </w:r>
      <w:r>
        <w:rPr>
          <w:rFonts w:ascii="Sylfaen" w:hAnsi="Sylfaen"/>
          <w:i w:val="0"/>
          <w:lang w:val="hy-AM"/>
        </w:rPr>
        <w:t>ՀՀ Արմավիրի մարզի Արաքսի համայնքապետարան</w:t>
      </w:r>
    </w:p>
    <w:p w14:paraId="752441B9" w14:textId="77777777" w:rsidR="009F18D0" w:rsidRDefault="009F18D0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</w:p>
    <w:p w14:paraId="1EE43078" w14:textId="77777777" w:rsidR="004367D4" w:rsidRDefault="004367D4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</w:p>
    <w:p w14:paraId="5FF0736E" w14:textId="77777777" w:rsidR="006A79CD" w:rsidRDefault="006A79CD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</w:p>
    <w:p w14:paraId="26892665" w14:textId="77777777" w:rsidR="006A79CD" w:rsidRDefault="006A79CD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</w:p>
    <w:p w14:paraId="332432A0" w14:textId="77777777" w:rsidR="004367D4" w:rsidRPr="002528F7" w:rsidRDefault="004367D4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</w:p>
    <w:p w14:paraId="37D1070F" w14:textId="77777777" w:rsidR="00F21B2F" w:rsidRPr="00375AC9" w:rsidRDefault="00F21B2F" w:rsidP="00EF3662">
      <w:pPr>
        <w:pStyle w:val="aa"/>
        <w:spacing w:after="0"/>
        <w:ind w:firstLine="567"/>
        <w:jc w:val="right"/>
        <w:rPr>
          <w:rFonts w:ascii="Sylfaen" w:hAnsi="Sylfaen" w:cs="Sylfaen"/>
          <w:i/>
          <w:sz w:val="20"/>
          <w:szCs w:val="20"/>
          <w:lang w:val="hy-AM"/>
        </w:rPr>
      </w:pPr>
    </w:p>
    <w:p w14:paraId="08F89A90" w14:textId="77777777" w:rsidR="00F21B2F" w:rsidRPr="00375AC9" w:rsidRDefault="00F21B2F" w:rsidP="00EF3662">
      <w:pPr>
        <w:pStyle w:val="aa"/>
        <w:spacing w:after="0"/>
        <w:ind w:firstLine="567"/>
        <w:jc w:val="right"/>
        <w:rPr>
          <w:rFonts w:ascii="Sylfaen" w:hAnsi="Sylfaen" w:cs="Sylfaen"/>
          <w:i/>
          <w:sz w:val="20"/>
          <w:szCs w:val="20"/>
          <w:lang w:val="hy-AM"/>
        </w:rPr>
      </w:pPr>
    </w:p>
    <w:p w14:paraId="07879202" w14:textId="77777777" w:rsidR="00F21B2F" w:rsidRPr="00375AC9" w:rsidRDefault="00F21B2F" w:rsidP="00EF3662">
      <w:pPr>
        <w:pStyle w:val="aa"/>
        <w:spacing w:after="0"/>
        <w:ind w:firstLine="567"/>
        <w:jc w:val="right"/>
        <w:rPr>
          <w:rFonts w:ascii="Sylfaen" w:hAnsi="Sylfaen" w:cs="Sylfaen"/>
          <w:i/>
          <w:sz w:val="20"/>
          <w:szCs w:val="20"/>
          <w:lang w:val="hy-AM"/>
        </w:rPr>
      </w:pPr>
    </w:p>
    <w:p w14:paraId="79CFDF62" w14:textId="77777777" w:rsidR="00A14992" w:rsidRPr="00A14992" w:rsidRDefault="00A14992" w:rsidP="00EF3662">
      <w:pPr>
        <w:pStyle w:val="aa"/>
        <w:spacing w:after="0"/>
        <w:ind w:firstLine="567"/>
        <w:jc w:val="right"/>
        <w:rPr>
          <w:rFonts w:ascii="Sylfaen" w:hAnsi="Sylfaen" w:cs="Sylfaen"/>
          <w:i/>
          <w:sz w:val="20"/>
          <w:szCs w:val="20"/>
          <w:lang w:val="hy-AM"/>
        </w:rPr>
      </w:pPr>
    </w:p>
    <w:p w14:paraId="36B9AA43" w14:textId="77777777" w:rsidR="00A14992" w:rsidRPr="00A14992" w:rsidRDefault="00A14992" w:rsidP="00EF3662">
      <w:pPr>
        <w:pStyle w:val="aa"/>
        <w:spacing w:after="0"/>
        <w:ind w:firstLine="567"/>
        <w:jc w:val="right"/>
        <w:rPr>
          <w:rFonts w:ascii="Sylfaen" w:hAnsi="Sylfaen" w:cs="Sylfaen"/>
          <w:i/>
          <w:sz w:val="20"/>
          <w:szCs w:val="20"/>
          <w:lang w:val="hy-AM"/>
        </w:rPr>
      </w:pPr>
    </w:p>
    <w:p w14:paraId="52C4712D" w14:textId="76F90780" w:rsidR="008D3D10" w:rsidRPr="000C108E" w:rsidRDefault="00096865" w:rsidP="00EF3662">
      <w:pPr>
        <w:pStyle w:val="aa"/>
        <w:spacing w:after="0"/>
        <w:ind w:firstLine="567"/>
        <w:jc w:val="right"/>
        <w:rPr>
          <w:rFonts w:ascii="Sylfaen" w:hAnsi="Sylfaen" w:cs="Sylfaen"/>
          <w:i/>
          <w:sz w:val="20"/>
          <w:szCs w:val="20"/>
          <w:lang w:val="af-ZA"/>
        </w:rPr>
      </w:pPr>
      <w:r w:rsidRPr="00375AC9">
        <w:rPr>
          <w:rFonts w:ascii="Sylfaen" w:hAnsi="Sylfaen" w:cs="Sylfaen"/>
          <w:i/>
          <w:sz w:val="20"/>
          <w:szCs w:val="20"/>
          <w:lang w:val="hy-AM"/>
        </w:rPr>
        <w:lastRenderedPageBreak/>
        <w:t>Հաստատված</w:t>
      </w:r>
      <w:r w:rsidRPr="002528F7">
        <w:rPr>
          <w:rFonts w:ascii="Arial AM" w:hAnsi="Arial AM" w:cs="Times Armenian"/>
          <w:i/>
          <w:sz w:val="20"/>
          <w:szCs w:val="20"/>
          <w:lang w:val="af-ZA"/>
        </w:rPr>
        <w:t xml:space="preserve"> </w:t>
      </w:r>
      <w:r w:rsidRPr="00375AC9">
        <w:rPr>
          <w:rFonts w:ascii="Sylfaen" w:hAnsi="Sylfaen" w:cs="Sylfaen"/>
          <w:i/>
          <w:sz w:val="20"/>
          <w:szCs w:val="20"/>
          <w:lang w:val="hy-AM"/>
        </w:rPr>
        <w:t>է</w:t>
      </w:r>
    </w:p>
    <w:p w14:paraId="1F34D806" w14:textId="33330EC4" w:rsidR="00096865" w:rsidRPr="002528F7" w:rsidRDefault="0015036C" w:rsidP="00EF3662">
      <w:pPr>
        <w:pStyle w:val="aa"/>
        <w:spacing w:after="0"/>
        <w:ind w:firstLine="567"/>
        <w:jc w:val="right"/>
        <w:rPr>
          <w:rFonts w:ascii="Arial AM" w:hAnsi="Arial AM" w:cs="Sylfaen"/>
          <w:i/>
          <w:sz w:val="20"/>
          <w:szCs w:val="20"/>
          <w:lang w:val="af-ZA"/>
        </w:rPr>
      </w:pPr>
      <w:r>
        <w:rPr>
          <w:rFonts w:ascii="Sylfaen" w:hAnsi="Sylfaen" w:cs="Sylfaen"/>
          <w:i/>
          <w:sz w:val="20"/>
          <w:szCs w:val="20"/>
          <w:lang w:val="hy-AM"/>
        </w:rPr>
        <w:t>ԱՄԱՀ-ՀԳ-ԲՄԱՇՁԲ-24/50</w:t>
      </w:r>
      <w:r w:rsidR="009F18D0" w:rsidRPr="002528F7">
        <w:rPr>
          <w:rFonts w:ascii="Arial AM" w:hAnsi="Arial AM" w:cs="Sylfaen"/>
          <w:i/>
          <w:sz w:val="20"/>
          <w:szCs w:val="20"/>
          <w:lang w:val="af-ZA"/>
        </w:rPr>
        <w:t xml:space="preserve"> </w:t>
      </w:r>
      <w:r w:rsidR="00096865" w:rsidRPr="00375AC9">
        <w:rPr>
          <w:rFonts w:ascii="Sylfaen" w:hAnsi="Sylfaen" w:cs="Sylfaen"/>
          <w:i/>
          <w:sz w:val="20"/>
          <w:szCs w:val="20"/>
          <w:lang w:val="hy-AM"/>
        </w:rPr>
        <w:t>ծածկագրով</w:t>
      </w:r>
      <w:r w:rsidR="00096865" w:rsidRPr="002528F7">
        <w:rPr>
          <w:rFonts w:ascii="Arial AM" w:hAnsi="Arial AM" w:cs="Times Armenian"/>
          <w:i/>
          <w:sz w:val="20"/>
          <w:szCs w:val="20"/>
          <w:lang w:val="af-ZA"/>
        </w:rPr>
        <w:t xml:space="preserve"> </w:t>
      </w:r>
    </w:p>
    <w:p w14:paraId="495016FA" w14:textId="77777777" w:rsidR="00096865" w:rsidRPr="002528F7" w:rsidRDefault="00096865" w:rsidP="00EF3662">
      <w:pPr>
        <w:pStyle w:val="aa"/>
        <w:spacing w:after="0"/>
        <w:ind w:firstLine="567"/>
        <w:jc w:val="right"/>
        <w:rPr>
          <w:rFonts w:ascii="Arial AM" w:hAnsi="Arial AM" w:cs="Times Armenian"/>
          <w:i/>
          <w:sz w:val="20"/>
          <w:szCs w:val="20"/>
          <w:lang w:val="af-ZA"/>
        </w:rPr>
      </w:pPr>
      <w:r w:rsidRPr="0015036C">
        <w:rPr>
          <w:rFonts w:ascii="Sylfaen" w:hAnsi="Sylfaen" w:cs="Sylfaen"/>
          <w:i/>
          <w:sz w:val="20"/>
          <w:szCs w:val="20"/>
          <w:lang w:val="hy-AM"/>
        </w:rPr>
        <w:t>բաց</w:t>
      </w:r>
      <w:r w:rsidRPr="002528F7">
        <w:rPr>
          <w:rFonts w:ascii="Arial AM" w:hAnsi="Arial AM" w:cs="Times Armenian"/>
          <w:i/>
          <w:sz w:val="20"/>
          <w:szCs w:val="20"/>
          <w:lang w:val="af-ZA"/>
        </w:rPr>
        <w:t xml:space="preserve"> </w:t>
      </w:r>
      <w:r w:rsidR="008C5FC1" w:rsidRPr="002528F7">
        <w:rPr>
          <w:rFonts w:ascii="Sylfaen" w:hAnsi="Sylfaen" w:cs="Sylfaen"/>
          <w:i/>
          <w:sz w:val="20"/>
          <w:szCs w:val="20"/>
          <w:lang w:val="af-ZA"/>
        </w:rPr>
        <w:t>մրցույթի</w:t>
      </w:r>
      <w:r w:rsidRPr="002528F7">
        <w:rPr>
          <w:rFonts w:ascii="Arial AM" w:hAnsi="Arial AM" w:cs="Times Armenian"/>
          <w:i/>
          <w:sz w:val="20"/>
          <w:szCs w:val="20"/>
          <w:lang w:val="af-ZA"/>
        </w:rPr>
        <w:t xml:space="preserve"> </w:t>
      </w:r>
      <w:r w:rsidR="00EE5855" w:rsidRPr="002528F7">
        <w:rPr>
          <w:rFonts w:ascii="Sylfaen" w:hAnsi="Sylfaen" w:cs="Sylfaen"/>
          <w:i/>
          <w:sz w:val="20"/>
          <w:szCs w:val="20"/>
          <w:lang w:val="af-ZA"/>
        </w:rPr>
        <w:t>գնահատող</w:t>
      </w:r>
      <w:r w:rsidR="00EE5855" w:rsidRPr="002528F7">
        <w:rPr>
          <w:rFonts w:ascii="Arial AM" w:hAnsi="Arial AM" w:cs="Times Armenian"/>
          <w:i/>
          <w:sz w:val="20"/>
          <w:szCs w:val="20"/>
          <w:lang w:val="af-ZA"/>
        </w:rPr>
        <w:t xml:space="preserve"> </w:t>
      </w:r>
      <w:r w:rsidRPr="0015036C">
        <w:rPr>
          <w:rFonts w:ascii="Sylfaen" w:hAnsi="Sylfaen" w:cs="Sylfaen"/>
          <w:i/>
          <w:sz w:val="20"/>
          <w:szCs w:val="20"/>
          <w:lang w:val="hy-AM"/>
        </w:rPr>
        <w:t>հանձնաժողովի</w:t>
      </w:r>
    </w:p>
    <w:p w14:paraId="208E4286" w14:textId="2D1EED8C" w:rsidR="00096865" w:rsidRPr="002528F7" w:rsidRDefault="00096865" w:rsidP="00EF3662">
      <w:pPr>
        <w:pStyle w:val="aa"/>
        <w:spacing w:after="0"/>
        <w:ind w:firstLine="567"/>
        <w:jc w:val="right"/>
        <w:rPr>
          <w:rFonts w:ascii="Arial AM" w:hAnsi="Arial AM"/>
          <w:i/>
          <w:sz w:val="20"/>
          <w:szCs w:val="20"/>
          <w:lang w:val="af-ZA"/>
        </w:rPr>
      </w:pPr>
      <w:r w:rsidRPr="002528F7">
        <w:rPr>
          <w:rFonts w:ascii="Arial AM" w:hAnsi="Arial AM" w:cs="Sylfaen"/>
          <w:i/>
          <w:sz w:val="20"/>
          <w:szCs w:val="20"/>
          <w:lang w:val="af-ZA"/>
        </w:rPr>
        <w:t xml:space="preserve"> 20</w:t>
      </w:r>
      <w:r w:rsidR="005C6543">
        <w:rPr>
          <w:rFonts w:ascii="Arial AM" w:hAnsi="Arial AM" w:cs="Sylfaen"/>
          <w:i/>
          <w:sz w:val="20"/>
          <w:szCs w:val="20"/>
          <w:lang w:val="af-ZA"/>
        </w:rPr>
        <w:t>24</w:t>
      </w:r>
      <w:r w:rsidRPr="002528F7">
        <w:rPr>
          <w:rFonts w:ascii="Sylfaen" w:hAnsi="Sylfaen" w:cs="Sylfaen"/>
          <w:i/>
          <w:sz w:val="20"/>
          <w:szCs w:val="20"/>
        </w:rPr>
        <w:t>թ</w:t>
      </w:r>
      <w:r w:rsidRPr="005C6543">
        <w:rPr>
          <w:rFonts w:ascii="Arial AM" w:hAnsi="Arial AM" w:cs="Times Armenian"/>
          <w:i/>
          <w:sz w:val="20"/>
          <w:szCs w:val="20"/>
          <w:lang w:val="af-ZA"/>
        </w:rPr>
        <w:t xml:space="preserve">.  </w:t>
      </w:r>
      <w:r w:rsidR="005C6543" w:rsidRPr="005C6543">
        <w:rPr>
          <w:rFonts w:ascii="Sylfaen" w:hAnsi="Sylfaen" w:cs="Times Armenian"/>
          <w:i/>
          <w:sz w:val="20"/>
          <w:szCs w:val="20"/>
          <w:lang w:val="af-ZA"/>
        </w:rPr>
        <w:t>Հու</w:t>
      </w:r>
      <w:r w:rsidR="009C5F34">
        <w:rPr>
          <w:rFonts w:ascii="Sylfaen" w:hAnsi="Sylfaen" w:cs="Times Armenian"/>
          <w:i/>
          <w:sz w:val="20"/>
          <w:szCs w:val="20"/>
          <w:lang w:val="hy-AM"/>
        </w:rPr>
        <w:t>լ</w:t>
      </w:r>
      <w:r w:rsidR="005C6543" w:rsidRPr="005C6543">
        <w:rPr>
          <w:rFonts w:ascii="Sylfaen" w:hAnsi="Sylfaen" w:cs="Times Armenian"/>
          <w:i/>
          <w:sz w:val="20"/>
          <w:szCs w:val="20"/>
          <w:lang w:val="af-ZA"/>
        </w:rPr>
        <w:t>իս</w:t>
      </w:r>
      <w:r w:rsidR="00B94D27">
        <w:rPr>
          <w:rFonts w:ascii="Sylfaen" w:hAnsi="Sylfaen" w:cs="Times Armenian"/>
          <w:i/>
          <w:sz w:val="20"/>
          <w:szCs w:val="20"/>
          <w:lang w:val="hy-AM"/>
        </w:rPr>
        <w:t xml:space="preserve"> 3</w:t>
      </w:r>
      <w:r w:rsidR="00FE405A">
        <w:rPr>
          <w:rFonts w:ascii="Sylfaen" w:hAnsi="Sylfaen" w:cs="Times Armenian"/>
          <w:i/>
          <w:sz w:val="20"/>
          <w:szCs w:val="20"/>
          <w:lang w:val="hy-AM"/>
        </w:rPr>
        <w:t>1</w:t>
      </w:r>
      <w:r w:rsidR="00B94D27">
        <w:rPr>
          <w:rFonts w:ascii="Sylfaen" w:hAnsi="Sylfaen" w:cs="Times Armenian"/>
          <w:i/>
          <w:sz w:val="20"/>
          <w:szCs w:val="20"/>
          <w:lang w:val="hy-AM"/>
        </w:rPr>
        <w:t>-</w:t>
      </w:r>
      <w:r w:rsidR="005C6159" w:rsidRPr="005C6543">
        <w:rPr>
          <w:rFonts w:ascii="Sylfaen" w:hAnsi="Sylfaen" w:cs="Sylfaen"/>
          <w:i/>
          <w:sz w:val="20"/>
          <w:szCs w:val="20"/>
          <w:lang w:val="af-ZA"/>
        </w:rPr>
        <w:t>ի</w:t>
      </w:r>
      <w:r w:rsidR="005C6159" w:rsidRPr="005C6543">
        <w:rPr>
          <w:rFonts w:ascii="Arial AM" w:hAnsi="Arial AM" w:cs="Times Armenian"/>
          <w:i/>
          <w:sz w:val="20"/>
          <w:szCs w:val="20"/>
          <w:lang w:val="af-ZA"/>
        </w:rPr>
        <w:t xml:space="preserve"> </w:t>
      </w:r>
      <w:r w:rsidRPr="005C6543">
        <w:rPr>
          <w:rFonts w:ascii="Arial AM" w:hAnsi="Arial AM" w:cs="Times Armenian"/>
          <w:i/>
          <w:sz w:val="20"/>
          <w:szCs w:val="20"/>
          <w:vertAlign w:val="subscript"/>
          <w:lang w:val="af-ZA"/>
        </w:rPr>
        <w:t xml:space="preserve"> </w:t>
      </w:r>
      <w:r w:rsidR="005C6159" w:rsidRPr="005C6543">
        <w:rPr>
          <w:rFonts w:ascii="Arial AM" w:hAnsi="Arial AM" w:cs="Times Armenian"/>
          <w:i/>
          <w:sz w:val="20"/>
          <w:szCs w:val="20"/>
          <w:lang w:val="af-ZA"/>
        </w:rPr>
        <w:t xml:space="preserve">N  </w:t>
      </w:r>
      <w:r w:rsidR="005C6543" w:rsidRPr="005C6543">
        <w:rPr>
          <w:rFonts w:ascii="Arial AM" w:hAnsi="Arial AM" w:cs="Times Armenian"/>
          <w:i/>
          <w:sz w:val="20"/>
          <w:szCs w:val="20"/>
          <w:lang w:val="af-ZA"/>
        </w:rPr>
        <w:t>01</w:t>
      </w:r>
      <w:r w:rsidR="005C6159" w:rsidRPr="005C6543">
        <w:rPr>
          <w:rFonts w:ascii="Arial AM" w:hAnsi="Arial AM" w:cs="Times Armenian"/>
          <w:i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</w:rPr>
        <w:t>որոշմամբ</w:t>
      </w:r>
    </w:p>
    <w:p w14:paraId="0C9AD005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2A2B1248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51690C0D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46003BE5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12068C9F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55775ABA" w14:textId="3ACB0FCA" w:rsidR="00096865" w:rsidRPr="002528F7" w:rsidRDefault="00FC688B" w:rsidP="00F21B2F">
      <w:pPr>
        <w:pStyle w:val="aa"/>
        <w:ind w:right="-7" w:firstLine="567"/>
        <w:jc w:val="center"/>
        <w:rPr>
          <w:rFonts w:ascii="Arial AM" w:hAnsi="Arial AM"/>
          <w:lang w:val="af-ZA"/>
        </w:rPr>
      </w:pPr>
      <w:r>
        <w:rPr>
          <w:rFonts w:ascii="Sylfaen" w:hAnsi="Sylfaen" w:cs="Times Armenian"/>
          <w:i/>
          <w:sz w:val="20"/>
          <w:szCs w:val="20"/>
          <w:lang w:val="af-ZA"/>
        </w:rPr>
        <w:t>«</w:t>
      </w:r>
      <w:r>
        <w:rPr>
          <w:rFonts w:ascii="Sylfaen" w:hAnsi="Sylfaen" w:cs="Times Armenian"/>
          <w:sz w:val="20"/>
          <w:szCs w:val="20"/>
          <w:lang w:val="af-ZA"/>
        </w:rPr>
        <w:t>ՀՀ ԱՐՄԱՎԻՐԻ ՄԱՐԶԻ ԱՐԱՔՍԻ  ՀԱՄԱՅՆՔԱՊԵՏԱՐԱՆ</w:t>
      </w:r>
      <w:r>
        <w:rPr>
          <w:rFonts w:ascii="Sylfaen" w:hAnsi="Sylfaen" w:cs="Sylfaen"/>
          <w:i/>
          <w:sz w:val="20"/>
          <w:szCs w:val="20"/>
          <w:lang w:val="af-ZA"/>
        </w:rPr>
        <w:t>»</w:t>
      </w:r>
    </w:p>
    <w:p w14:paraId="5EE06976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623AB02D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0085A62A" w14:textId="77777777" w:rsidR="00CE0D95" w:rsidRPr="002528F7" w:rsidRDefault="00CE0D9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22443762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2E0D5ED4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 w:cs="Sylfaen"/>
          <w:lang w:val="af-ZA"/>
        </w:rPr>
      </w:pPr>
      <w:r w:rsidRPr="002528F7">
        <w:rPr>
          <w:rFonts w:ascii="Sylfaen" w:hAnsi="Sylfaen" w:cs="Sylfaen"/>
        </w:rPr>
        <w:t>Հ</w:t>
      </w:r>
      <w:r w:rsidRPr="002528F7">
        <w:rPr>
          <w:rFonts w:ascii="Arial AM" w:hAnsi="Arial AM" w:cs="Times Armenian"/>
          <w:lang w:val="af-ZA"/>
        </w:rPr>
        <w:t xml:space="preserve"> </w:t>
      </w:r>
      <w:r w:rsidRPr="002528F7">
        <w:rPr>
          <w:rFonts w:ascii="Sylfaen" w:hAnsi="Sylfaen" w:cs="Sylfaen"/>
        </w:rPr>
        <w:t>Ր</w:t>
      </w:r>
      <w:r w:rsidRPr="002528F7">
        <w:rPr>
          <w:rFonts w:ascii="Arial AM" w:hAnsi="Arial AM" w:cs="Times Armenian"/>
          <w:lang w:val="af-ZA"/>
        </w:rPr>
        <w:t xml:space="preserve"> </w:t>
      </w:r>
      <w:r w:rsidRPr="002528F7">
        <w:rPr>
          <w:rFonts w:ascii="Sylfaen" w:hAnsi="Sylfaen" w:cs="Sylfaen"/>
        </w:rPr>
        <w:t>Ա</w:t>
      </w:r>
      <w:r w:rsidRPr="002528F7">
        <w:rPr>
          <w:rFonts w:ascii="Arial AM" w:hAnsi="Arial AM" w:cs="Times Armenian"/>
          <w:lang w:val="af-ZA"/>
        </w:rPr>
        <w:t xml:space="preserve"> </w:t>
      </w:r>
      <w:r w:rsidRPr="002528F7">
        <w:rPr>
          <w:rFonts w:ascii="Sylfaen" w:hAnsi="Sylfaen" w:cs="Sylfaen"/>
        </w:rPr>
        <w:t>Վ</w:t>
      </w:r>
      <w:r w:rsidRPr="002528F7">
        <w:rPr>
          <w:rFonts w:ascii="Arial AM" w:hAnsi="Arial AM" w:cs="Times Armenian"/>
          <w:lang w:val="af-ZA"/>
        </w:rPr>
        <w:t xml:space="preserve"> </w:t>
      </w:r>
      <w:r w:rsidRPr="002528F7">
        <w:rPr>
          <w:rFonts w:ascii="Sylfaen" w:hAnsi="Sylfaen" w:cs="Sylfaen"/>
        </w:rPr>
        <w:t>Ե</w:t>
      </w:r>
      <w:r w:rsidRPr="002528F7">
        <w:rPr>
          <w:rFonts w:ascii="Arial AM" w:hAnsi="Arial AM" w:cs="Times Armenian"/>
          <w:lang w:val="af-ZA"/>
        </w:rPr>
        <w:t xml:space="preserve"> </w:t>
      </w:r>
      <w:r w:rsidRPr="002528F7">
        <w:rPr>
          <w:rFonts w:ascii="Sylfaen" w:hAnsi="Sylfaen" w:cs="Sylfaen"/>
        </w:rPr>
        <w:t>Ր</w:t>
      </w:r>
    </w:p>
    <w:p w14:paraId="51FBC125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 w:cs="Sylfaen"/>
          <w:lang w:val="af-ZA"/>
        </w:rPr>
      </w:pPr>
    </w:p>
    <w:p w14:paraId="422D8DA2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 w:cs="Sylfaen"/>
          <w:lang w:val="af-ZA"/>
        </w:rPr>
      </w:pPr>
    </w:p>
    <w:p w14:paraId="689F5245" w14:textId="3EA76043" w:rsidR="00096865" w:rsidRPr="00FC688B" w:rsidRDefault="00FC688B" w:rsidP="00EF3662">
      <w:pPr>
        <w:pStyle w:val="aa"/>
        <w:ind w:right="-7"/>
        <w:jc w:val="center"/>
        <w:rPr>
          <w:rFonts w:ascii="Sylfaen" w:hAnsi="Sylfaen"/>
          <w:sz w:val="26"/>
          <w:szCs w:val="26"/>
          <w:lang w:val="af-ZA"/>
        </w:rPr>
      </w:pPr>
      <w:r w:rsidRPr="00FC688B">
        <w:rPr>
          <w:rFonts w:ascii="Sylfaen" w:hAnsi="Sylfaen"/>
          <w:sz w:val="26"/>
          <w:szCs w:val="26"/>
          <w:lang w:val="af-ZA"/>
        </w:rPr>
        <w:t xml:space="preserve">ՀՀ ԱՐՄԱՎԻՐԻ ՄԱՐԶԻ ԱՐԱՔՍ ՀԱՄԱՅՆՔԻ </w:t>
      </w:r>
      <w:r w:rsidR="001260ED">
        <w:rPr>
          <w:rFonts w:ascii="Sylfaen" w:hAnsi="Sylfaen" w:cs="Sylfaen"/>
          <w:sz w:val="26"/>
          <w:szCs w:val="26"/>
        </w:rPr>
        <w:t>ՀԱՅԿԱՇԵՆ</w:t>
      </w:r>
      <w:r w:rsidR="001260ED" w:rsidRPr="001260ED">
        <w:rPr>
          <w:rFonts w:ascii="Sylfaen" w:hAnsi="Sylfaen" w:cs="Sylfaen"/>
          <w:sz w:val="26"/>
          <w:szCs w:val="26"/>
          <w:lang w:val="af-ZA"/>
        </w:rPr>
        <w:t xml:space="preserve"> </w:t>
      </w:r>
      <w:r w:rsidR="001260ED">
        <w:rPr>
          <w:rFonts w:ascii="Sylfaen" w:hAnsi="Sylfaen" w:cs="Sylfaen"/>
          <w:sz w:val="26"/>
          <w:szCs w:val="26"/>
        </w:rPr>
        <w:t>ԲՆԱԿԱՎԱՅՐԻ</w:t>
      </w:r>
      <w:r w:rsidRPr="00FC688B">
        <w:rPr>
          <w:rFonts w:ascii="Sylfaen" w:hAnsi="Sylfaen"/>
          <w:sz w:val="26"/>
          <w:szCs w:val="26"/>
          <w:lang w:val="af-ZA"/>
        </w:rPr>
        <w:t xml:space="preserve"> </w:t>
      </w:r>
      <w:r w:rsidR="001260ED">
        <w:rPr>
          <w:rFonts w:ascii="Sylfaen" w:hAnsi="Sylfaen"/>
          <w:sz w:val="26"/>
          <w:szCs w:val="26"/>
          <w:lang w:val="af-ZA"/>
        </w:rPr>
        <w:t xml:space="preserve">ԳԱԶԱՖԻԿԱՑՄԱՆ </w:t>
      </w:r>
      <w:r w:rsidRPr="00FC688B">
        <w:rPr>
          <w:rFonts w:ascii="Sylfaen" w:hAnsi="Sylfaen"/>
          <w:sz w:val="26"/>
          <w:szCs w:val="26"/>
          <w:lang w:val="af-ZA"/>
        </w:rPr>
        <w:t xml:space="preserve"> ԱՇԽԱՏԱՆՔՆԵՐԻ</w:t>
      </w:r>
      <w:r w:rsidR="002B32D6" w:rsidRPr="00FC688B">
        <w:rPr>
          <w:rFonts w:ascii="Sylfaen" w:hAnsi="Sylfaen"/>
          <w:sz w:val="26"/>
          <w:szCs w:val="26"/>
          <w:lang w:val="af-ZA"/>
        </w:rPr>
        <w:t xml:space="preserve"> ՁԵՌՔԲԵՐՄԱՆ ՆՊԱՏԱԿՈՎ  ՀԱՅՏԱՐԱՐՎԱԾ ԲԱՑ </w:t>
      </w:r>
      <w:r w:rsidR="008C5FC1" w:rsidRPr="00FC688B">
        <w:rPr>
          <w:rFonts w:ascii="Sylfaen" w:hAnsi="Sylfaen"/>
          <w:sz w:val="26"/>
          <w:szCs w:val="26"/>
          <w:lang w:val="af-ZA"/>
        </w:rPr>
        <w:t>ՄՐՑՈՒՅԹԻ</w:t>
      </w:r>
    </w:p>
    <w:p w14:paraId="432419C7" w14:textId="77777777" w:rsidR="00096865" w:rsidRPr="002528F7" w:rsidRDefault="00096865" w:rsidP="00EF3662">
      <w:pPr>
        <w:pStyle w:val="aa"/>
        <w:ind w:right="-7"/>
        <w:jc w:val="center"/>
        <w:rPr>
          <w:rFonts w:ascii="Arial AM" w:hAnsi="Arial AM"/>
          <w:szCs w:val="22"/>
          <w:lang w:val="af-ZA"/>
        </w:rPr>
      </w:pPr>
    </w:p>
    <w:p w14:paraId="5AFDB2AB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51BC3FFC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3DEF75AC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26821A22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68314B3D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4620488A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5F8BA6C1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0B89250A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275EABD4" w14:textId="77777777" w:rsidR="002B32D6" w:rsidRPr="002528F7" w:rsidRDefault="002B32D6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75F2AA85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7984AD98" w14:textId="77777777" w:rsidR="00CE0D95" w:rsidRPr="002528F7" w:rsidRDefault="00CE0D9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72049507" w14:textId="77777777" w:rsidR="00CE0D95" w:rsidRPr="002528F7" w:rsidRDefault="00CE0D9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34D634A4" w14:textId="77777777" w:rsidR="00CE0D95" w:rsidRPr="002528F7" w:rsidRDefault="00CE0D9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18AE3E3D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6F9668A6" w14:textId="77777777" w:rsidR="001A43A4" w:rsidRPr="002528F7" w:rsidRDefault="006F0D3F" w:rsidP="00EF3662">
      <w:pPr>
        <w:ind w:firstLine="567"/>
        <w:jc w:val="both"/>
        <w:rPr>
          <w:rFonts w:ascii="Arial AM" w:hAnsi="Arial AM" w:cs="Sylfaen"/>
          <w:i/>
          <w:sz w:val="22"/>
          <w:szCs w:val="22"/>
          <w:lang w:val="af-ZA"/>
        </w:rPr>
      </w:pPr>
      <w:r w:rsidRPr="002528F7">
        <w:rPr>
          <w:rFonts w:ascii="Arial AM" w:hAnsi="Arial AM" w:cs="Sylfaen"/>
          <w:i/>
          <w:sz w:val="22"/>
          <w:szCs w:val="22"/>
          <w:lang w:val="af-ZA"/>
        </w:rPr>
        <w:br w:type="page"/>
      </w:r>
      <w:r w:rsidR="00096865" w:rsidRPr="002528F7">
        <w:rPr>
          <w:rFonts w:ascii="Sylfaen" w:hAnsi="Sylfaen" w:cs="Sylfaen"/>
          <w:i/>
          <w:sz w:val="22"/>
          <w:szCs w:val="22"/>
        </w:rPr>
        <w:lastRenderedPageBreak/>
        <w:t>Հարգելի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մասնակից</w:t>
      </w:r>
      <w:r w:rsidR="00677658" w:rsidRPr="002528F7">
        <w:rPr>
          <w:rFonts w:ascii="Arial AM" w:hAnsi="Arial AM" w:cs="Sylfaen"/>
          <w:i/>
          <w:sz w:val="22"/>
          <w:szCs w:val="22"/>
          <w:lang w:val="af-ZA"/>
        </w:rPr>
        <w:t xml:space="preserve"> </w:t>
      </w:r>
      <w:r w:rsidR="00884204" w:rsidRPr="002528F7">
        <w:rPr>
          <w:rFonts w:ascii="Sylfaen" w:hAnsi="Sylfaen" w:cs="Sylfaen"/>
          <w:i/>
          <w:sz w:val="22"/>
          <w:szCs w:val="22"/>
        </w:rPr>
        <w:t>ն</w:t>
      </w:r>
      <w:r w:rsidR="00096865" w:rsidRPr="002528F7">
        <w:rPr>
          <w:rFonts w:ascii="Sylfaen" w:hAnsi="Sylfaen" w:cs="Sylfaen"/>
          <w:i/>
          <w:sz w:val="22"/>
          <w:szCs w:val="22"/>
        </w:rPr>
        <w:t>ախքան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հայտ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կազմելը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և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ներկայացնելը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խնդրում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ենք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մանրամասնորեն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ուսումնասիրել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սույն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հրավերը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, </w:t>
      </w:r>
      <w:r w:rsidR="00096865" w:rsidRPr="002528F7">
        <w:rPr>
          <w:rFonts w:ascii="Sylfaen" w:hAnsi="Sylfaen" w:cs="Sylfaen"/>
          <w:i/>
          <w:sz w:val="22"/>
          <w:szCs w:val="22"/>
        </w:rPr>
        <w:t>քանի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որ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հրավերին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չհամապատասխանող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հայտերը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ենթակա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են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մերժման</w:t>
      </w:r>
      <w:r w:rsidR="0046586E" w:rsidRPr="002528F7">
        <w:rPr>
          <w:rFonts w:ascii="Arial AM" w:hAnsi="Arial AM" w:cs="Sylfaen"/>
          <w:i/>
          <w:sz w:val="22"/>
          <w:szCs w:val="22"/>
          <w:lang w:val="af-ZA"/>
        </w:rPr>
        <w:t xml:space="preserve">: </w:t>
      </w:r>
    </w:p>
    <w:p w14:paraId="783994DF" w14:textId="77777777" w:rsidR="00096865" w:rsidRPr="002528F7" w:rsidRDefault="00096865" w:rsidP="00EF3662">
      <w:pPr>
        <w:ind w:firstLine="567"/>
        <w:jc w:val="center"/>
        <w:rPr>
          <w:rFonts w:ascii="Arial AM" w:hAnsi="Arial AM"/>
          <w:b/>
          <w:sz w:val="20"/>
          <w:szCs w:val="22"/>
          <w:lang w:val="af-ZA"/>
        </w:rPr>
      </w:pPr>
    </w:p>
    <w:p w14:paraId="541136DB" w14:textId="77777777" w:rsidR="00160AE4" w:rsidRPr="002528F7" w:rsidRDefault="00160AE4" w:rsidP="00EF3662">
      <w:pPr>
        <w:ind w:firstLine="567"/>
        <w:jc w:val="center"/>
        <w:rPr>
          <w:rFonts w:ascii="Arial AM" w:hAnsi="Arial AM" w:cs="Sylfaen"/>
          <w:b/>
          <w:sz w:val="22"/>
          <w:szCs w:val="22"/>
          <w:lang w:val="af-ZA"/>
        </w:rPr>
      </w:pPr>
    </w:p>
    <w:p w14:paraId="33725589" w14:textId="77777777" w:rsidR="00160AE4" w:rsidRPr="002528F7" w:rsidRDefault="00160AE4" w:rsidP="00EF3662">
      <w:pPr>
        <w:ind w:firstLine="567"/>
        <w:jc w:val="center"/>
        <w:rPr>
          <w:rFonts w:ascii="Arial AM" w:hAnsi="Arial AM"/>
          <w:b/>
          <w:sz w:val="20"/>
          <w:szCs w:val="20"/>
          <w:lang w:val="af-ZA"/>
        </w:rPr>
      </w:pPr>
      <w:r w:rsidRPr="002528F7">
        <w:rPr>
          <w:rFonts w:ascii="Sylfaen" w:hAnsi="Sylfaen" w:cs="Sylfaen"/>
          <w:b/>
          <w:sz w:val="20"/>
          <w:szCs w:val="20"/>
        </w:rPr>
        <w:t>ԲՈՎԱՆԴԱԿՈւԹՅՈւՆ</w:t>
      </w:r>
    </w:p>
    <w:p w14:paraId="44484AC7" w14:textId="77777777" w:rsidR="00160AE4" w:rsidRPr="002528F7" w:rsidRDefault="00160AE4" w:rsidP="00EF3662">
      <w:pPr>
        <w:ind w:firstLine="567"/>
        <w:jc w:val="center"/>
        <w:rPr>
          <w:rFonts w:ascii="Arial AM" w:hAnsi="Arial AM"/>
          <w:i/>
          <w:sz w:val="20"/>
          <w:lang w:val="af-ZA"/>
        </w:rPr>
      </w:pPr>
    </w:p>
    <w:p w14:paraId="3DB28EC0" w14:textId="7F82ED4B" w:rsidR="00096865" w:rsidRPr="00617828" w:rsidRDefault="001260ED" w:rsidP="001260ED">
      <w:pPr>
        <w:pStyle w:val="aa"/>
        <w:ind w:right="-7"/>
        <w:jc w:val="center"/>
        <w:rPr>
          <w:rFonts w:ascii="Arial AM" w:hAnsi="Arial AM"/>
          <w:i/>
          <w:sz w:val="22"/>
          <w:szCs w:val="22"/>
          <w:lang w:val="af-ZA"/>
        </w:rPr>
      </w:pPr>
      <w:r w:rsidRPr="00FC688B">
        <w:rPr>
          <w:rFonts w:ascii="Sylfaen" w:hAnsi="Sylfaen"/>
          <w:sz w:val="26"/>
          <w:szCs w:val="26"/>
          <w:lang w:val="af-ZA"/>
        </w:rPr>
        <w:t xml:space="preserve">ՀՀ ԱՐՄԱՎԻՐԻ ՄԱՐԶԻ ԱՐԱՔՍ ՀԱՄԱՅՆՔԻ </w:t>
      </w:r>
      <w:r>
        <w:rPr>
          <w:rFonts w:ascii="Sylfaen" w:hAnsi="Sylfaen" w:cs="Sylfaen"/>
          <w:sz w:val="26"/>
          <w:szCs w:val="26"/>
        </w:rPr>
        <w:t>ՀԱՅԿԱՇԵՆ</w:t>
      </w:r>
      <w:r w:rsidRPr="001260ED">
        <w:rPr>
          <w:rFonts w:ascii="Sylfaen" w:hAnsi="Sylfaen" w:cs="Sylfaen"/>
          <w:sz w:val="26"/>
          <w:szCs w:val="26"/>
          <w:lang w:val="af-ZA"/>
        </w:rPr>
        <w:t xml:space="preserve"> </w:t>
      </w:r>
      <w:r>
        <w:rPr>
          <w:rFonts w:ascii="Sylfaen" w:hAnsi="Sylfaen" w:cs="Sylfaen"/>
          <w:sz w:val="26"/>
          <w:szCs w:val="26"/>
        </w:rPr>
        <w:t>ԲՆԱԿԱՎԱՅՐԻ</w:t>
      </w:r>
      <w:r w:rsidRPr="00FC688B">
        <w:rPr>
          <w:rFonts w:ascii="Sylfaen" w:hAnsi="Sylfaen"/>
          <w:sz w:val="26"/>
          <w:szCs w:val="26"/>
          <w:lang w:val="af-ZA"/>
        </w:rPr>
        <w:t xml:space="preserve"> </w:t>
      </w:r>
      <w:r>
        <w:rPr>
          <w:rFonts w:ascii="Sylfaen" w:hAnsi="Sylfaen"/>
          <w:sz w:val="26"/>
          <w:szCs w:val="26"/>
          <w:lang w:val="af-ZA"/>
        </w:rPr>
        <w:t xml:space="preserve">ԳԱԶԱՖԻԿԱՑՄԱՆ </w:t>
      </w:r>
      <w:r w:rsidRPr="00FC688B">
        <w:rPr>
          <w:rFonts w:ascii="Sylfaen" w:hAnsi="Sylfaen"/>
          <w:sz w:val="26"/>
          <w:szCs w:val="26"/>
          <w:lang w:val="af-ZA"/>
        </w:rPr>
        <w:t xml:space="preserve"> ԱՇԽԱՏԱՆՔՆԵՐԻ ՁԵՌՔԲԵՐՄԱՆ ՆՊԱՏԱԿՈՎ  ՀԱՅՏԱՐԱՐՎԱԾ ԲԱՑ ՄՐՑՈՒՅԹԻ</w:t>
      </w:r>
      <w:r w:rsidR="00160AE4" w:rsidRPr="00617828">
        <w:rPr>
          <w:rFonts w:ascii="Arial AM" w:hAnsi="Arial AM"/>
          <w:sz w:val="22"/>
          <w:szCs w:val="22"/>
          <w:lang w:val="af-ZA"/>
        </w:rPr>
        <w:t xml:space="preserve"> </w:t>
      </w:r>
      <w:r w:rsidR="00160AE4" w:rsidRPr="00617828">
        <w:rPr>
          <w:rFonts w:ascii="Sylfaen" w:hAnsi="Sylfaen" w:cs="Sylfaen"/>
          <w:sz w:val="22"/>
          <w:szCs w:val="22"/>
          <w:lang w:val="af-ZA"/>
        </w:rPr>
        <w:t>ՀՐԱՎԵՐԻ</w:t>
      </w:r>
    </w:p>
    <w:p w14:paraId="061B275B" w14:textId="77777777" w:rsidR="00C67E80" w:rsidRPr="002528F7" w:rsidRDefault="00C67E80" w:rsidP="00EF3662">
      <w:pPr>
        <w:ind w:firstLine="567"/>
        <w:jc w:val="center"/>
        <w:rPr>
          <w:rFonts w:ascii="Arial AM" w:hAnsi="Arial AM" w:cs="Sylfaen"/>
          <w:b/>
          <w:sz w:val="20"/>
          <w:szCs w:val="22"/>
          <w:lang w:val="af-ZA"/>
        </w:rPr>
      </w:pPr>
    </w:p>
    <w:p w14:paraId="5AC18C19" w14:textId="77777777" w:rsidR="009F5D9B" w:rsidRPr="002528F7" w:rsidRDefault="009F5D9B" w:rsidP="00EF3662">
      <w:pPr>
        <w:ind w:firstLine="567"/>
        <w:jc w:val="center"/>
        <w:rPr>
          <w:rFonts w:ascii="Arial AM" w:hAnsi="Arial AM" w:cs="Sylfaen"/>
          <w:b/>
          <w:sz w:val="20"/>
          <w:szCs w:val="22"/>
          <w:lang w:val="af-ZA"/>
        </w:rPr>
      </w:pPr>
    </w:p>
    <w:p w14:paraId="4E288435" w14:textId="77777777" w:rsidR="00096865" w:rsidRPr="002528F7" w:rsidRDefault="00096865" w:rsidP="00EF3662">
      <w:pPr>
        <w:ind w:firstLine="567"/>
        <w:jc w:val="center"/>
        <w:rPr>
          <w:rFonts w:ascii="Arial AM" w:hAnsi="Arial AM"/>
          <w:sz w:val="20"/>
          <w:lang w:val="af-ZA"/>
        </w:rPr>
      </w:pPr>
      <w:proofErr w:type="gramStart"/>
      <w:r w:rsidRPr="002528F7">
        <w:rPr>
          <w:rFonts w:ascii="Sylfaen" w:hAnsi="Sylfaen" w:cs="Sylfaen"/>
          <w:b/>
          <w:sz w:val="20"/>
          <w:szCs w:val="22"/>
        </w:rPr>
        <w:t>ՄԱՍ</w:t>
      </w:r>
      <w:r w:rsidRPr="002528F7">
        <w:rPr>
          <w:rFonts w:ascii="Arial AM" w:hAnsi="Arial AM" w:cs="Times Armenian"/>
          <w:b/>
          <w:sz w:val="20"/>
          <w:szCs w:val="22"/>
          <w:lang w:val="af-ZA"/>
        </w:rPr>
        <w:t xml:space="preserve">  I</w:t>
      </w:r>
      <w:proofErr w:type="gramEnd"/>
      <w:r w:rsidRPr="002528F7">
        <w:rPr>
          <w:rFonts w:ascii="Arial AM" w:hAnsi="Arial AM" w:cs="Times Armenian"/>
          <w:b/>
          <w:sz w:val="20"/>
          <w:szCs w:val="22"/>
          <w:lang w:val="af-ZA"/>
        </w:rPr>
        <w:t>.</w:t>
      </w:r>
    </w:p>
    <w:p w14:paraId="0364B907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af-ZA"/>
        </w:rPr>
      </w:pPr>
    </w:p>
    <w:p w14:paraId="4A1AF7DE" w14:textId="77777777" w:rsidR="00096865" w:rsidRPr="002528F7" w:rsidRDefault="00096865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 xml:space="preserve">1.  </w:t>
      </w:r>
      <w:r w:rsidRPr="002528F7">
        <w:rPr>
          <w:rFonts w:ascii="Sylfaen" w:hAnsi="Sylfaen" w:cs="Sylfaen"/>
          <w:sz w:val="20"/>
        </w:rPr>
        <w:t>Գնման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առարկայի</w:t>
      </w:r>
      <w:r w:rsidRPr="002528F7">
        <w:rPr>
          <w:rFonts w:ascii="Arial AM" w:hAnsi="Arial AM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բնութագիրը</w:t>
      </w:r>
      <w:r w:rsidRPr="002528F7">
        <w:rPr>
          <w:rFonts w:ascii="Arial AM" w:hAnsi="Arial AM" w:cs="Times Armenian"/>
          <w:sz w:val="20"/>
          <w:lang w:val="af-ZA"/>
        </w:rPr>
        <w:tab/>
        <w:t xml:space="preserve"> </w:t>
      </w:r>
    </w:p>
    <w:p w14:paraId="07A3CD94" w14:textId="77777777" w:rsidR="00096865" w:rsidRPr="002528F7" w:rsidRDefault="00096865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 xml:space="preserve">2. </w:t>
      </w:r>
      <w:r w:rsidRPr="002528F7">
        <w:rPr>
          <w:rFonts w:ascii="Sylfaen" w:hAnsi="Sylfaen" w:cs="Sylfaen"/>
          <w:sz w:val="20"/>
        </w:rPr>
        <w:t>Մասնակցի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մասնակցության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իրավունքի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պահանջները</w:t>
      </w:r>
      <w:r w:rsidR="000206DA" w:rsidRPr="002528F7">
        <w:rPr>
          <w:rFonts w:ascii="Arial AM" w:hAnsi="Arial AM" w:cs="Sylfae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</w:rPr>
        <w:t>և</w:t>
      </w:r>
      <w:r w:rsidR="000206DA" w:rsidRPr="002528F7">
        <w:rPr>
          <w:rFonts w:ascii="Arial AM" w:hAnsi="Arial AM" w:cs="Sylfae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</w:rPr>
        <w:t>դրանց</w:t>
      </w:r>
      <w:r w:rsidR="000206DA" w:rsidRPr="002528F7">
        <w:rPr>
          <w:rFonts w:ascii="Arial AM" w:hAnsi="Arial AM" w:cs="Sylfae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</w:rPr>
        <w:t>գնահատման</w:t>
      </w:r>
      <w:r w:rsidR="000206DA" w:rsidRPr="002528F7">
        <w:rPr>
          <w:rFonts w:ascii="Arial AM" w:hAnsi="Arial AM" w:cs="Sylfae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</w:rPr>
        <w:t>կարգը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="000206DA" w:rsidRPr="002528F7">
        <w:rPr>
          <w:rFonts w:ascii="Sylfaen" w:hAnsi="Sylfaen" w:cs="Sylfaen"/>
          <w:sz w:val="20"/>
          <w:lang w:val="af-ZA"/>
        </w:rPr>
        <w:t>ընտրված</w:t>
      </w:r>
      <w:r w:rsidR="000206DA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  <w:lang w:val="af-ZA"/>
        </w:rPr>
        <w:t>մասնակից</w:t>
      </w:r>
      <w:r w:rsidR="000206DA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  <w:lang w:val="af-ZA"/>
        </w:rPr>
        <w:t>ճանաչվելու</w:t>
      </w:r>
      <w:r w:rsidR="000206DA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  <w:lang w:val="af-ZA"/>
        </w:rPr>
        <w:t>դեպքում</w:t>
      </w:r>
      <w:r w:rsidR="000206DA"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որակավորման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  <w:lang w:val="af-ZA"/>
        </w:rPr>
        <w:t>ապահովում</w:t>
      </w:r>
      <w:r w:rsidR="000206DA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  <w:lang w:val="af-ZA"/>
        </w:rPr>
        <w:t>ներկայացնելու</w:t>
      </w:r>
      <w:r w:rsidR="000206DA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  <w:lang w:val="af-ZA"/>
        </w:rPr>
        <w:t>պայմանները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</w:p>
    <w:p w14:paraId="321256A5" w14:textId="77777777" w:rsidR="00096865" w:rsidRPr="002528F7" w:rsidRDefault="00096865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 xml:space="preserve">3. </w:t>
      </w:r>
      <w:r w:rsidRPr="002528F7">
        <w:rPr>
          <w:rFonts w:ascii="Sylfaen" w:hAnsi="Sylfaen" w:cs="Sylfaen"/>
          <w:sz w:val="20"/>
        </w:rPr>
        <w:t>Հրավերի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պարզաբանումը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հրավերում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փոփոխություն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կատարելու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կարգը</w:t>
      </w:r>
      <w:r w:rsidRPr="002528F7">
        <w:rPr>
          <w:rFonts w:ascii="Arial AM" w:hAnsi="Arial AM" w:cs="Times Armenian"/>
          <w:sz w:val="20"/>
          <w:lang w:val="af-ZA"/>
        </w:rPr>
        <w:tab/>
      </w:r>
    </w:p>
    <w:p w14:paraId="0492D468" w14:textId="77777777" w:rsidR="00087A30" w:rsidRPr="002528F7" w:rsidRDefault="00096865" w:rsidP="00EF3662">
      <w:pPr>
        <w:ind w:firstLine="1134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 xml:space="preserve">4. </w:t>
      </w:r>
      <w:r w:rsidRPr="002528F7">
        <w:rPr>
          <w:rFonts w:ascii="Sylfaen" w:hAnsi="Sylfaen" w:cs="Sylfaen"/>
          <w:sz w:val="20"/>
        </w:rPr>
        <w:t>Հայտը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ներկայացնելու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կարգը</w:t>
      </w:r>
    </w:p>
    <w:p w14:paraId="0FEB52CE" w14:textId="77777777" w:rsidR="00096865" w:rsidRPr="002528F7" w:rsidRDefault="00087A30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5.</w:t>
      </w:r>
      <w:r w:rsidRPr="002528F7">
        <w:rPr>
          <w:rFonts w:ascii="Arial AM" w:hAnsi="Arial AM"/>
          <w:sz w:val="20"/>
          <w:lang w:val="af-ZA"/>
        </w:rPr>
        <w:tab/>
      </w:r>
      <w:r w:rsidRPr="002528F7">
        <w:rPr>
          <w:rFonts w:ascii="Sylfaen" w:hAnsi="Sylfaen" w:cs="Sylfaen"/>
          <w:sz w:val="20"/>
        </w:rPr>
        <w:t>Հայտի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գնային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առաջարկը</w:t>
      </w:r>
      <w:r w:rsidR="00096865" w:rsidRPr="002528F7">
        <w:rPr>
          <w:rFonts w:ascii="Arial AM" w:hAnsi="Arial AM" w:cs="Times Armenian"/>
          <w:sz w:val="20"/>
          <w:lang w:val="af-ZA"/>
        </w:rPr>
        <w:tab/>
        <w:t xml:space="preserve"> </w:t>
      </w:r>
    </w:p>
    <w:p w14:paraId="51D46514" w14:textId="77777777" w:rsidR="00096865" w:rsidRPr="002528F7" w:rsidRDefault="00087A30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6</w:t>
      </w:r>
      <w:r w:rsidR="00096865" w:rsidRPr="002528F7">
        <w:rPr>
          <w:rFonts w:ascii="Arial AM" w:hAnsi="Arial AM"/>
          <w:sz w:val="20"/>
          <w:lang w:val="af-ZA"/>
        </w:rPr>
        <w:t xml:space="preserve">. </w:t>
      </w:r>
      <w:r w:rsidR="00096865" w:rsidRPr="002528F7">
        <w:rPr>
          <w:rFonts w:ascii="Sylfaen" w:hAnsi="Sylfaen" w:cs="Sylfaen"/>
          <w:sz w:val="20"/>
        </w:rPr>
        <w:t>Հայտի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գործողության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ժամկետը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, </w:t>
      </w:r>
      <w:r w:rsidR="00096865" w:rsidRPr="002528F7">
        <w:rPr>
          <w:rFonts w:ascii="Sylfaen" w:hAnsi="Sylfaen" w:cs="Sylfaen"/>
          <w:sz w:val="20"/>
        </w:rPr>
        <w:t>հայտերում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փոփոխություն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կատարելու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և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դրանք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հետ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վերցնելու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կարգը</w:t>
      </w:r>
      <w:r w:rsidR="00096865" w:rsidRPr="002528F7">
        <w:rPr>
          <w:rFonts w:ascii="Arial AM" w:hAnsi="Arial AM" w:cs="Times Armenian"/>
          <w:sz w:val="20"/>
          <w:lang w:val="af-ZA"/>
        </w:rPr>
        <w:tab/>
        <w:t xml:space="preserve"> </w:t>
      </w:r>
    </w:p>
    <w:p w14:paraId="5C368B9A" w14:textId="77777777" w:rsidR="00096865" w:rsidRPr="002528F7" w:rsidRDefault="00087A30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7</w:t>
      </w:r>
      <w:r w:rsidR="00096865" w:rsidRPr="002528F7">
        <w:rPr>
          <w:rFonts w:ascii="Arial AM" w:hAnsi="Arial AM"/>
          <w:sz w:val="20"/>
          <w:lang w:val="af-ZA"/>
        </w:rPr>
        <w:t xml:space="preserve">. </w:t>
      </w:r>
      <w:r w:rsidR="00096865" w:rsidRPr="002528F7">
        <w:rPr>
          <w:rFonts w:ascii="Sylfaen" w:hAnsi="Sylfaen" w:cs="Sylfaen"/>
          <w:sz w:val="20"/>
        </w:rPr>
        <w:t>Հայտի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ապահովումը</w:t>
      </w:r>
      <w:r w:rsidR="00340083" w:rsidRPr="002528F7">
        <w:rPr>
          <w:rStyle w:val="af6"/>
          <w:rFonts w:ascii="Arial AM" w:hAnsi="Arial AM" w:cs="Sylfaen"/>
          <w:sz w:val="20"/>
        </w:rPr>
        <w:footnoteReference w:id="3"/>
      </w:r>
      <w:r w:rsidR="00096865" w:rsidRPr="002528F7">
        <w:rPr>
          <w:rFonts w:ascii="Arial AM" w:hAnsi="Arial AM" w:cs="Times Armenian"/>
          <w:sz w:val="20"/>
          <w:lang w:val="af-ZA"/>
        </w:rPr>
        <w:tab/>
        <w:t xml:space="preserve"> </w:t>
      </w:r>
    </w:p>
    <w:p w14:paraId="33967CE5" w14:textId="77777777" w:rsidR="00096865" w:rsidRPr="002528F7" w:rsidRDefault="00087A30" w:rsidP="00EF3662">
      <w:pPr>
        <w:ind w:firstLine="1134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8</w:t>
      </w:r>
      <w:r w:rsidR="00096865" w:rsidRPr="002528F7">
        <w:rPr>
          <w:rFonts w:ascii="Arial AM" w:hAnsi="Arial AM"/>
          <w:sz w:val="20"/>
          <w:lang w:val="af-ZA"/>
        </w:rPr>
        <w:t xml:space="preserve">. </w:t>
      </w:r>
      <w:r w:rsidR="00AF7BE8" w:rsidRPr="002528F7">
        <w:rPr>
          <w:rFonts w:ascii="Sylfaen" w:hAnsi="Sylfaen" w:cs="Sylfaen"/>
          <w:sz w:val="20"/>
          <w:lang w:val="af-ZA"/>
        </w:rPr>
        <w:t>Հ</w:t>
      </w:r>
      <w:r w:rsidR="00AF7BE8" w:rsidRPr="002528F7">
        <w:rPr>
          <w:rFonts w:ascii="Sylfaen" w:hAnsi="Sylfaen" w:cs="Sylfaen"/>
          <w:sz w:val="20"/>
        </w:rPr>
        <w:t>այտերի</w:t>
      </w:r>
      <w:r w:rsidR="00AF7BE8" w:rsidRPr="002528F7">
        <w:rPr>
          <w:rFonts w:ascii="Arial AM" w:hAnsi="Arial AM" w:cs="Sylfaen"/>
          <w:sz w:val="20"/>
          <w:lang w:val="af-ZA"/>
        </w:rPr>
        <w:t xml:space="preserve"> </w:t>
      </w:r>
      <w:r w:rsidR="00AF7BE8" w:rsidRPr="002528F7">
        <w:rPr>
          <w:rFonts w:ascii="Sylfaen" w:hAnsi="Sylfaen" w:cs="Sylfaen"/>
          <w:sz w:val="20"/>
        </w:rPr>
        <w:t>բացումը</w:t>
      </w:r>
      <w:r w:rsidR="00AF7BE8" w:rsidRPr="002528F7">
        <w:rPr>
          <w:rFonts w:ascii="Arial AM" w:hAnsi="Arial AM" w:cs="Sylfaen"/>
          <w:sz w:val="20"/>
          <w:lang w:val="af-ZA"/>
        </w:rPr>
        <w:t xml:space="preserve">, </w:t>
      </w:r>
      <w:r w:rsidR="00AF7BE8" w:rsidRPr="002528F7">
        <w:rPr>
          <w:rFonts w:ascii="Sylfaen" w:hAnsi="Sylfaen" w:cs="Sylfaen"/>
          <w:sz w:val="20"/>
        </w:rPr>
        <w:t>գնահատումը</w:t>
      </w:r>
      <w:r w:rsidR="00AF7BE8" w:rsidRPr="002528F7">
        <w:rPr>
          <w:rFonts w:ascii="Arial AM" w:hAnsi="Arial AM" w:cs="Sylfaen"/>
          <w:sz w:val="20"/>
          <w:lang w:val="af-ZA"/>
        </w:rPr>
        <w:t xml:space="preserve">  </w:t>
      </w:r>
      <w:r w:rsidR="00AF7BE8" w:rsidRPr="002528F7">
        <w:rPr>
          <w:rFonts w:ascii="Sylfaen" w:hAnsi="Sylfaen" w:cs="Sylfaen"/>
          <w:sz w:val="20"/>
        </w:rPr>
        <w:t>և</w:t>
      </w:r>
      <w:r w:rsidR="00AF7BE8" w:rsidRPr="002528F7">
        <w:rPr>
          <w:rFonts w:ascii="Arial AM" w:hAnsi="Arial AM" w:cs="Sylfaen"/>
          <w:sz w:val="20"/>
          <w:lang w:val="af-ZA"/>
        </w:rPr>
        <w:t xml:space="preserve"> </w:t>
      </w:r>
      <w:r w:rsidR="00AF7BE8" w:rsidRPr="002528F7">
        <w:rPr>
          <w:rFonts w:ascii="Sylfaen" w:hAnsi="Sylfaen" w:cs="Sylfaen"/>
          <w:sz w:val="20"/>
        </w:rPr>
        <w:t>արդյունքների</w:t>
      </w:r>
      <w:r w:rsidR="00AF7BE8" w:rsidRPr="002528F7">
        <w:rPr>
          <w:rFonts w:ascii="Arial AM" w:hAnsi="Arial AM" w:cs="Sylfaen"/>
          <w:sz w:val="20"/>
          <w:lang w:val="af-ZA"/>
        </w:rPr>
        <w:t xml:space="preserve"> </w:t>
      </w:r>
      <w:r w:rsidR="00AF7BE8" w:rsidRPr="002528F7">
        <w:rPr>
          <w:rFonts w:ascii="Sylfaen" w:hAnsi="Sylfaen" w:cs="Sylfaen"/>
          <w:sz w:val="20"/>
        </w:rPr>
        <w:t>ամփոփումը</w:t>
      </w:r>
      <w:r w:rsidR="00096865" w:rsidRPr="002528F7">
        <w:rPr>
          <w:rFonts w:ascii="Arial AM" w:hAnsi="Arial AM" w:cs="Sylfaen"/>
          <w:sz w:val="20"/>
          <w:lang w:val="af-ZA"/>
        </w:rPr>
        <w:tab/>
      </w:r>
    </w:p>
    <w:p w14:paraId="2F4230E3" w14:textId="77777777" w:rsidR="00096865" w:rsidRPr="002528F7" w:rsidRDefault="00087A30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9</w:t>
      </w:r>
      <w:r w:rsidR="00096865" w:rsidRPr="002528F7">
        <w:rPr>
          <w:rFonts w:ascii="Arial AM" w:hAnsi="Arial AM"/>
          <w:sz w:val="20"/>
          <w:lang w:val="af-ZA"/>
        </w:rPr>
        <w:t xml:space="preserve">. </w:t>
      </w:r>
      <w:r w:rsidR="00096865" w:rsidRPr="002528F7">
        <w:rPr>
          <w:rFonts w:ascii="Sylfaen" w:hAnsi="Sylfaen" w:cs="Sylfaen"/>
          <w:sz w:val="20"/>
        </w:rPr>
        <w:t>Պայմանագրի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կնքումը</w:t>
      </w:r>
      <w:r w:rsidR="00096865" w:rsidRPr="002528F7">
        <w:rPr>
          <w:rFonts w:ascii="Arial AM" w:hAnsi="Arial AM" w:cs="Times Armenian"/>
          <w:sz w:val="20"/>
          <w:lang w:val="af-ZA"/>
        </w:rPr>
        <w:tab/>
      </w:r>
    </w:p>
    <w:p w14:paraId="195A4A2F" w14:textId="77777777" w:rsidR="00096865" w:rsidRPr="002528F7" w:rsidRDefault="00087A30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10</w:t>
      </w:r>
      <w:r w:rsidR="00096865" w:rsidRPr="002528F7">
        <w:rPr>
          <w:rFonts w:ascii="Arial AM" w:hAnsi="Arial AM"/>
          <w:sz w:val="20"/>
          <w:lang w:val="af-ZA"/>
        </w:rPr>
        <w:t xml:space="preserve">. </w:t>
      </w:r>
      <w:r w:rsidR="000206DA" w:rsidRPr="002528F7">
        <w:rPr>
          <w:rFonts w:ascii="Sylfaen" w:hAnsi="Sylfaen" w:cs="Sylfaen"/>
          <w:sz w:val="20"/>
          <w:lang w:val="af-ZA"/>
        </w:rPr>
        <w:t>Որակավորման</w:t>
      </w:r>
      <w:r w:rsidR="000206DA" w:rsidRPr="002528F7">
        <w:rPr>
          <w:rFonts w:ascii="Arial AM" w:hAnsi="Arial AM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  <w:lang w:val="af-ZA"/>
        </w:rPr>
        <w:t>և</w:t>
      </w:r>
      <w:r w:rsidR="000206DA" w:rsidRPr="002528F7">
        <w:rPr>
          <w:rFonts w:ascii="Arial AM" w:hAnsi="Arial AM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</w:rPr>
        <w:t>պ</w:t>
      </w:r>
      <w:r w:rsidR="00096865" w:rsidRPr="002528F7">
        <w:rPr>
          <w:rFonts w:ascii="Sylfaen" w:hAnsi="Sylfaen" w:cs="Sylfaen"/>
          <w:sz w:val="20"/>
        </w:rPr>
        <w:t>այմանագրի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ապահովում</w:t>
      </w:r>
      <w:r w:rsidR="000206DA" w:rsidRPr="002528F7">
        <w:rPr>
          <w:rFonts w:ascii="Sylfaen" w:hAnsi="Sylfaen" w:cs="Sylfaen"/>
          <w:sz w:val="20"/>
        </w:rPr>
        <w:t>ներ</w:t>
      </w:r>
      <w:r w:rsidR="00096865" w:rsidRPr="002528F7">
        <w:rPr>
          <w:rFonts w:ascii="Sylfaen" w:hAnsi="Sylfaen" w:cs="Sylfaen"/>
          <w:sz w:val="20"/>
        </w:rPr>
        <w:t>ը</w:t>
      </w:r>
      <w:r w:rsidR="00096865" w:rsidRPr="002528F7">
        <w:rPr>
          <w:rFonts w:ascii="Arial AM" w:hAnsi="Arial AM" w:cs="Times Armenian"/>
          <w:sz w:val="20"/>
          <w:lang w:val="af-ZA"/>
        </w:rPr>
        <w:tab/>
        <w:t xml:space="preserve"> </w:t>
      </w:r>
    </w:p>
    <w:p w14:paraId="37DCBF1F" w14:textId="77777777" w:rsidR="00096865" w:rsidRPr="002528F7" w:rsidRDefault="00096865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1</w:t>
      </w:r>
      <w:r w:rsidR="00087A30" w:rsidRPr="002528F7">
        <w:rPr>
          <w:rFonts w:ascii="Arial AM" w:hAnsi="Arial AM"/>
          <w:sz w:val="20"/>
          <w:lang w:val="af-ZA"/>
        </w:rPr>
        <w:t>1</w:t>
      </w:r>
      <w:r w:rsidRPr="002528F7">
        <w:rPr>
          <w:rFonts w:ascii="Arial AM" w:hAnsi="Arial AM"/>
          <w:sz w:val="20"/>
          <w:lang w:val="af-ZA"/>
        </w:rPr>
        <w:t xml:space="preserve">. </w:t>
      </w:r>
      <w:r w:rsidRPr="002528F7">
        <w:rPr>
          <w:rFonts w:ascii="Sylfaen" w:hAnsi="Sylfaen" w:cs="Sylfaen"/>
          <w:sz w:val="20"/>
        </w:rPr>
        <w:t>Ընթացակարգը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չկայացած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հայտարարելը</w:t>
      </w:r>
      <w:r w:rsidRPr="002528F7">
        <w:rPr>
          <w:rFonts w:ascii="Arial AM" w:hAnsi="Arial AM" w:cs="Times Armenian"/>
          <w:sz w:val="20"/>
          <w:lang w:val="af-ZA"/>
        </w:rPr>
        <w:tab/>
        <w:t xml:space="preserve"> </w:t>
      </w:r>
    </w:p>
    <w:p w14:paraId="2A9CDE22" w14:textId="77777777" w:rsidR="00096865" w:rsidRPr="002528F7" w:rsidRDefault="00096865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1</w:t>
      </w:r>
      <w:r w:rsidR="00087A30" w:rsidRPr="002528F7">
        <w:rPr>
          <w:rFonts w:ascii="Arial AM" w:hAnsi="Arial AM"/>
          <w:sz w:val="20"/>
          <w:lang w:val="af-ZA"/>
        </w:rPr>
        <w:t>2</w:t>
      </w:r>
      <w:r w:rsidRPr="002528F7">
        <w:rPr>
          <w:rFonts w:ascii="Arial AM" w:hAnsi="Arial AM"/>
          <w:sz w:val="20"/>
          <w:lang w:val="af-ZA"/>
        </w:rPr>
        <w:t xml:space="preserve">. </w:t>
      </w:r>
      <w:r w:rsidRPr="002528F7">
        <w:rPr>
          <w:rFonts w:ascii="Sylfaen" w:hAnsi="Sylfaen" w:cs="Sylfaen"/>
          <w:sz w:val="20"/>
        </w:rPr>
        <w:t>Գնման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գործընթացի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հետ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կապված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գործողությունները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Times Armenia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</w:rPr>
        <w:t>կամ</w:t>
      </w:r>
      <w:r w:rsidRPr="002528F7">
        <w:rPr>
          <w:rFonts w:ascii="Arial AM" w:hAnsi="Arial AM" w:cs="Times Armenia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</w:rPr>
        <w:t>ընդունված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որոշումները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բողոքարկելու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մասնակցի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իրավունքը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կարգը</w:t>
      </w:r>
      <w:r w:rsidRPr="002528F7">
        <w:rPr>
          <w:rFonts w:ascii="Arial AM" w:hAnsi="Arial AM" w:cs="Times Armenian"/>
          <w:sz w:val="20"/>
          <w:lang w:val="af-ZA"/>
        </w:rPr>
        <w:tab/>
      </w:r>
    </w:p>
    <w:p w14:paraId="5F0277F8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af-ZA"/>
        </w:rPr>
      </w:pPr>
    </w:p>
    <w:p w14:paraId="7CC15914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af-ZA"/>
        </w:rPr>
      </w:pPr>
    </w:p>
    <w:p w14:paraId="20835B5D" w14:textId="77777777" w:rsidR="00096865" w:rsidRPr="002528F7" w:rsidRDefault="00096865" w:rsidP="00EF3662">
      <w:pPr>
        <w:ind w:firstLine="567"/>
        <w:jc w:val="center"/>
        <w:rPr>
          <w:rFonts w:ascii="Arial AM" w:hAnsi="Arial AM"/>
          <w:b/>
          <w:sz w:val="20"/>
          <w:lang w:val="af-ZA"/>
        </w:rPr>
      </w:pPr>
      <w:proofErr w:type="gramStart"/>
      <w:r w:rsidRPr="002528F7">
        <w:rPr>
          <w:rFonts w:ascii="Sylfaen" w:hAnsi="Sylfaen" w:cs="Sylfaen"/>
          <w:b/>
          <w:sz w:val="20"/>
        </w:rPr>
        <w:t>ՄԱՍ</w:t>
      </w:r>
      <w:r w:rsidRPr="002528F7">
        <w:rPr>
          <w:rFonts w:ascii="Arial AM" w:hAnsi="Arial AM" w:cs="Times Armenian"/>
          <w:b/>
          <w:sz w:val="20"/>
          <w:lang w:val="af-ZA"/>
        </w:rPr>
        <w:t xml:space="preserve">  II</w:t>
      </w:r>
      <w:proofErr w:type="gramEnd"/>
      <w:r w:rsidRPr="002528F7">
        <w:rPr>
          <w:rFonts w:ascii="Arial AM" w:hAnsi="Arial AM" w:cs="Times Armenian"/>
          <w:b/>
          <w:sz w:val="20"/>
          <w:lang w:val="af-ZA"/>
        </w:rPr>
        <w:t xml:space="preserve">.  </w:t>
      </w:r>
      <w:r w:rsidRPr="002528F7">
        <w:rPr>
          <w:rFonts w:ascii="Sylfaen" w:hAnsi="Sylfaen" w:cs="Sylfaen"/>
          <w:b/>
          <w:sz w:val="20"/>
        </w:rPr>
        <w:t>ԲԱՑ</w:t>
      </w:r>
      <w:r w:rsidRPr="002528F7">
        <w:rPr>
          <w:rFonts w:ascii="Arial AM" w:hAnsi="Arial AM" w:cs="Times Armenian"/>
          <w:b/>
          <w:sz w:val="20"/>
          <w:lang w:val="af-ZA"/>
        </w:rPr>
        <w:t xml:space="preserve"> </w:t>
      </w:r>
      <w:proofErr w:type="gramStart"/>
      <w:r w:rsidR="004E1503" w:rsidRPr="002528F7">
        <w:rPr>
          <w:rFonts w:ascii="Sylfaen" w:hAnsi="Sylfaen" w:cs="Sylfaen"/>
          <w:b/>
          <w:sz w:val="20"/>
        </w:rPr>
        <w:t>ՄՐՑՈՒՅԹ</w:t>
      </w:r>
      <w:r w:rsidRPr="002528F7">
        <w:rPr>
          <w:rFonts w:ascii="Sylfaen" w:hAnsi="Sylfaen" w:cs="Sylfaen"/>
          <w:b/>
          <w:sz w:val="20"/>
        </w:rPr>
        <w:t>Ի</w:t>
      </w:r>
      <w:r w:rsidRPr="002528F7">
        <w:rPr>
          <w:rFonts w:ascii="Arial AM" w:hAnsi="Arial AM" w:cs="Times Armenian"/>
          <w:b/>
          <w:sz w:val="20"/>
          <w:lang w:val="af-ZA"/>
        </w:rPr>
        <w:t xml:space="preserve">  </w:t>
      </w:r>
      <w:r w:rsidRPr="002528F7">
        <w:rPr>
          <w:rFonts w:ascii="Sylfaen" w:hAnsi="Sylfaen" w:cs="Sylfaen"/>
          <w:b/>
          <w:sz w:val="20"/>
        </w:rPr>
        <w:t>ՀԱՅՏԸ</w:t>
      </w:r>
      <w:proofErr w:type="gramEnd"/>
      <w:r w:rsidRPr="002528F7">
        <w:rPr>
          <w:rFonts w:ascii="Arial AM" w:hAnsi="Arial AM" w:cs="Times Armenian"/>
          <w:b/>
          <w:sz w:val="20"/>
          <w:lang w:val="af-ZA"/>
        </w:rPr>
        <w:t xml:space="preserve">  </w:t>
      </w:r>
      <w:r w:rsidRPr="002528F7">
        <w:rPr>
          <w:rFonts w:ascii="Sylfaen" w:hAnsi="Sylfaen" w:cs="Sylfaen"/>
          <w:b/>
          <w:sz w:val="20"/>
        </w:rPr>
        <w:t>ՊԱՏՐԱՍՏԵԼՈՒ</w:t>
      </w:r>
      <w:r w:rsidRPr="002528F7">
        <w:rPr>
          <w:rFonts w:ascii="Arial AM" w:hAnsi="Arial AM" w:cs="Times Armenian"/>
          <w:b/>
          <w:sz w:val="20"/>
          <w:lang w:val="af-ZA"/>
        </w:rPr>
        <w:t xml:space="preserve">  </w:t>
      </w:r>
      <w:r w:rsidRPr="002528F7">
        <w:rPr>
          <w:rFonts w:ascii="Sylfaen" w:hAnsi="Sylfaen" w:cs="Sylfaen"/>
          <w:b/>
          <w:sz w:val="20"/>
        </w:rPr>
        <w:t>ՀՐԱՀԱՆԳ</w:t>
      </w:r>
    </w:p>
    <w:p w14:paraId="6A54C571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af-ZA"/>
        </w:rPr>
      </w:pPr>
    </w:p>
    <w:p w14:paraId="512764E7" w14:textId="77777777" w:rsidR="00096865" w:rsidRPr="002528F7" w:rsidRDefault="00096865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1.</w:t>
      </w:r>
      <w:r w:rsidRPr="002528F7">
        <w:rPr>
          <w:rFonts w:ascii="Arial AM" w:hAnsi="Arial AM"/>
          <w:sz w:val="20"/>
          <w:lang w:val="af-ZA"/>
        </w:rPr>
        <w:tab/>
      </w:r>
      <w:proofErr w:type="gramStart"/>
      <w:r w:rsidRPr="002528F7">
        <w:rPr>
          <w:rFonts w:ascii="Sylfaen" w:hAnsi="Sylfaen" w:cs="Sylfaen"/>
          <w:sz w:val="20"/>
        </w:rPr>
        <w:t>Ընդհանուր</w:t>
      </w:r>
      <w:r w:rsidRPr="002528F7">
        <w:rPr>
          <w:rFonts w:ascii="Arial AM" w:hAnsi="Arial AM" w:cs="Times Armenian"/>
          <w:sz w:val="20"/>
          <w:lang w:val="af-ZA"/>
        </w:rPr>
        <w:t xml:space="preserve">  </w:t>
      </w:r>
      <w:r w:rsidRPr="002528F7">
        <w:rPr>
          <w:rFonts w:ascii="Sylfaen" w:hAnsi="Sylfaen" w:cs="Sylfaen"/>
          <w:sz w:val="20"/>
        </w:rPr>
        <w:t>դրույթներ</w:t>
      </w:r>
      <w:proofErr w:type="gramEnd"/>
      <w:r w:rsidRPr="002528F7">
        <w:rPr>
          <w:rFonts w:ascii="Arial AM" w:hAnsi="Arial AM" w:cs="Times Armenian"/>
          <w:sz w:val="20"/>
          <w:lang w:val="af-ZA"/>
        </w:rPr>
        <w:tab/>
      </w:r>
    </w:p>
    <w:p w14:paraId="6F56DE7D" w14:textId="77777777" w:rsidR="00096865" w:rsidRPr="002528F7" w:rsidRDefault="00096865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2.</w:t>
      </w:r>
      <w:r w:rsidRPr="002528F7">
        <w:rPr>
          <w:rFonts w:ascii="Arial AM" w:hAnsi="Arial AM"/>
          <w:sz w:val="20"/>
          <w:lang w:val="af-ZA"/>
        </w:rPr>
        <w:tab/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հայտը</w:t>
      </w:r>
      <w:r w:rsidRPr="002528F7">
        <w:rPr>
          <w:rFonts w:ascii="Arial AM" w:hAnsi="Arial AM" w:cs="Times Armenian"/>
          <w:sz w:val="20"/>
          <w:lang w:val="af-ZA"/>
        </w:rPr>
        <w:tab/>
      </w:r>
    </w:p>
    <w:p w14:paraId="72A242D0" w14:textId="77777777" w:rsidR="00037DDE" w:rsidRPr="002528F7" w:rsidRDefault="006F0D3F" w:rsidP="00EF3662">
      <w:pPr>
        <w:ind w:firstLine="1134"/>
        <w:jc w:val="both"/>
        <w:rPr>
          <w:rFonts w:ascii="Arial AM" w:hAnsi="Arial AM" w:cs="Times Armenian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3</w:t>
      </w:r>
      <w:r w:rsidR="00096865" w:rsidRPr="002528F7">
        <w:rPr>
          <w:rFonts w:ascii="Arial AM" w:hAnsi="Arial AM"/>
          <w:sz w:val="20"/>
          <w:lang w:val="af-ZA"/>
        </w:rPr>
        <w:t>.</w:t>
      </w:r>
      <w:r w:rsidR="00096865" w:rsidRPr="002528F7">
        <w:rPr>
          <w:rFonts w:ascii="Arial AM" w:hAnsi="Arial AM"/>
          <w:sz w:val="20"/>
          <w:lang w:val="af-ZA"/>
        </w:rPr>
        <w:tab/>
      </w:r>
      <w:r w:rsidR="00096865" w:rsidRPr="002528F7">
        <w:rPr>
          <w:rFonts w:ascii="Sylfaen" w:hAnsi="Sylfaen" w:cs="Sylfaen"/>
          <w:sz w:val="20"/>
        </w:rPr>
        <w:t>Հավելվածներ</w:t>
      </w:r>
      <w:r w:rsidR="00BE01AE" w:rsidRPr="002528F7">
        <w:rPr>
          <w:rFonts w:ascii="Arial AM" w:hAnsi="Arial AM" w:cs="Times Armenian"/>
          <w:sz w:val="20"/>
          <w:lang w:val="af-ZA"/>
        </w:rPr>
        <w:t xml:space="preserve"> 1-</w:t>
      </w:r>
      <w:r w:rsidR="004D557A" w:rsidRPr="002528F7">
        <w:rPr>
          <w:rFonts w:ascii="Arial AM" w:hAnsi="Arial AM" w:cs="Times Armenian"/>
          <w:sz w:val="20"/>
          <w:lang w:val="af-ZA"/>
        </w:rPr>
        <w:t>7</w:t>
      </w:r>
      <w:r w:rsidR="00096865" w:rsidRPr="002528F7">
        <w:rPr>
          <w:rFonts w:ascii="Arial AM" w:hAnsi="Arial AM" w:cs="Times Armenian"/>
          <w:sz w:val="20"/>
          <w:lang w:val="af-ZA"/>
        </w:rPr>
        <w:tab/>
      </w:r>
    </w:p>
    <w:p w14:paraId="55EA2ADC" w14:textId="77777777" w:rsidR="00037DDE" w:rsidRPr="002528F7" w:rsidRDefault="00037DDE" w:rsidP="00EF3662">
      <w:pPr>
        <w:ind w:firstLine="1134"/>
        <w:jc w:val="both"/>
        <w:rPr>
          <w:rFonts w:ascii="Arial AM" w:hAnsi="Arial AM" w:cs="Times Armenian"/>
          <w:sz w:val="20"/>
          <w:lang w:val="af-ZA"/>
        </w:rPr>
      </w:pPr>
    </w:p>
    <w:p w14:paraId="137B1929" w14:textId="77777777" w:rsidR="00037DDE" w:rsidRPr="002528F7" w:rsidRDefault="00037DDE" w:rsidP="00EF3662">
      <w:pPr>
        <w:ind w:firstLine="1134"/>
        <w:jc w:val="both"/>
        <w:rPr>
          <w:rFonts w:ascii="Arial AM" w:hAnsi="Arial AM" w:cs="Times Armenian"/>
          <w:sz w:val="20"/>
          <w:lang w:val="af-ZA"/>
        </w:rPr>
      </w:pPr>
    </w:p>
    <w:p w14:paraId="7480E833" w14:textId="77777777" w:rsidR="00037DDE" w:rsidRPr="002528F7" w:rsidRDefault="00037DDE" w:rsidP="00EF3662">
      <w:pPr>
        <w:ind w:firstLine="1134"/>
        <w:jc w:val="both"/>
        <w:rPr>
          <w:rFonts w:ascii="Arial AM" w:hAnsi="Arial AM" w:cs="Times Armenian"/>
          <w:sz w:val="20"/>
          <w:lang w:val="af-ZA"/>
        </w:rPr>
      </w:pPr>
    </w:p>
    <w:p w14:paraId="1058D01C" w14:textId="77777777" w:rsidR="00037DDE" w:rsidRPr="002528F7" w:rsidRDefault="00037DDE" w:rsidP="00EF3662">
      <w:pPr>
        <w:ind w:firstLine="1134"/>
        <w:jc w:val="both"/>
        <w:rPr>
          <w:rFonts w:ascii="Arial AM" w:hAnsi="Arial AM" w:cs="Times Armenian"/>
          <w:sz w:val="20"/>
          <w:lang w:val="af-ZA"/>
        </w:rPr>
      </w:pPr>
    </w:p>
    <w:p w14:paraId="3A348515" w14:textId="77777777" w:rsidR="00A55E59" w:rsidRPr="002528F7" w:rsidRDefault="00A55E59" w:rsidP="00EF3662">
      <w:pPr>
        <w:ind w:firstLine="1134"/>
        <w:jc w:val="both"/>
        <w:rPr>
          <w:rFonts w:ascii="Arial AM" w:hAnsi="Arial AM" w:cs="Times Armenian"/>
          <w:sz w:val="20"/>
          <w:lang w:val="af-ZA"/>
        </w:rPr>
      </w:pPr>
    </w:p>
    <w:p w14:paraId="0BE25857" w14:textId="77777777" w:rsidR="00096865" w:rsidRPr="002528F7" w:rsidRDefault="007F3495" w:rsidP="00EF3662">
      <w:pPr>
        <w:ind w:firstLine="1134"/>
        <w:jc w:val="both"/>
        <w:rPr>
          <w:rFonts w:ascii="Arial AM" w:hAnsi="Arial AM" w:cs="Times Armenian"/>
          <w:sz w:val="20"/>
          <w:lang w:val="af-ZA"/>
        </w:rPr>
      </w:pP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="00994A77" w:rsidRPr="002528F7">
        <w:rPr>
          <w:rFonts w:ascii="Arial AM" w:hAnsi="Arial AM" w:cs="Times Armenian"/>
          <w:sz w:val="20"/>
          <w:lang w:val="af-ZA"/>
        </w:rPr>
        <w:br w:type="page"/>
      </w:r>
      <w:r w:rsidR="00096865" w:rsidRPr="002528F7">
        <w:rPr>
          <w:rFonts w:ascii="Arial AM" w:hAnsi="Arial AM" w:cs="Times Armenian"/>
          <w:sz w:val="20"/>
          <w:lang w:val="af-ZA"/>
        </w:rPr>
        <w:lastRenderedPageBreak/>
        <w:tab/>
      </w:r>
    </w:p>
    <w:p w14:paraId="0563AFB1" w14:textId="14C2C51C" w:rsidR="00096865" w:rsidRPr="002528F7" w:rsidRDefault="00096865" w:rsidP="00EF3662">
      <w:pPr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 xml:space="preserve">          </w:t>
      </w:r>
      <w:r w:rsidRPr="002528F7">
        <w:rPr>
          <w:rFonts w:ascii="Sylfaen" w:hAnsi="Sylfaen" w:cs="Sylfaen"/>
          <w:sz w:val="20"/>
        </w:rPr>
        <w:t>Սույն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հրավերը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տրամադրվում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լրումն</w:t>
      </w:r>
      <w:r w:rsidRPr="002528F7">
        <w:rPr>
          <w:rFonts w:ascii="Arial AM" w:hAnsi="Arial AM"/>
          <w:sz w:val="20"/>
          <w:lang w:val="af-ZA"/>
        </w:rPr>
        <w:t xml:space="preserve"> </w:t>
      </w:r>
      <w:r w:rsidR="0015036C">
        <w:rPr>
          <w:rFonts w:ascii="Sylfaen" w:hAnsi="Sylfaen" w:cs="Sylfaen"/>
          <w:sz w:val="20"/>
        </w:rPr>
        <w:t>ԱՄԱՀ</w:t>
      </w:r>
      <w:r w:rsidR="0015036C" w:rsidRPr="0015036C">
        <w:rPr>
          <w:rFonts w:ascii="Sylfaen" w:hAnsi="Sylfaen" w:cs="Sylfaen"/>
          <w:sz w:val="20"/>
          <w:lang w:val="af-ZA"/>
        </w:rPr>
        <w:t>-</w:t>
      </w:r>
      <w:r w:rsidR="0015036C">
        <w:rPr>
          <w:rFonts w:ascii="Sylfaen" w:hAnsi="Sylfaen" w:cs="Sylfaen"/>
          <w:sz w:val="20"/>
        </w:rPr>
        <w:t>ՀԳ</w:t>
      </w:r>
      <w:r w:rsidR="0015036C" w:rsidRPr="0015036C">
        <w:rPr>
          <w:rFonts w:ascii="Sylfaen" w:hAnsi="Sylfaen" w:cs="Sylfaen"/>
          <w:sz w:val="20"/>
          <w:lang w:val="af-ZA"/>
        </w:rPr>
        <w:t>-</w:t>
      </w:r>
      <w:r w:rsidR="0015036C">
        <w:rPr>
          <w:rFonts w:ascii="Sylfaen" w:hAnsi="Sylfaen" w:cs="Sylfaen"/>
          <w:sz w:val="20"/>
        </w:rPr>
        <w:t>ԲՄԱՇՁԲ</w:t>
      </w:r>
      <w:r w:rsidR="0015036C" w:rsidRPr="0015036C">
        <w:rPr>
          <w:rFonts w:ascii="Sylfaen" w:hAnsi="Sylfaen" w:cs="Sylfaen"/>
          <w:sz w:val="20"/>
          <w:lang w:val="af-ZA"/>
        </w:rPr>
        <w:t>-24/50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ծածկագրով</w:t>
      </w:r>
      <w:r w:rsidRPr="002528F7">
        <w:rPr>
          <w:rFonts w:ascii="Arial AM" w:hAnsi="Arial AM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անցկացվող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բաց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="00955E87" w:rsidRPr="002528F7">
        <w:rPr>
          <w:rFonts w:ascii="Sylfaen" w:hAnsi="Sylfaen" w:cs="Sylfaen"/>
          <w:sz w:val="20"/>
        </w:rPr>
        <w:t>մրցույթ</w:t>
      </w:r>
      <w:r w:rsidRPr="002528F7">
        <w:rPr>
          <w:rFonts w:ascii="Sylfaen" w:hAnsi="Sylfaen" w:cs="Sylfaen"/>
          <w:sz w:val="20"/>
        </w:rPr>
        <w:t>ի</w:t>
      </w:r>
      <w:r w:rsidRPr="002528F7">
        <w:rPr>
          <w:rFonts w:ascii="Arial AM" w:hAnsi="Arial AM" w:cs="Times Armenia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</w:rPr>
        <w:t>այսուհետև</w:t>
      </w:r>
      <w:r w:rsidRPr="002528F7">
        <w:rPr>
          <w:rFonts w:ascii="Arial AM" w:hAnsi="Arial AM" w:cs="Times Armenia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ընթացակարգ</w:t>
      </w:r>
      <w:r w:rsidRPr="002528F7">
        <w:rPr>
          <w:rFonts w:ascii="Arial AM" w:hAnsi="Arial AM" w:cs="Times Armenia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</w:rPr>
        <w:t>հայտարարության</w:t>
      </w:r>
      <w:r w:rsidR="004D5671" w:rsidRPr="002528F7">
        <w:rPr>
          <w:rFonts w:ascii="Tahoma" w:hAnsi="Tahoma" w:cs="Tahoma"/>
          <w:sz w:val="20"/>
          <w:lang w:val="af-ZA"/>
        </w:rPr>
        <w:t>։</w:t>
      </w:r>
    </w:p>
    <w:p w14:paraId="5C57C19C" w14:textId="79CCA2AD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Sylfaen" w:hAnsi="Sylfaen" w:cs="Sylfaen"/>
          <w:sz w:val="20"/>
        </w:rPr>
        <w:t>Սույն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հրավերը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կազմվել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գնումների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ՀՀ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օրենսդրության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այդ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թվում</w:t>
      </w:r>
      <w:r w:rsidRPr="002528F7">
        <w:rPr>
          <w:rFonts w:ascii="Arial AM" w:hAnsi="Arial AM" w:cs="Times Armenian"/>
          <w:sz w:val="20"/>
          <w:lang w:val="af-ZA"/>
        </w:rPr>
        <w:t>`</w:t>
      </w:r>
      <w:r w:rsidRPr="002528F7">
        <w:rPr>
          <w:rFonts w:ascii="Arial AM" w:hAnsi="Arial AM"/>
          <w:sz w:val="20"/>
          <w:lang w:val="af-ZA"/>
        </w:rPr>
        <w:t xml:space="preserve"> </w:t>
      </w:r>
      <w:r w:rsidR="00A76C15" w:rsidRPr="002528F7">
        <w:rPr>
          <w:rFonts w:ascii="Arial AM" w:hAnsi="Arial AM"/>
          <w:sz w:val="20"/>
          <w:lang w:val="af-ZA"/>
        </w:rPr>
        <w:t>«</w:t>
      </w:r>
      <w:r w:rsidRPr="002528F7">
        <w:rPr>
          <w:rFonts w:ascii="Sylfaen" w:hAnsi="Sylfaen" w:cs="Sylfaen"/>
          <w:sz w:val="20"/>
        </w:rPr>
        <w:t>Գնումների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մասին</w:t>
      </w:r>
      <w:r w:rsidR="00A76C15" w:rsidRPr="002528F7">
        <w:rPr>
          <w:rFonts w:ascii="Arial AM" w:hAnsi="Arial AM"/>
          <w:sz w:val="20"/>
          <w:lang w:val="af-ZA"/>
        </w:rPr>
        <w:t>»</w:t>
      </w:r>
      <w:r w:rsidRPr="002528F7">
        <w:rPr>
          <w:rFonts w:ascii="Arial AM" w:hAnsi="Arial AM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ՀՀ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օրենքի</w:t>
      </w:r>
      <w:r w:rsidRPr="002528F7">
        <w:rPr>
          <w:rFonts w:ascii="Arial AM" w:hAnsi="Arial AM" w:cs="Times Armenia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</w:rPr>
        <w:t>այսուհետ</w:t>
      </w:r>
      <w:r w:rsidRPr="002528F7">
        <w:rPr>
          <w:rFonts w:ascii="Arial AM" w:hAnsi="Arial AM" w:cs="Times Armenia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Օրենք</w:t>
      </w:r>
      <w:r w:rsidRPr="002528F7">
        <w:rPr>
          <w:rFonts w:ascii="Arial AM" w:hAnsi="Arial AM" w:cs="Times Armenian"/>
          <w:sz w:val="20"/>
          <w:lang w:val="af-ZA"/>
        </w:rPr>
        <w:t>)</w:t>
      </w:r>
      <w:r w:rsidR="00C43524" w:rsidRPr="002528F7">
        <w:rPr>
          <w:rFonts w:ascii="Arial AM" w:hAnsi="Arial AM" w:cs="Times Armenian"/>
          <w:sz w:val="20"/>
          <w:lang w:val="af-ZA"/>
        </w:rPr>
        <w:t>,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ՀՀ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կառավարության</w:t>
      </w:r>
      <w:r w:rsidRPr="002528F7">
        <w:rPr>
          <w:rFonts w:ascii="Arial AM" w:hAnsi="Arial AM" w:cs="Times Armenian"/>
          <w:sz w:val="20"/>
          <w:lang w:val="af-ZA"/>
        </w:rPr>
        <w:t xml:space="preserve"> 201</w:t>
      </w:r>
      <w:r w:rsidR="00955E87" w:rsidRPr="002528F7">
        <w:rPr>
          <w:rFonts w:ascii="Arial AM" w:hAnsi="Arial AM" w:cs="Times Armenian"/>
          <w:sz w:val="20"/>
          <w:lang w:val="af-ZA"/>
        </w:rPr>
        <w:t>7</w:t>
      </w:r>
      <w:r w:rsidRPr="002528F7">
        <w:rPr>
          <w:rFonts w:ascii="Sylfaen" w:hAnsi="Sylfaen" w:cs="Sylfaen"/>
          <w:sz w:val="20"/>
        </w:rPr>
        <w:t>թ</w:t>
      </w:r>
      <w:r w:rsidRPr="002528F7">
        <w:rPr>
          <w:rFonts w:ascii="Arial AM" w:hAnsi="Arial AM" w:cs="Times Armenian"/>
          <w:sz w:val="20"/>
          <w:lang w:val="af-ZA"/>
        </w:rPr>
        <w:t>.</w:t>
      </w:r>
      <w:r w:rsidR="009F18D0" w:rsidRPr="002528F7">
        <w:rPr>
          <w:rFonts w:ascii="Arial AM" w:hAnsi="Arial AM" w:cs="Times Armenian"/>
          <w:sz w:val="20"/>
          <w:lang w:val="af-ZA"/>
        </w:rPr>
        <w:t xml:space="preserve"> </w:t>
      </w:r>
      <w:r w:rsidR="009F18D0" w:rsidRPr="002528F7">
        <w:rPr>
          <w:rFonts w:ascii="Sylfaen" w:hAnsi="Sylfaen" w:cs="Sylfaen"/>
          <w:sz w:val="20"/>
          <w:lang w:val="af-ZA"/>
        </w:rPr>
        <w:t>մայիսի</w:t>
      </w:r>
      <w:r w:rsidR="009F18D0" w:rsidRPr="002528F7">
        <w:rPr>
          <w:rFonts w:ascii="Arial AM" w:hAnsi="Arial AM" w:cs="Times Armenian"/>
          <w:sz w:val="20"/>
          <w:lang w:val="af-ZA"/>
        </w:rPr>
        <w:t xml:space="preserve"> 4-</w:t>
      </w:r>
      <w:r w:rsidR="009F18D0" w:rsidRPr="002528F7">
        <w:rPr>
          <w:rFonts w:ascii="Sylfaen" w:hAnsi="Sylfaen" w:cs="Sylfaen"/>
          <w:sz w:val="20"/>
          <w:lang w:val="af-ZA"/>
        </w:rPr>
        <w:t>ի</w:t>
      </w:r>
      <w:r w:rsidR="009F18D0"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Arial AM" w:hAnsi="Arial AM" w:cs="Times Armenian"/>
          <w:sz w:val="20"/>
          <w:lang w:val="af-ZA"/>
        </w:rPr>
        <w:t xml:space="preserve">N </w:t>
      </w:r>
      <w:r w:rsidR="009F18D0" w:rsidRPr="002528F7">
        <w:rPr>
          <w:rFonts w:ascii="Arial AM" w:hAnsi="Arial AM" w:cs="Times Armenian"/>
          <w:sz w:val="20"/>
          <w:lang w:val="af-ZA"/>
        </w:rPr>
        <w:t>526-</w:t>
      </w:r>
      <w:r w:rsidRPr="002528F7">
        <w:rPr>
          <w:rFonts w:ascii="Sylfaen" w:hAnsi="Sylfaen" w:cs="Sylfaen"/>
          <w:sz w:val="20"/>
        </w:rPr>
        <w:t>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որոշմամբ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հաստատված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="00A76C15" w:rsidRPr="002528F7">
        <w:rPr>
          <w:rFonts w:ascii="Arial AM" w:hAnsi="Arial AM" w:cs="Times Armenian"/>
          <w:sz w:val="20"/>
          <w:lang w:val="af-ZA"/>
        </w:rPr>
        <w:t>«</w:t>
      </w:r>
      <w:r w:rsidRPr="002528F7">
        <w:rPr>
          <w:rFonts w:ascii="Sylfaen" w:hAnsi="Sylfaen" w:cs="Sylfaen"/>
          <w:sz w:val="20"/>
        </w:rPr>
        <w:t>Գնումների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գործընթացի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կազմակերպման</w:t>
      </w:r>
      <w:r w:rsidR="003C53D4" w:rsidRPr="002528F7">
        <w:rPr>
          <w:rFonts w:ascii="Arial AM" w:hAnsi="Arial AM"/>
          <w:sz w:val="20"/>
          <w:lang w:val="af-ZA"/>
        </w:rPr>
        <w:t>»</w:t>
      </w:r>
      <w:r w:rsidRPr="002528F7">
        <w:rPr>
          <w:rFonts w:ascii="Arial AM" w:hAnsi="Arial AM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կարգի</w:t>
      </w:r>
      <w:r w:rsidRPr="002528F7">
        <w:rPr>
          <w:rFonts w:ascii="Arial AM" w:hAnsi="Arial AM" w:cs="Times Armenia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</w:rPr>
        <w:t>այսուհետ</w:t>
      </w:r>
      <w:r w:rsidRPr="002528F7">
        <w:rPr>
          <w:rFonts w:ascii="Arial AM" w:hAnsi="Arial AM" w:cs="Times Armenia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Կարգ</w:t>
      </w:r>
      <w:r w:rsidRPr="002528F7">
        <w:rPr>
          <w:rFonts w:ascii="Arial AM" w:hAnsi="Arial AM" w:cs="Times Armenian"/>
          <w:sz w:val="20"/>
          <w:lang w:val="af-ZA"/>
        </w:rPr>
        <w:t>)</w:t>
      </w:r>
      <w:r w:rsidR="00B61894"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այլ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իրավական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ակտերի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պահանջներին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համապատասխան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նպատակ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ունի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="00A00E74" w:rsidRPr="002528F7">
        <w:rPr>
          <w:rFonts w:ascii="Arial AM" w:hAnsi="Arial AM"/>
          <w:sz w:val="20"/>
          <w:lang w:val="af-ZA"/>
        </w:rPr>
        <w:t>«</w:t>
      </w:r>
      <w:r w:rsidR="006113B3" w:rsidRPr="00F44734">
        <w:rPr>
          <w:rFonts w:ascii="Sylfaen" w:hAnsi="Sylfaen"/>
          <w:sz w:val="20"/>
          <w:lang w:val="af-ZA"/>
        </w:rPr>
        <w:t>«</w:t>
      </w:r>
      <w:r w:rsidR="006113B3" w:rsidRPr="00F44734">
        <w:rPr>
          <w:rFonts w:ascii="Sylfaen" w:hAnsi="Sylfaen" w:cs="Sylfaen"/>
          <w:sz w:val="20"/>
        </w:rPr>
        <w:t>Արա</w:t>
      </w:r>
      <w:r w:rsidR="006113B3">
        <w:rPr>
          <w:rFonts w:ascii="Sylfaen" w:hAnsi="Sylfaen" w:cs="Sylfaen"/>
          <w:sz w:val="20"/>
        </w:rPr>
        <w:t>քսի</w:t>
      </w:r>
      <w:r w:rsidR="006113B3" w:rsidRPr="00F44734">
        <w:rPr>
          <w:rFonts w:ascii="Sylfaen" w:hAnsi="Sylfaen" w:cs="Sylfaen"/>
          <w:sz w:val="20"/>
          <w:lang w:val="af-ZA"/>
        </w:rPr>
        <w:t xml:space="preserve"> </w:t>
      </w:r>
      <w:r w:rsidR="006113B3">
        <w:rPr>
          <w:rFonts w:ascii="Sylfaen" w:hAnsi="Sylfaen" w:cs="Sylfaen"/>
          <w:sz w:val="20"/>
        </w:rPr>
        <w:t>համայնքապետարան</w:t>
      </w:r>
      <w:r w:rsidR="006113B3" w:rsidRPr="00F44734">
        <w:rPr>
          <w:rFonts w:ascii="Sylfaen" w:hAnsi="Sylfaen"/>
          <w:sz w:val="20"/>
          <w:lang w:val="af-ZA"/>
        </w:rPr>
        <w:t>»-</w:t>
      </w:r>
      <w:r w:rsidR="006113B3" w:rsidRPr="00F44734">
        <w:rPr>
          <w:rFonts w:ascii="Sylfaen" w:hAnsi="Sylfaen"/>
          <w:sz w:val="20"/>
        </w:rPr>
        <w:t>ի</w:t>
      </w:r>
      <w:r w:rsidR="006113B3" w:rsidRPr="00CA3345">
        <w:rPr>
          <w:rFonts w:ascii="Sylfaen" w:hAnsi="Sylfaen"/>
          <w:sz w:val="20"/>
          <w:lang w:val="af-ZA"/>
        </w:rPr>
        <w:t xml:space="preserve"> </w:t>
      </w:r>
      <w:r w:rsidR="00A00E74" w:rsidRPr="002528F7">
        <w:rPr>
          <w:rFonts w:ascii="Arial AM" w:hAnsi="Arial AM"/>
          <w:sz w:val="20"/>
          <w:lang w:val="af-ZA"/>
        </w:rPr>
        <w:t xml:space="preserve"> </w:t>
      </w:r>
      <w:r w:rsidR="00A00E74" w:rsidRPr="002528F7">
        <w:rPr>
          <w:rFonts w:ascii="Arial AM" w:hAnsi="Arial AM" w:cs="Times Armenian"/>
          <w:sz w:val="20"/>
          <w:lang w:val="af-ZA"/>
        </w:rPr>
        <w:t>(</w:t>
      </w:r>
      <w:r w:rsidR="00A00E74" w:rsidRPr="002528F7">
        <w:rPr>
          <w:rFonts w:ascii="Sylfaen" w:hAnsi="Sylfaen" w:cs="Sylfaen"/>
          <w:sz w:val="20"/>
        </w:rPr>
        <w:t>այսուհետ</w:t>
      </w:r>
      <w:r w:rsidR="00A00E74" w:rsidRPr="002528F7">
        <w:rPr>
          <w:rFonts w:ascii="Arial AM" w:hAnsi="Arial AM" w:cs="Times Armenian"/>
          <w:sz w:val="20"/>
          <w:lang w:val="af-ZA"/>
        </w:rPr>
        <w:t xml:space="preserve">` </w:t>
      </w:r>
      <w:r w:rsidR="00A00E74" w:rsidRPr="002528F7">
        <w:rPr>
          <w:rFonts w:ascii="Sylfaen" w:hAnsi="Sylfaen" w:cs="Sylfaen"/>
          <w:sz w:val="20"/>
        </w:rPr>
        <w:t>պատվիրատու</w:t>
      </w:r>
      <w:r w:rsidR="00A00E74" w:rsidRPr="002528F7">
        <w:rPr>
          <w:rFonts w:ascii="Arial AM" w:hAnsi="Arial AM" w:cs="Times Armenian"/>
          <w:sz w:val="20"/>
          <w:lang w:val="af-ZA"/>
        </w:rPr>
        <w:t>)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կողմից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հայտարարված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ընթացակարգին</w:t>
      </w:r>
      <w:r w:rsidR="000604CF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մասնակցելու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մտադրություն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ունեցող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անձանց</w:t>
      </w:r>
      <w:r w:rsidRPr="002528F7">
        <w:rPr>
          <w:rFonts w:ascii="Arial AM" w:hAnsi="Arial AM" w:cs="Times Armenia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</w:rPr>
        <w:t>այսուհետ</w:t>
      </w:r>
      <w:r w:rsidRPr="002528F7">
        <w:rPr>
          <w:rFonts w:ascii="Arial AM" w:hAnsi="Arial AM" w:cs="Times Armenian"/>
          <w:sz w:val="20"/>
          <w:lang w:val="af-ZA"/>
        </w:rPr>
        <w:t xml:space="preserve">`  </w:t>
      </w:r>
      <w:r w:rsidR="003D0075" w:rsidRPr="002528F7">
        <w:rPr>
          <w:rFonts w:ascii="Sylfaen" w:hAnsi="Sylfaen" w:cs="Sylfaen"/>
          <w:sz w:val="20"/>
        </w:rPr>
        <w:t>մ</w:t>
      </w:r>
      <w:r w:rsidRPr="002528F7">
        <w:rPr>
          <w:rFonts w:ascii="Sylfaen" w:hAnsi="Sylfaen" w:cs="Sylfaen"/>
          <w:sz w:val="20"/>
        </w:rPr>
        <w:t>ասնակից</w:t>
      </w:r>
      <w:r w:rsidRPr="002528F7">
        <w:rPr>
          <w:rFonts w:ascii="Arial AM" w:hAnsi="Arial AM" w:cs="Times Armenia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</w:rPr>
        <w:t>տեղեկացնելու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պայմանների</w:t>
      </w:r>
      <w:r w:rsidRPr="002528F7">
        <w:rPr>
          <w:rFonts w:ascii="Arial AM" w:hAnsi="Arial AM" w:cs="Times Armenia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գնման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առարկայի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անցկացման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="002E7EE1" w:rsidRPr="002528F7">
        <w:rPr>
          <w:rFonts w:ascii="Sylfaen" w:hAnsi="Sylfaen" w:cs="Sylfaen"/>
          <w:sz w:val="20"/>
          <w:lang w:val="hy-AM"/>
        </w:rPr>
        <w:t>ընտրված</w:t>
      </w:r>
      <w:r w:rsidR="002E7EE1" w:rsidRPr="002528F7">
        <w:rPr>
          <w:rFonts w:ascii="Arial AM" w:hAnsi="Arial AM" w:cs="Sylfaen"/>
          <w:sz w:val="20"/>
          <w:lang w:val="hy-AM"/>
        </w:rPr>
        <w:t xml:space="preserve"> </w:t>
      </w:r>
      <w:r w:rsidR="002E7EE1" w:rsidRPr="002528F7">
        <w:rPr>
          <w:rFonts w:ascii="Sylfaen" w:hAnsi="Sylfaen" w:cs="Sylfaen"/>
          <w:sz w:val="20"/>
          <w:lang w:val="hy-AM"/>
        </w:rPr>
        <w:t>մասնակցին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որոշելու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նրա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հետ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պայմանագիր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կնքելու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մասին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ինչպես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նաև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օժանդակելու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պատրաստելիս</w:t>
      </w:r>
      <w:r w:rsidR="004D5671" w:rsidRPr="002528F7">
        <w:rPr>
          <w:rFonts w:ascii="Tahoma" w:hAnsi="Tahoma" w:cs="Tahoma"/>
          <w:sz w:val="20"/>
          <w:lang w:val="af-ZA"/>
        </w:rPr>
        <w:t>։</w:t>
      </w:r>
    </w:p>
    <w:p w14:paraId="2DAB733C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Sylfaen" w:hAnsi="Sylfaen" w:cs="Sylfaen"/>
          <w:sz w:val="20"/>
        </w:rPr>
        <w:t>Հայտեր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կարող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ներկայացնել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բոլոր</w:t>
      </w:r>
      <w:r w:rsidR="00B2681D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անձիք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անկախ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նրանց</w:t>
      </w:r>
      <w:r w:rsidRPr="002528F7">
        <w:rPr>
          <w:rFonts w:ascii="Arial AM" w:hAnsi="Arial AM" w:cs="Times Armenia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օտարերկրյա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ֆիզիկական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անձ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կազմակերպություն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քաղաքացիություն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չունեցող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անձ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լինելու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հանգամանքից</w:t>
      </w:r>
      <w:r w:rsidR="004D5671" w:rsidRPr="002528F7">
        <w:rPr>
          <w:rFonts w:ascii="Tahoma" w:hAnsi="Tahoma" w:cs="Tahoma"/>
          <w:sz w:val="20"/>
          <w:lang w:val="af-ZA"/>
        </w:rPr>
        <w:t>։</w:t>
      </w:r>
    </w:p>
    <w:p w14:paraId="25709E6A" w14:textId="77777777" w:rsidR="00096865" w:rsidRPr="002528F7" w:rsidRDefault="00096865" w:rsidP="00EF3662">
      <w:pPr>
        <w:ind w:firstLine="567"/>
        <w:jc w:val="both"/>
        <w:rPr>
          <w:rFonts w:ascii="Arial AM" w:hAnsi="Arial AM" w:cs="Times Armenian"/>
          <w:sz w:val="20"/>
          <w:lang w:val="af-ZA"/>
        </w:rPr>
      </w:pPr>
      <w:r w:rsidRPr="002528F7">
        <w:rPr>
          <w:rFonts w:ascii="Sylfaen" w:hAnsi="Sylfaen" w:cs="Sylfaen"/>
          <w:sz w:val="20"/>
        </w:rPr>
        <w:t>Սույն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հետ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կապված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հարաբերությունների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նկատմամբ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կիրառվում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Հայաստանի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Հանրապետության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իրավունքը</w:t>
      </w:r>
      <w:r w:rsidR="004D5671" w:rsidRPr="002528F7">
        <w:rPr>
          <w:rFonts w:ascii="Tahoma" w:hAnsi="Tahoma" w:cs="Tahoma"/>
          <w:sz w:val="20"/>
          <w:lang w:val="af-ZA"/>
        </w:rPr>
        <w:t>։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Սույն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հետ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կապված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վեճերը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ենթակա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քննության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Հայաստանի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Հանրապետության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դատարաններում</w:t>
      </w:r>
      <w:r w:rsidR="004D5671" w:rsidRPr="002528F7">
        <w:rPr>
          <w:rFonts w:ascii="Tahoma" w:hAnsi="Tahoma" w:cs="Tahoma"/>
          <w:sz w:val="20"/>
          <w:lang w:val="af-ZA"/>
        </w:rPr>
        <w:t>։</w:t>
      </w:r>
      <w:r w:rsidR="00F5653D" w:rsidRPr="002528F7">
        <w:rPr>
          <w:rFonts w:ascii="Arial AM" w:hAnsi="Arial AM" w:cs="Times Armenian"/>
          <w:sz w:val="20"/>
          <w:lang w:val="af-ZA"/>
        </w:rPr>
        <w:t xml:space="preserve"> </w:t>
      </w:r>
    </w:p>
    <w:p w14:paraId="67C3BC53" w14:textId="52583F19" w:rsidR="00096865" w:rsidRPr="002528F7" w:rsidRDefault="00A81DD5" w:rsidP="009C6D88">
      <w:pPr>
        <w:pStyle w:val="23"/>
        <w:spacing w:line="240" w:lineRule="auto"/>
        <w:ind w:firstLine="567"/>
        <w:jc w:val="center"/>
        <w:rPr>
          <w:rFonts w:ascii="Arial AM" w:hAnsi="Arial AM"/>
          <w:sz w:val="24"/>
          <w:szCs w:val="22"/>
        </w:rPr>
      </w:pPr>
      <w:r w:rsidRPr="002528F7">
        <w:rPr>
          <w:rFonts w:ascii="Sylfaen" w:hAnsi="Sylfaen" w:cs="Sylfaen"/>
        </w:rPr>
        <w:t>Գնահատող</w:t>
      </w:r>
      <w:r w:rsidRPr="002528F7">
        <w:rPr>
          <w:rFonts w:ascii="Arial AM" w:hAnsi="Arial AM"/>
        </w:rPr>
        <w:t xml:space="preserve"> </w:t>
      </w:r>
      <w:r w:rsidRPr="002528F7">
        <w:rPr>
          <w:rFonts w:ascii="Sylfaen" w:hAnsi="Sylfaen" w:cs="Sylfaen"/>
        </w:rPr>
        <w:t>հանձնաժողովի</w:t>
      </w:r>
      <w:r w:rsidRPr="002528F7">
        <w:rPr>
          <w:rFonts w:ascii="Arial AM" w:hAnsi="Arial AM"/>
        </w:rPr>
        <w:t xml:space="preserve"> </w:t>
      </w:r>
      <w:r w:rsidRPr="002528F7">
        <w:rPr>
          <w:rFonts w:ascii="Sylfaen" w:hAnsi="Sylfaen" w:cs="Sylfaen"/>
        </w:rPr>
        <w:t>քարտուղարի</w:t>
      </w:r>
      <w:r w:rsidRPr="002528F7">
        <w:rPr>
          <w:rFonts w:ascii="Arial AM" w:hAnsi="Arial AM"/>
        </w:rPr>
        <w:t xml:space="preserve"> </w:t>
      </w:r>
      <w:r w:rsidR="003E1421" w:rsidRPr="002528F7">
        <w:rPr>
          <w:rFonts w:ascii="Sylfaen" w:hAnsi="Sylfaen" w:cs="Sylfaen"/>
        </w:rPr>
        <w:t>էլեկտրոնային</w:t>
      </w:r>
      <w:r w:rsidR="003E1421" w:rsidRPr="002528F7">
        <w:rPr>
          <w:rFonts w:ascii="Arial AM" w:hAnsi="Arial AM"/>
        </w:rPr>
        <w:t xml:space="preserve"> </w:t>
      </w:r>
      <w:r w:rsidR="003E1421" w:rsidRPr="002528F7">
        <w:rPr>
          <w:rFonts w:ascii="Sylfaen" w:hAnsi="Sylfaen" w:cs="Sylfaen"/>
        </w:rPr>
        <w:t>փոստի</w:t>
      </w:r>
      <w:r w:rsidR="003E1421" w:rsidRPr="002528F7">
        <w:rPr>
          <w:rFonts w:ascii="Arial AM" w:hAnsi="Arial AM"/>
        </w:rPr>
        <w:t xml:space="preserve"> </w:t>
      </w:r>
      <w:r w:rsidR="003E1421" w:rsidRPr="002528F7">
        <w:rPr>
          <w:rFonts w:ascii="Sylfaen" w:hAnsi="Sylfaen" w:cs="Sylfaen"/>
        </w:rPr>
        <w:t>հասցեն</w:t>
      </w:r>
      <w:r w:rsidR="003E1421" w:rsidRPr="002528F7">
        <w:rPr>
          <w:rFonts w:ascii="Arial AM" w:hAnsi="Arial AM"/>
        </w:rPr>
        <w:t xml:space="preserve"> </w:t>
      </w:r>
      <w:r w:rsidR="003E1421" w:rsidRPr="002528F7">
        <w:rPr>
          <w:rFonts w:ascii="Sylfaen" w:hAnsi="Sylfaen" w:cs="Sylfaen"/>
        </w:rPr>
        <w:t>է</w:t>
      </w:r>
      <w:r w:rsidR="003E1421" w:rsidRPr="002528F7">
        <w:rPr>
          <w:rFonts w:ascii="Arial AM" w:hAnsi="Arial AM"/>
        </w:rPr>
        <w:t xml:space="preserve">` </w:t>
      </w:r>
      <w:r w:rsidR="006113B3">
        <w:rPr>
          <w:rFonts w:ascii="Sylfaen" w:hAnsi="Sylfaen"/>
        </w:rPr>
        <w:t>«araqsfinans@mail.ru»</w:t>
      </w:r>
      <w:r w:rsidR="00F5653D" w:rsidRPr="002528F7">
        <w:rPr>
          <w:rFonts w:ascii="Arial AM" w:hAnsi="Arial AM"/>
          <w:sz w:val="16"/>
          <w:szCs w:val="16"/>
        </w:rPr>
        <w:br w:type="page"/>
      </w:r>
      <w:r w:rsidR="00096865" w:rsidRPr="002528F7">
        <w:rPr>
          <w:rFonts w:ascii="Sylfaen" w:hAnsi="Sylfaen" w:cs="Sylfaen"/>
          <w:szCs w:val="22"/>
        </w:rPr>
        <w:lastRenderedPageBreak/>
        <w:t>ՄԱՍ</w:t>
      </w:r>
      <w:r w:rsidR="00096865" w:rsidRPr="002528F7">
        <w:rPr>
          <w:rFonts w:ascii="Arial AM" w:hAnsi="Arial AM" w:cs="Times Armenian"/>
          <w:szCs w:val="22"/>
        </w:rPr>
        <w:t xml:space="preserve">  I</w:t>
      </w:r>
    </w:p>
    <w:p w14:paraId="5B1CA068" w14:textId="77777777" w:rsidR="00096865" w:rsidRPr="002528F7" w:rsidRDefault="002B32D6" w:rsidP="00EF3662">
      <w:pPr>
        <w:numPr>
          <w:ilvl w:val="0"/>
          <w:numId w:val="3"/>
        </w:numPr>
        <w:jc w:val="center"/>
        <w:rPr>
          <w:rFonts w:ascii="Arial AM" w:hAnsi="Arial AM" w:cs="Sylfaen"/>
          <w:b/>
          <w:sz w:val="20"/>
        </w:rPr>
      </w:pPr>
      <w:r w:rsidRPr="002528F7">
        <w:rPr>
          <w:rFonts w:ascii="Sylfaen" w:hAnsi="Sylfaen" w:cs="Sylfaen"/>
          <w:b/>
          <w:sz w:val="20"/>
        </w:rPr>
        <w:t>ԳՆՄԱՆ</w:t>
      </w:r>
      <w:r w:rsidRPr="002528F7">
        <w:rPr>
          <w:rFonts w:ascii="Arial AM" w:hAnsi="Arial AM" w:cs="Sylfaen"/>
          <w:b/>
          <w:sz w:val="20"/>
        </w:rPr>
        <w:t xml:space="preserve">  </w:t>
      </w:r>
      <w:r w:rsidRPr="002528F7">
        <w:rPr>
          <w:rFonts w:ascii="Sylfaen" w:hAnsi="Sylfaen" w:cs="Sylfaen"/>
          <w:b/>
          <w:sz w:val="20"/>
        </w:rPr>
        <w:t>ԱՌԱՐԿԱՅԻ</w:t>
      </w:r>
      <w:r w:rsidRPr="002528F7">
        <w:rPr>
          <w:rFonts w:ascii="Arial AM" w:hAnsi="Arial AM" w:cs="Sylfaen"/>
          <w:b/>
          <w:sz w:val="20"/>
        </w:rPr>
        <w:t xml:space="preserve">  </w:t>
      </w:r>
      <w:r w:rsidRPr="002528F7">
        <w:rPr>
          <w:rFonts w:ascii="Sylfaen" w:hAnsi="Sylfaen" w:cs="Sylfaen"/>
          <w:b/>
          <w:sz w:val="20"/>
        </w:rPr>
        <w:t>ԲՆՈՒԹԱԳԻՐԸ</w:t>
      </w:r>
    </w:p>
    <w:p w14:paraId="744290F7" w14:textId="77777777" w:rsidR="002B32D6" w:rsidRPr="002528F7" w:rsidRDefault="002B32D6" w:rsidP="00EF3662">
      <w:pPr>
        <w:ind w:left="360"/>
        <w:jc w:val="center"/>
        <w:rPr>
          <w:rFonts w:ascii="Arial AM" w:hAnsi="Arial AM" w:cs="Sylfaen"/>
          <w:b/>
          <w:sz w:val="20"/>
        </w:rPr>
      </w:pPr>
    </w:p>
    <w:p w14:paraId="38C0561B" w14:textId="5B53ABAD" w:rsidR="00096865" w:rsidRPr="002528F7" w:rsidRDefault="00845AA5" w:rsidP="00EF3662">
      <w:pPr>
        <w:pStyle w:val="3"/>
        <w:spacing w:line="240" w:lineRule="auto"/>
        <w:ind w:firstLine="567"/>
        <w:jc w:val="both"/>
        <w:rPr>
          <w:rFonts w:ascii="Arial AM" w:hAnsi="Arial AM"/>
          <w:i w:val="0"/>
          <w:lang w:val="af-ZA"/>
        </w:rPr>
      </w:pPr>
      <w:r w:rsidRPr="002528F7">
        <w:rPr>
          <w:rFonts w:ascii="Arial AM" w:hAnsi="Arial AM" w:cs="Sylfaen"/>
          <w:i w:val="0"/>
        </w:rPr>
        <w:t xml:space="preserve">1.1 </w:t>
      </w:r>
      <w:r w:rsidR="00096865" w:rsidRPr="002528F7">
        <w:rPr>
          <w:rFonts w:ascii="Sylfaen" w:hAnsi="Sylfaen" w:cs="Sylfaen"/>
          <w:i w:val="0"/>
        </w:rPr>
        <w:t>Գնման</w:t>
      </w:r>
      <w:r w:rsidR="00096865" w:rsidRPr="002528F7">
        <w:rPr>
          <w:rFonts w:ascii="Arial AM" w:hAnsi="Arial AM" w:cs="Sylfaen"/>
          <w:i w:val="0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</w:rPr>
        <w:t>առարկա</w:t>
      </w:r>
      <w:r w:rsidR="00096865" w:rsidRPr="002528F7">
        <w:rPr>
          <w:rFonts w:ascii="Arial AM" w:hAnsi="Arial AM" w:cs="Sylfaen"/>
          <w:i w:val="0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</w:rPr>
        <w:t>է</w:t>
      </w:r>
      <w:r w:rsidR="00096865" w:rsidRPr="002528F7">
        <w:rPr>
          <w:rFonts w:ascii="Arial AM" w:hAnsi="Arial AM" w:cs="Sylfaen"/>
          <w:i w:val="0"/>
          <w:lang w:val="af-ZA"/>
        </w:rPr>
        <w:t xml:space="preserve"> </w:t>
      </w:r>
      <w:proofErr w:type="gramStart"/>
      <w:r w:rsidR="00096865" w:rsidRPr="002528F7">
        <w:rPr>
          <w:rFonts w:ascii="Sylfaen" w:hAnsi="Sylfaen" w:cs="Sylfaen"/>
          <w:i w:val="0"/>
        </w:rPr>
        <w:t>հանդիսանում</w:t>
      </w:r>
      <w:r w:rsidR="00096865" w:rsidRPr="002528F7">
        <w:rPr>
          <w:rFonts w:ascii="Arial AM" w:hAnsi="Arial AM" w:cs="Sylfaen"/>
          <w:i w:val="0"/>
          <w:lang w:val="af-ZA"/>
        </w:rPr>
        <w:t xml:space="preserve">  </w:t>
      </w:r>
      <w:r w:rsidR="00945590" w:rsidRPr="001260ED">
        <w:rPr>
          <w:rFonts w:ascii="Sylfaen" w:hAnsi="Sylfaen" w:cs="Sylfaen"/>
          <w:i w:val="0"/>
          <w:lang w:val="af-ZA"/>
        </w:rPr>
        <w:t>ՀՀ</w:t>
      </w:r>
      <w:proofErr w:type="gramEnd"/>
      <w:r w:rsidR="00945590" w:rsidRPr="001260ED">
        <w:rPr>
          <w:rFonts w:ascii="Arial AM" w:hAnsi="Arial AM"/>
          <w:i w:val="0"/>
          <w:lang w:val="af-ZA"/>
        </w:rPr>
        <w:t xml:space="preserve"> </w:t>
      </w:r>
      <w:r w:rsidR="00945590" w:rsidRPr="001260ED">
        <w:rPr>
          <w:rFonts w:ascii="Sylfaen" w:hAnsi="Sylfaen" w:cs="Sylfaen"/>
          <w:i w:val="0"/>
          <w:lang w:val="af-ZA"/>
        </w:rPr>
        <w:t>Արմավիրի</w:t>
      </w:r>
      <w:r w:rsidR="00945590" w:rsidRPr="001260ED">
        <w:rPr>
          <w:rFonts w:ascii="Arial AM" w:hAnsi="Arial AM"/>
          <w:i w:val="0"/>
          <w:lang w:val="af-ZA"/>
        </w:rPr>
        <w:t xml:space="preserve"> </w:t>
      </w:r>
      <w:r w:rsidR="00945590" w:rsidRPr="001260ED">
        <w:rPr>
          <w:rFonts w:ascii="Sylfaen" w:hAnsi="Sylfaen" w:cs="Sylfaen"/>
          <w:i w:val="0"/>
          <w:lang w:val="af-ZA"/>
        </w:rPr>
        <w:t>մարզի</w:t>
      </w:r>
      <w:r w:rsidR="00945590" w:rsidRPr="001260ED">
        <w:rPr>
          <w:rFonts w:ascii="Arial AM" w:hAnsi="Arial AM"/>
          <w:i w:val="0"/>
          <w:lang w:val="af-ZA"/>
        </w:rPr>
        <w:t xml:space="preserve"> </w:t>
      </w:r>
      <w:r w:rsidR="00945590" w:rsidRPr="001260ED">
        <w:rPr>
          <w:rFonts w:ascii="Sylfaen" w:hAnsi="Sylfaen" w:cs="Sylfaen"/>
          <w:i w:val="0"/>
          <w:lang w:val="af-ZA"/>
        </w:rPr>
        <w:t>Արաքս</w:t>
      </w:r>
      <w:r w:rsidR="00945590" w:rsidRPr="001260ED">
        <w:rPr>
          <w:rFonts w:ascii="Arial AM" w:hAnsi="Arial AM"/>
          <w:i w:val="0"/>
          <w:lang w:val="af-ZA"/>
        </w:rPr>
        <w:t xml:space="preserve"> </w:t>
      </w:r>
      <w:r w:rsidR="00945590" w:rsidRPr="001260ED">
        <w:rPr>
          <w:rFonts w:ascii="Sylfaen" w:hAnsi="Sylfaen" w:cs="Sylfaen"/>
          <w:i w:val="0"/>
          <w:lang w:val="af-ZA"/>
        </w:rPr>
        <w:t>համայնքի</w:t>
      </w:r>
      <w:r w:rsidR="00945590" w:rsidRPr="001260ED">
        <w:rPr>
          <w:rFonts w:ascii="Arial AM" w:hAnsi="Arial AM"/>
          <w:i w:val="0"/>
          <w:lang w:val="af-ZA"/>
        </w:rPr>
        <w:t xml:space="preserve"> </w:t>
      </w:r>
      <w:r w:rsidR="00945590">
        <w:rPr>
          <w:rFonts w:ascii="Sylfaen" w:hAnsi="Sylfaen" w:cs="Sylfaen"/>
          <w:i w:val="0"/>
          <w:lang w:val="af-ZA"/>
        </w:rPr>
        <w:t>Հայկաշեն բնակավայրի</w:t>
      </w:r>
      <w:r w:rsidR="00945590" w:rsidRPr="001260ED">
        <w:rPr>
          <w:rFonts w:ascii="Sylfaen" w:hAnsi="Sylfaen" w:cs="Sylfaen"/>
          <w:i w:val="0"/>
          <w:lang w:val="af-ZA"/>
        </w:rPr>
        <w:t xml:space="preserve"> </w:t>
      </w:r>
      <w:r w:rsidR="00945590">
        <w:rPr>
          <w:rFonts w:ascii="Sylfaen" w:hAnsi="Sylfaen" w:cs="Sylfaen"/>
          <w:i w:val="0"/>
          <w:lang w:val="af-ZA"/>
        </w:rPr>
        <w:t>գազաֆիկացման</w:t>
      </w:r>
      <w:r w:rsidR="00FE405A">
        <w:rPr>
          <w:rFonts w:ascii="Sylfaen" w:hAnsi="Sylfaen" w:cs="Sylfaen"/>
          <w:i w:val="0"/>
          <w:lang w:val="hy-AM"/>
        </w:rPr>
        <w:t xml:space="preserve"> </w:t>
      </w:r>
      <w:r w:rsidR="00945590" w:rsidRPr="002528F7">
        <w:rPr>
          <w:rFonts w:ascii="Sylfaen" w:hAnsi="Sylfaen" w:cs="Sylfaen"/>
          <w:i w:val="0"/>
          <w:lang w:val="af-ZA"/>
        </w:rPr>
        <w:t>աշխատանքներ</w:t>
      </w:r>
      <w:r w:rsidR="008D3D10">
        <w:rPr>
          <w:rFonts w:ascii="Sylfaen" w:hAnsi="Sylfaen" w:cs="Sylfaen"/>
          <w:i w:val="0"/>
          <w:lang w:val="af-ZA"/>
        </w:rPr>
        <w:t xml:space="preserve">ի </w:t>
      </w:r>
      <w:r w:rsidR="00096865" w:rsidRPr="002528F7">
        <w:rPr>
          <w:rFonts w:ascii="Sylfaen" w:hAnsi="Sylfaen" w:cs="Sylfaen"/>
          <w:i w:val="0"/>
        </w:rPr>
        <w:t>ձեռքբերումը</w:t>
      </w:r>
      <w:r w:rsidR="00816505" w:rsidRPr="002528F7">
        <w:rPr>
          <w:rFonts w:ascii="Arial AM" w:hAnsi="Arial AM"/>
          <w:i w:val="0"/>
        </w:rPr>
        <w:t xml:space="preserve"> (</w:t>
      </w:r>
      <w:r w:rsidR="00816505" w:rsidRPr="002528F7">
        <w:rPr>
          <w:rFonts w:ascii="Sylfaen" w:hAnsi="Sylfaen" w:cs="Sylfaen"/>
          <w:i w:val="0"/>
        </w:rPr>
        <w:t>այսուհետ</w:t>
      </w:r>
      <w:r w:rsidR="00816505" w:rsidRPr="002528F7">
        <w:rPr>
          <w:rFonts w:ascii="Arial AM" w:hAnsi="Arial AM"/>
          <w:i w:val="0"/>
        </w:rPr>
        <w:t xml:space="preserve">` </w:t>
      </w:r>
      <w:r w:rsidR="00816505" w:rsidRPr="002528F7">
        <w:rPr>
          <w:rFonts w:ascii="Sylfaen" w:hAnsi="Sylfaen" w:cs="Sylfaen"/>
          <w:i w:val="0"/>
        </w:rPr>
        <w:t>նաև</w:t>
      </w:r>
      <w:r w:rsidR="00816505" w:rsidRPr="002528F7">
        <w:rPr>
          <w:rFonts w:ascii="Arial AM" w:hAnsi="Arial AM"/>
          <w:i w:val="0"/>
        </w:rPr>
        <w:t xml:space="preserve"> </w:t>
      </w:r>
      <w:r w:rsidR="00816505" w:rsidRPr="002528F7">
        <w:rPr>
          <w:rFonts w:ascii="Sylfaen" w:hAnsi="Sylfaen" w:cs="Sylfaen"/>
          <w:i w:val="0"/>
        </w:rPr>
        <w:t>ա</w:t>
      </w:r>
      <w:r w:rsidR="00F538FE" w:rsidRPr="002528F7">
        <w:rPr>
          <w:rFonts w:ascii="Sylfaen" w:hAnsi="Sylfaen" w:cs="Sylfaen"/>
          <w:i w:val="0"/>
        </w:rPr>
        <w:t>շխատանք</w:t>
      </w:r>
      <w:r w:rsidR="00816505" w:rsidRPr="002528F7">
        <w:rPr>
          <w:rFonts w:ascii="Arial AM" w:hAnsi="Arial AM"/>
          <w:i w:val="0"/>
        </w:rPr>
        <w:t>)</w:t>
      </w:r>
      <w:r w:rsidR="00C43524" w:rsidRPr="002528F7">
        <w:rPr>
          <w:rFonts w:ascii="Arial AM" w:hAnsi="Arial AM"/>
          <w:i w:val="0"/>
          <w:lang w:val="af-ZA"/>
        </w:rPr>
        <w:t>,</w:t>
      </w:r>
      <w:r w:rsidR="00096865" w:rsidRPr="002528F7">
        <w:rPr>
          <w:rFonts w:ascii="Arial AM" w:hAnsi="Arial AM"/>
          <w:i w:val="0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</w:rPr>
        <w:t>որոնք</w:t>
      </w:r>
      <w:r w:rsidR="00096865" w:rsidRPr="002528F7">
        <w:rPr>
          <w:rFonts w:ascii="Arial AM" w:hAnsi="Arial AM"/>
          <w:i w:val="0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</w:rPr>
        <w:t>խմբավորված</w:t>
      </w:r>
      <w:r w:rsidR="00096865" w:rsidRPr="002528F7">
        <w:rPr>
          <w:rFonts w:ascii="Arial AM" w:hAnsi="Arial AM"/>
          <w:i w:val="0"/>
          <w:lang w:val="af-ZA"/>
        </w:rPr>
        <w:t xml:space="preserve">  </w:t>
      </w:r>
      <w:r w:rsidR="00096865" w:rsidRPr="002528F7">
        <w:rPr>
          <w:rFonts w:ascii="Sylfaen" w:hAnsi="Sylfaen" w:cs="Sylfaen"/>
          <w:i w:val="0"/>
        </w:rPr>
        <w:t>են</w:t>
      </w:r>
      <w:r w:rsidR="00A76C15" w:rsidRPr="002528F7">
        <w:rPr>
          <w:rFonts w:ascii="Arial AM" w:hAnsi="Arial AM"/>
          <w:i w:val="0"/>
          <w:lang w:val="af-ZA"/>
        </w:rPr>
        <w:t>«</w:t>
      </w:r>
      <w:r w:rsidR="00B55CA7">
        <w:rPr>
          <w:rFonts w:asciiTheme="minorHAnsi" w:hAnsiTheme="minorHAnsi"/>
          <w:i w:val="0"/>
          <w:lang w:val="hy-AM"/>
        </w:rPr>
        <w:t xml:space="preserve"> </w:t>
      </w:r>
      <w:r w:rsidR="008D3D10" w:rsidRPr="008D3D10">
        <w:rPr>
          <w:rFonts w:ascii="Sylfaen" w:hAnsi="Sylfaen" w:cs="Sylfaen"/>
          <w:i w:val="0"/>
        </w:rPr>
        <w:t>մեկ</w:t>
      </w:r>
      <w:r w:rsidR="00096865" w:rsidRPr="002528F7">
        <w:rPr>
          <w:rFonts w:ascii="Arial AM" w:hAnsi="Arial AM"/>
          <w:i w:val="0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</w:rPr>
        <w:t>չափաբաժն</w:t>
      </w:r>
      <w:r w:rsidR="00753E6E" w:rsidRPr="002528F7">
        <w:rPr>
          <w:rFonts w:ascii="Sylfaen" w:hAnsi="Sylfaen" w:cs="Sylfaen"/>
          <w:i w:val="0"/>
        </w:rPr>
        <w:t>ում</w:t>
      </w:r>
      <w:r w:rsidR="00096865" w:rsidRPr="002528F7">
        <w:rPr>
          <w:rFonts w:ascii="Arial AM" w:hAnsi="Arial AM" w:cs="Times Armenian"/>
          <w:i w:val="0"/>
          <w:lang w:val="af-ZA"/>
        </w:rPr>
        <w:t>`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6806"/>
      </w:tblGrid>
      <w:tr w:rsidR="001E412B" w:rsidRPr="002528F7" w14:paraId="7523AD25" w14:textId="77777777" w:rsidTr="00015CC3">
        <w:trPr>
          <w:trHeight w:val="600"/>
        </w:trPr>
        <w:tc>
          <w:tcPr>
            <w:tcW w:w="3544" w:type="dxa"/>
            <w:gridSpan w:val="2"/>
            <w:vAlign w:val="center"/>
          </w:tcPr>
          <w:p w14:paraId="45B425BF" w14:textId="77777777" w:rsidR="001E412B" w:rsidRPr="00DF44C2" w:rsidRDefault="001E412B" w:rsidP="00DD1CC5">
            <w:pPr>
              <w:pStyle w:val="23"/>
              <w:spacing w:line="240" w:lineRule="auto"/>
              <w:ind w:firstLine="0"/>
              <w:jc w:val="center"/>
              <w:rPr>
                <w:rFonts w:ascii="Arial AM" w:hAnsi="Arial AM"/>
                <w:b/>
                <w:bCs/>
                <w:iCs/>
                <w:sz w:val="16"/>
                <w:szCs w:val="16"/>
              </w:rPr>
            </w:pPr>
            <w:r w:rsidRPr="00DF44C2">
              <w:rPr>
                <w:rFonts w:ascii="Sylfaen" w:hAnsi="Sylfaen" w:cs="Sylfaen"/>
                <w:b/>
                <w:bCs/>
                <w:iCs/>
                <w:sz w:val="16"/>
                <w:szCs w:val="16"/>
              </w:rPr>
              <w:t>Չափաբաժինների</w:t>
            </w:r>
            <w:r w:rsidRPr="00DF44C2">
              <w:rPr>
                <w:rFonts w:ascii="Arial AM" w:hAnsi="Arial AM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6806" w:type="dxa"/>
            <w:vMerge w:val="restart"/>
            <w:vAlign w:val="center"/>
          </w:tcPr>
          <w:p w14:paraId="2B18E55B" w14:textId="77777777" w:rsidR="001E412B" w:rsidRPr="00DF44C2" w:rsidRDefault="001E412B" w:rsidP="00EF3662">
            <w:pPr>
              <w:pStyle w:val="23"/>
              <w:spacing w:line="240" w:lineRule="auto"/>
              <w:ind w:firstLine="0"/>
              <w:jc w:val="center"/>
              <w:rPr>
                <w:rFonts w:ascii="Arial AM" w:hAnsi="Arial AM"/>
                <w:b/>
                <w:bCs/>
                <w:iCs/>
                <w:sz w:val="18"/>
                <w:szCs w:val="18"/>
              </w:rPr>
            </w:pPr>
            <w:r w:rsidRPr="00DF44C2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Չափաբաժնի</w:t>
            </w:r>
            <w:r w:rsidRPr="00DF44C2">
              <w:rPr>
                <w:rFonts w:ascii="Arial AM" w:hAnsi="Arial AM"/>
                <w:b/>
                <w:bCs/>
                <w:iCs/>
                <w:sz w:val="18"/>
                <w:szCs w:val="18"/>
              </w:rPr>
              <w:t xml:space="preserve"> </w:t>
            </w:r>
            <w:r w:rsidRPr="00DF44C2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անվանումը</w:t>
            </w:r>
          </w:p>
        </w:tc>
      </w:tr>
      <w:tr w:rsidR="001E412B" w:rsidRPr="002528F7" w14:paraId="1AE747A8" w14:textId="77777777" w:rsidTr="00015CC3">
        <w:trPr>
          <w:trHeight w:val="306"/>
        </w:trPr>
        <w:tc>
          <w:tcPr>
            <w:tcW w:w="1843" w:type="dxa"/>
            <w:vAlign w:val="center"/>
          </w:tcPr>
          <w:p w14:paraId="0081E9A1" w14:textId="142BB5F1" w:rsidR="001E412B" w:rsidRPr="00DF44C2" w:rsidRDefault="00DF44C2" w:rsidP="00EF3662">
            <w:pPr>
              <w:pStyle w:val="23"/>
              <w:spacing w:line="240" w:lineRule="auto"/>
              <w:jc w:val="center"/>
              <w:rPr>
                <w:rFonts w:ascii="Sylfaen" w:hAnsi="Sylfaen" w:cs="Sylfaen"/>
                <w:b/>
                <w:bCs/>
                <w:iCs/>
                <w:sz w:val="16"/>
                <w:szCs w:val="16"/>
                <w:lang w:val="hy-AM"/>
              </w:rPr>
            </w:pPr>
            <w:r w:rsidRPr="00DF44C2">
              <w:rPr>
                <w:rFonts w:ascii="Sylfaen" w:hAnsi="Sylfaen" w:cs="Sylfaen"/>
                <w:b/>
                <w:bCs/>
                <w:iCs/>
                <w:sz w:val="16"/>
                <w:szCs w:val="16"/>
              </w:rPr>
              <w:t>Հ</w:t>
            </w:r>
            <w:r w:rsidR="00DD1CC5" w:rsidRPr="00DF44C2">
              <w:rPr>
                <w:rFonts w:ascii="Sylfaen" w:hAnsi="Sylfaen" w:cs="Sylfaen"/>
                <w:b/>
                <w:bCs/>
                <w:iCs/>
                <w:sz w:val="16"/>
                <w:szCs w:val="16"/>
              </w:rPr>
              <w:t>ամարները</w:t>
            </w:r>
          </w:p>
          <w:p w14:paraId="74B66384" w14:textId="77777777" w:rsidR="00DF44C2" w:rsidRPr="00DF44C2" w:rsidRDefault="00DF44C2" w:rsidP="00EF3662">
            <w:pPr>
              <w:pStyle w:val="23"/>
              <w:spacing w:line="240" w:lineRule="auto"/>
              <w:jc w:val="center"/>
              <w:rPr>
                <w:rFonts w:ascii="Arial AM" w:hAnsi="Arial AM"/>
                <w:b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vAlign w:val="center"/>
          </w:tcPr>
          <w:p w14:paraId="6BEFA086" w14:textId="642F6940" w:rsidR="001E412B" w:rsidRPr="00DF44C2" w:rsidRDefault="00DF44C2" w:rsidP="00DF44C2">
            <w:pPr>
              <w:pStyle w:val="23"/>
              <w:spacing w:line="240" w:lineRule="auto"/>
              <w:ind w:firstLine="0"/>
              <w:rPr>
                <w:rFonts w:ascii="Sylfaen" w:hAnsi="Sylfaen" w:cs="Sylfaen"/>
                <w:b/>
                <w:bCs/>
                <w:iCs/>
                <w:sz w:val="16"/>
                <w:szCs w:val="16"/>
                <w:lang w:val="hy-AM"/>
              </w:rPr>
            </w:pPr>
            <w:r w:rsidRPr="00DF44C2">
              <w:rPr>
                <w:rFonts w:ascii="Sylfaen" w:hAnsi="Sylfaen" w:cs="Sylfaen"/>
                <w:b/>
                <w:bCs/>
                <w:iCs/>
                <w:sz w:val="16"/>
                <w:szCs w:val="16"/>
                <w:lang w:val="hy-AM"/>
              </w:rPr>
              <w:t>Գ</w:t>
            </w:r>
            <w:r w:rsidR="00DD1CC5" w:rsidRPr="00DF44C2">
              <w:rPr>
                <w:rFonts w:ascii="Sylfaen" w:hAnsi="Sylfaen" w:cs="Sylfaen"/>
                <w:b/>
                <w:bCs/>
                <w:iCs/>
                <w:sz w:val="16"/>
                <w:szCs w:val="16"/>
                <w:lang w:val="hy-AM"/>
              </w:rPr>
              <w:t>նման</w:t>
            </w:r>
            <w:r w:rsidR="00DD1CC5" w:rsidRPr="00DF44C2">
              <w:rPr>
                <w:rFonts w:ascii="Arial AM" w:hAnsi="Arial AM"/>
                <w:b/>
                <w:bCs/>
                <w:iCs/>
                <w:sz w:val="16"/>
                <w:szCs w:val="16"/>
                <w:lang w:val="en-US"/>
              </w:rPr>
              <w:t xml:space="preserve"> </w:t>
            </w:r>
            <w:r w:rsidR="00DD1CC5" w:rsidRPr="00DF44C2">
              <w:rPr>
                <w:rFonts w:ascii="Arial AM" w:hAnsi="Arial AM"/>
                <w:b/>
                <w:bCs/>
                <w:iCs/>
                <w:sz w:val="16"/>
                <w:szCs w:val="16"/>
                <w:lang w:val="hy-AM"/>
              </w:rPr>
              <w:t xml:space="preserve"> </w:t>
            </w:r>
            <w:r w:rsidR="00DD1CC5" w:rsidRPr="00DF44C2">
              <w:rPr>
                <w:rFonts w:ascii="Sylfaen" w:hAnsi="Sylfaen" w:cs="Sylfaen"/>
                <w:b/>
                <w:bCs/>
                <w:iCs/>
                <w:sz w:val="16"/>
                <w:szCs w:val="16"/>
                <w:lang w:val="hy-AM"/>
              </w:rPr>
              <w:t>գինը</w:t>
            </w:r>
          </w:p>
          <w:p w14:paraId="1414C18E" w14:textId="77777777" w:rsidR="00DF44C2" w:rsidRPr="00DF44C2" w:rsidRDefault="00DF44C2" w:rsidP="00EF3662">
            <w:pPr>
              <w:pStyle w:val="23"/>
              <w:spacing w:line="240" w:lineRule="auto"/>
              <w:jc w:val="center"/>
              <w:rPr>
                <w:rFonts w:ascii="Arial AM" w:hAnsi="Arial AM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6806" w:type="dxa"/>
            <w:vMerge/>
            <w:vAlign w:val="center"/>
          </w:tcPr>
          <w:p w14:paraId="7B522F23" w14:textId="77777777" w:rsidR="001E412B" w:rsidRPr="002528F7" w:rsidRDefault="001E412B" w:rsidP="00EF3662">
            <w:pPr>
              <w:pStyle w:val="23"/>
              <w:spacing w:line="240" w:lineRule="auto"/>
              <w:ind w:firstLine="0"/>
              <w:jc w:val="center"/>
              <w:rPr>
                <w:rFonts w:ascii="Arial AM" w:hAnsi="Arial AM"/>
                <w:b/>
                <w:bCs/>
                <w:i/>
                <w:iCs/>
              </w:rPr>
            </w:pPr>
          </w:p>
        </w:tc>
      </w:tr>
      <w:tr w:rsidR="001E412B" w:rsidRPr="00B55CA7" w14:paraId="5E891B7B" w14:textId="77777777" w:rsidTr="00F21B2F">
        <w:trPr>
          <w:trHeight w:val="608"/>
        </w:trPr>
        <w:tc>
          <w:tcPr>
            <w:tcW w:w="1843" w:type="dxa"/>
            <w:vAlign w:val="center"/>
          </w:tcPr>
          <w:p w14:paraId="35B4A7E9" w14:textId="77777777" w:rsidR="001E412B" w:rsidRPr="00DF44C2" w:rsidRDefault="001E412B" w:rsidP="00EF3662">
            <w:pPr>
              <w:pStyle w:val="23"/>
              <w:spacing w:line="240" w:lineRule="auto"/>
              <w:ind w:firstLine="0"/>
              <w:jc w:val="center"/>
              <w:rPr>
                <w:rFonts w:ascii="Sylfaen" w:hAnsi="Sylfaen"/>
              </w:rPr>
            </w:pPr>
            <w:r w:rsidRPr="00DF44C2">
              <w:rPr>
                <w:rFonts w:ascii="Sylfaen" w:hAnsi="Sylfaen"/>
              </w:rPr>
              <w:t>1</w:t>
            </w:r>
          </w:p>
        </w:tc>
        <w:tc>
          <w:tcPr>
            <w:tcW w:w="1701" w:type="dxa"/>
            <w:vAlign w:val="center"/>
          </w:tcPr>
          <w:p w14:paraId="6E9A721B" w14:textId="3632DDF7" w:rsidR="001E412B" w:rsidRPr="00DF44C2" w:rsidRDefault="00551365" w:rsidP="001E412B">
            <w:pPr>
              <w:pStyle w:val="23"/>
              <w:spacing w:line="240" w:lineRule="auto"/>
              <w:ind w:firstLine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82527700</w:t>
            </w:r>
          </w:p>
        </w:tc>
        <w:tc>
          <w:tcPr>
            <w:tcW w:w="6806" w:type="dxa"/>
            <w:vAlign w:val="center"/>
          </w:tcPr>
          <w:p w14:paraId="36185531" w14:textId="2439418A" w:rsidR="001E412B" w:rsidRPr="00FE405A" w:rsidRDefault="00945590" w:rsidP="00FE405A">
            <w:pPr>
              <w:pStyle w:val="23"/>
              <w:spacing w:line="240" w:lineRule="auto"/>
              <w:ind w:firstLine="0"/>
              <w:jc w:val="left"/>
              <w:rPr>
                <w:rFonts w:ascii="Arial AM" w:hAnsi="Arial AM"/>
                <w:iCs/>
                <w:u w:val="single"/>
                <w:vertAlign w:val="subscript"/>
              </w:rPr>
            </w:pPr>
            <w:r w:rsidRPr="00FE405A">
              <w:rPr>
                <w:rFonts w:ascii="Sylfaen" w:hAnsi="Sylfaen" w:cs="Sylfaen"/>
              </w:rPr>
              <w:t>ՀՀ</w:t>
            </w:r>
            <w:r w:rsidRPr="00FE405A">
              <w:rPr>
                <w:rFonts w:ascii="Arial AM" w:hAnsi="Arial AM"/>
              </w:rPr>
              <w:t xml:space="preserve"> </w:t>
            </w:r>
            <w:r w:rsidR="00FE405A">
              <w:rPr>
                <w:rFonts w:asciiTheme="minorHAnsi" w:hAnsiTheme="minorHAnsi"/>
                <w:lang w:val="hy-AM"/>
              </w:rPr>
              <w:t xml:space="preserve"> </w:t>
            </w:r>
            <w:r w:rsidRPr="00FE405A">
              <w:rPr>
                <w:rFonts w:ascii="Sylfaen" w:hAnsi="Sylfaen" w:cs="Sylfaen"/>
              </w:rPr>
              <w:t>Արմավիրի</w:t>
            </w:r>
            <w:r w:rsidRPr="00FE405A">
              <w:rPr>
                <w:rFonts w:ascii="Arial AM" w:hAnsi="Arial AM"/>
              </w:rPr>
              <w:t xml:space="preserve"> </w:t>
            </w:r>
            <w:r w:rsidR="00FE405A">
              <w:rPr>
                <w:rFonts w:asciiTheme="minorHAnsi" w:hAnsiTheme="minorHAnsi"/>
                <w:lang w:val="hy-AM"/>
              </w:rPr>
              <w:t xml:space="preserve"> </w:t>
            </w:r>
            <w:r w:rsidRPr="00FE405A">
              <w:rPr>
                <w:rFonts w:ascii="Sylfaen" w:hAnsi="Sylfaen" w:cs="Sylfaen"/>
              </w:rPr>
              <w:t>մարզի</w:t>
            </w:r>
            <w:r w:rsidRPr="00FE405A">
              <w:rPr>
                <w:rFonts w:ascii="Arial AM" w:hAnsi="Arial AM"/>
              </w:rPr>
              <w:t xml:space="preserve"> </w:t>
            </w:r>
            <w:r w:rsidR="00FE405A">
              <w:rPr>
                <w:rFonts w:asciiTheme="minorHAnsi" w:hAnsiTheme="minorHAnsi"/>
                <w:lang w:val="hy-AM"/>
              </w:rPr>
              <w:t xml:space="preserve"> </w:t>
            </w:r>
            <w:r w:rsidRPr="00FE405A">
              <w:rPr>
                <w:rFonts w:ascii="Sylfaen" w:hAnsi="Sylfaen" w:cs="Sylfaen"/>
              </w:rPr>
              <w:t>Արաքս</w:t>
            </w:r>
            <w:r w:rsidRPr="00FE405A">
              <w:rPr>
                <w:rFonts w:ascii="Arial AM" w:hAnsi="Arial AM"/>
              </w:rPr>
              <w:t xml:space="preserve"> </w:t>
            </w:r>
            <w:r w:rsidR="00FE405A">
              <w:rPr>
                <w:rFonts w:asciiTheme="minorHAnsi" w:hAnsiTheme="minorHAnsi"/>
                <w:lang w:val="hy-AM"/>
              </w:rPr>
              <w:t xml:space="preserve"> </w:t>
            </w:r>
            <w:r w:rsidRPr="00FE405A">
              <w:rPr>
                <w:rFonts w:ascii="Sylfaen" w:hAnsi="Sylfaen" w:cs="Sylfaen"/>
              </w:rPr>
              <w:t>համայնքի</w:t>
            </w:r>
            <w:r w:rsidR="00FE405A">
              <w:rPr>
                <w:rFonts w:asciiTheme="minorHAnsi" w:hAnsiTheme="minorHAnsi"/>
                <w:lang w:val="hy-AM"/>
              </w:rPr>
              <w:t xml:space="preserve"> </w:t>
            </w:r>
            <w:r w:rsidRPr="00FE405A">
              <w:rPr>
                <w:rFonts w:ascii="Sylfaen" w:hAnsi="Sylfaen" w:cs="Sylfaen"/>
              </w:rPr>
              <w:t xml:space="preserve">Հայկաշեն բնակավայրի գազաֆիկացման </w:t>
            </w:r>
            <w:r w:rsidRPr="00FE405A">
              <w:rPr>
                <w:rFonts w:ascii="Arial AM" w:hAnsi="Arial AM"/>
              </w:rPr>
              <w:t xml:space="preserve"> </w:t>
            </w:r>
            <w:r w:rsidRPr="00FE405A">
              <w:rPr>
                <w:rFonts w:ascii="Sylfaen" w:hAnsi="Sylfaen" w:cs="Sylfaen"/>
              </w:rPr>
              <w:t>աշխատանքներ</w:t>
            </w:r>
          </w:p>
        </w:tc>
      </w:tr>
    </w:tbl>
    <w:p w14:paraId="0D7A0EDB" w14:textId="77777777" w:rsidR="00096865" w:rsidRPr="002528F7" w:rsidRDefault="00816505" w:rsidP="00EF3662">
      <w:pPr>
        <w:pStyle w:val="23"/>
        <w:spacing w:line="240" w:lineRule="auto"/>
        <w:ind w:firstLine="567"/>
        <w:rPr>
          <w:rFonts w:ascii="Arial AM" w:hAnsi="Arial AM"/>
        </w:rPr>
      </w:pPr>
      <w:r w:rsidRPr="002528F7">
        <w:rPr>
          <w:rFonts w:ascii="Sylfaen" w:hAnsi="Sylfaen" w:cs="Sylfaen"/>
        </w:rPr>
        <w:t>Ա</w:t>
      </w:r>
      <w:r w:rsidR="00AA18C8" w:rsidRPr="002528F7">
        <w:rPr>
          <w:rFonts w:ascii="Sylfaen" w:hAnsi="Sylfaen" w:cs="Sylfaen"/>
        </w:rPr>
        <w:t>շխատանքի</w:t>
      </w:r>
      <w:r w:rsidR="00AA18C8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տեխնիկական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բնութագրերը</w:t>
      </w:r>
      <w:r w:rsidR="00096865" w:rsidRPr="002528F7">
        <w:rPr>
          <w:rFonts w:ascii="Arial AM" w:hAnsi="Arial AM"/>
        </w:rPr>
        <w:t xml:space="preserve">, </w:t>
      </w:r>
      <w:r w:rsidR="00096865" w:rsidRPr="002528F7">
        <w:rPr>
          <w:rFonts w:ascii="Sylfaen" w:hAnsi="Sylfaen" w:cs="Sylfaen"/>
        </w:rPr>
        <w:t>ինչպես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նաև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մասնագիրը</w:t>
      </w:r>
      <w:r w:rsidR="00096865" w:rsidRPr="002528F7">
        <w:rPr>
          <w:rFonts w:ascii="Arial AM" w:hAnsi="Arial AM"/>
        </w:rPr>
        <w:t xml:space="preserve">, </w:t>
      </w:r>
      <w:r w:rsidR="00096865" w:rsidRPr="002528F7">
        <w:rPr>
          <w:rFonts w:ascii="Sylfaen" w:hAnsi="Sylfaen" w:cs="Sylfaen"/>
        </w:rPr>
        <w:t>տեխնիկական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տվյալները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և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այլ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ոչ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գնային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պայմանների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ամբողջական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և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համարժեք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նկարագրությունը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կազմում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են</w:t>
      </w:r>
      <w:r w:rsidR="00096865" w:rsidRPr="002528F7">
        <w:rPr>
          <w:rFonts w:ascii="Arial AM" w:hAnsi="Arial AM"/>
        </w:rPr>
        <w:t xml:space="preserve"> </w:t>
      </w:r>
      <w:r w:rsidR="00753E6E" w:rsidRPr="002528F7">
        <w:rPr>
          <w:rFonts w:ascii="Sylfaen" w:hAnsi="Sylfaen" w:cs="Sylfaen"/>
        </w:rPr>
        <w:t>կնքվելիք</w:t>
      </w:r>
      <w:r w:rsidR="00753E6E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պայմանագրի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անբաժանելի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մասը</w:t>
      </w:r>
      <w:r w:rsidR="00096865" w:rsidRPr="002528F7">
        <w:rPr>
          <w:rFonts w:ascii="Arial AM" w:hAnsi="Arial AM"/>
        </w:rPr>
        <w:t xml:space="preserve">, </w:t>
      </w:r>
      <w:r w:rsidR="00096865" w:rsidRPr="002528F7">
        <w:rPr>
          <w:rFonts w:ascii="Sylfaen" w:hAnsi="Sylfaen" w:cs="Sylfaen"/>
        </w:rPr>
        <w:t>որի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նախագիծը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ներկայացված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է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սույն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հրավերի</w:t>
      </w:r>
      <w:r w:rsidR="00096865" w:rsidRPr="002528F7">
        <w:rPr>
          <w:rFonts w:ascii="Arial AM" w:hAnsi="Arial AM"/>
        </w:rPr>
        <w:t xml:space="preserve"> N </w:t>
      </w:r>
      <w:r w:rsidR="00177245" w:rsidRPr="002528F7">
        <w:rPr>
          <w:rFonts w:ascii="Arial AM" w:hAnsi="Arial AM"/>
        </w:rPr>
        <w:t>6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հավելվածում</w:t>
      </w:r>
      <w:r w:rsidR="004D5671" w:rsidRPr="002528F7">
        <w:rPr>
          <w:rFonts w:ascii="Tahoma" w:hAnsi="Tahoma" w:cs="Tahoma"/>
        </w:rPr>
        <w:t>։</w:t>
      </w:r>
    </w:p>
    <w:p w14:paraId="76241EC9" w14:textId="0142EB2F" w:rsidR="000C108E" w:rsidRPr="00B249A9" w:rsidRDefault="000C108E" w:rsidP="000C108E">
      <w:pPr>
        <w:pStyle w:val="23"/>
        <w:spacing w:line="240" w:lineRule="auto"/>
        <w:ind w:firstLine="567"/>
        <w:rPr>
          <w:rFonts w:ascii="Sylfaen" w:hAnsi="Sylfaen" w:cs="Sylfaen"/>
        </w:rPr>
      </w:pPr>
      <w:r w:rsidRPr="00B249A9">
        <w:rPr>
          <w:rFonts w:ascii="Sylfaen" w:hAnsi="Sylfaen"/>
        </w:rPr>
        <w:t>Աշխատանքները կատարվելու են ՀՀ Կառավարություն կողմից տրամադրվող սուբվենցիոն ծրագրերի շրջանակներում</w:t>
      </w:r>
      <w:r w:rsidR="00551365">
        <w:rPr>
          <w:rFonts w:ascii="Sylfaen" w:hAnsi="Sylfaen"/>
        </w:rPr>
        <w:t>՝ համայնք  35% և կառավարություն 6</w:t>
      </w:r>
      <w:r w:rsidRPr="005E0217">
        <w:rPr>
          <w:rFonts w:ascii="Sylfaen" w:hAnsi="Sylfaen"/>
        </w:rPr>
        <w:t>5 % համամասնությամբ:</w:t>
      </w:r>
    </w:p>
    <w:p w14:paraId="23A2DE11" w14:textId="562D77D3" w:rsidR="00C82729" w:rsidRPr="00FE405A" w:rsidRDefault="00C82729" w:rsidP="00C82729">
      <w:pPr>
        <w:ind w:firstLine="567"/>
        <w:jc w:val="both"/>
        <w:rPr>
          <w:rFonts w:ascii="Sylfaen" w:hAnsi="Sylfaen"/>
          <w:sz w:val="20"/>
          <w:szCs w:val="20"/>
          <w:lang w:val="hy-AM"/>
        </w:rPr>
      </w:pPr>
      <w:r w:rsidRPr="00FE405A">
        <w:rPr>
          <w:rFonts w:ascii="Sylfaen" w:hAnsi="Sylfaen" w:cs="Sylfaen"/>
          <w:sz w:val="20"/>
          <w:szCs w:val="20"/>
          <w:lang w:val="hy-AM"/>
        </w:rPr>
        <w:t>Ն</w:t>
      </w:r>
      <w:r w:rsidRPr="00FE405A">
        <w:rPr>
          <w:rFonts w:ascii="Sylfaen" w:hAnsi="Sylfaen" w:cs="Sylfaen"/>
          <w:sz w:val="20"/>
          <w:szCs w:val="20"/>
          <w:lang w:val="es-ES"/>
        </w:rPr>
        <w:t>ախատեսված</w:t>
      </w:r>
      <w:r w:rsidRPr="00FE405A">
        <w:rPr>
          <w:rFonts w:ascii="Sylfaen" w:hAnsi="Sylfaen" w:cs="Times Armenian"/>
          <w:sz w:val="20"/>
          <w:szCs w:val="20"/>
          <w:lang w:val="hy-AM"/>
        </w:rPr>
        <w:t xml:space="preserve"> աշխատանքների կատարման </w:t>
      </w:r>
      <w:r w:rsidRPr="00FE405A">
        <w:rPr>
          <w:rFonts w:ascii="Sylfaen" w:hAnsi="Sylfaen" w:cs="Sylfaen"/>
          <w:sz w:val="20"/>
          <w:szCs w:val="20"/>
          <w:lang w:val="es-ES"/>
        </w:rPr>
        <w:t>համար</w:t>
      </w:r>
      <w:r w:rsidRPr="00FE405A">
        <w:rPr>
          <w:rFonts w:ascii="Sylfaen" w:hAnsi="Sylfaen" w:cs="Times Armenian"/>
          <w:sz w:val="20"/>
          <w:szCs w:val="20"/>
          <w:lang w:val="hy-AM"/>
        </w:rPr>
        <w:t xml:space="preserve"> </w:t>
      </w:r>
      <w:r w:rsidRPr="00FE405A">
        <w:rPr>
          <w:rFonts w:ascii="Sylfaen" w:hAnsi="Sylfaen" w:cs="Sylfaen"/>
          <w:sz w:val="20"/>
          <w:szCs w:val="20"/>
          <w:lang w:val="es-ES"/>
        </w:rPr>
        <w:t>պահանջվում</w:t>
      </w:r>
      <w:r w:rsidRPr="00FE405A">
        <w:rPr>
          <w:rFonts w:ascii="Sylfaen" w:hAnsi="Sylfaen" w:cs="Times Armenian"/>
          <w:sz w:val="20"/>
          <w:szCs w:val="20"/>
          <w:lang w:val="hy-AM"/>
        </w:rPr>
        <w:t xml:space="preserve"> </w:t>
      </w:r>
      <w:r w:rsidRPr="00FE405A">
        <w:rPr>
          <w:rFonts w:ascii="Sylfaen" w:hAnsi="Sylfaen" w:cs="Sylfaen"/>
          <w:sz w:val="20"/>
          <w:szCs w:val="20"/>
          <w:lang w:val="es-ES"/>
        </w:rPr>
        <w:t>են</w:t>
      </w:r>
      <w:r w:rsidRPr="00FE405A">
        <w:rPr>
          <w:rFonts w:ascii="Sylfaen" w:hAnsi="Sylfaen" w:cs="Times Armenian"/>
          <w:sz w:val="20"/>
          <w:szCs w:val="20"/>
          <w:lang w:val="hy-AM"/>
        </w:rPr>
        <w:t xml:space="preserve"> </w:t>
      </w:r>
      <w:r w:rsidRPr="00FE405A">
        <w:rPr>
          <w:rFonts w:ascii="Sylfaen" w:hAnsi="Sylfaen" w:cs="Sylfaen"/>
          <w:iCs/>
          <w:sz w:val="20"/>
          <w:szCs w:val="20"/>
          <w:lang w:val="es-ES"/>
        </w:rPr>
        <w:t>Քաղաքաշինության բնագավառում</w:t>
      </w:r>
      <w:r w:rsidRPr="00FE405A">
        <w:rPr>
          <w:rFonts w:ascii="Sylfaen" w:hAnsi="Sylfaen"/>
          <w:iCs/>
          <w:sz w:val="20"/>
          <w:szCs w:val="20"/>
          <w:lang w:val="hy-AM"/>
        </w:rPr>
        <w:t xml:space="preserve"> </w:t>
      </w:r>
      <w:r w:rsidRPr="00FE405A">
        <w:rPr>
          <w:rFonts w:ascii="Sylfaen" w:hAnsi="Sylfaen" w:cs="Sylfaen"/>
          <w:iCs/>
          <w:sz w:val="20"/>
          <w:szCs w:val="20"/>
          <w:lang w:val="hy-AM"/>
        </w:rPr>
        <w:t xml:space="preserve">շինարարության իրականացման </w:t>
      </w:r>
      <w:r w:rsidRPr="00FE405A">
        <w:rPr>
          <w:rFonts w:ascii="Sylfaen" w:hAnsi="Sylfaen" w:cs="Sylfaen"/>
          <w:sz w:val="20"/>
          <w:szCs w:val="20"/>
          <w:lang w:val="es-ES"/>
        </w:rPr>
        <w:t>լիցենզիա</w:t>
      </w:r>
      <w:r w:rsidR="00B55CA7">
        <w:rPr>
          <w:rFonts w:ascii="Sylfaen" w:hAnsi="Sylfaen" w:cs="Sylfaen"/>
          <w:sz w:val="20"/>
          <w:szCs w:val="20"/>
          <w:lang w:val="hy-AM"/>
        </w:rPr>
        <w:t xml:space="preserve">՝ </w:t>
      </w:r>
      <w:r w:rsidRPr="00FE405A">
        <w:rPr>
          <w:rFonts w:ascii="Sylfaen" w:hAnsi="Sylfaen"/>
          <w:sz w:val="20"/>
          <w:szCs w:val="20"/>
          <w:lang w:val="hy-AM"/>
        </w:rPr>
        <w:t xml:space="preserve"> </w:t>
      </w:r>
      <w:r w:rsidR="00FE405A" w:rsidRPr="00FE405A">
        <w:rPr>
          <w:rFonts w:ascii="Sylfaen" w:hAnsi="Sylfaen"/>
          <w:sz w:val="20"/>
          <w:szCs w:val="20"/>
          <w:lang w:val="hy-AM"/>
        </w:rPr>
        <w:t>էներգետիկ։</w:t>
      </w:r>
    </w:p>
    <w:p w14:paraId="3A2E04AC" w14:textId="77777777" w:rsidR="00C82729" w:rsidRPr="00FE405A" w:rsidRDefault="00C82729" w:rsidP="00C82729">
      <w:pPr>
        <w:ind w:firstLine="567"/>
        <w:jc w:val="both"/>
        <w:rPr>
          <w:rFonts w:ascii="Sylfaen" w:hAnsi="Sylfaen"/>
          <w:sz w:val="20"/>
          <w:szCs w:val="20"/>
          <w:lang w:val="hy-AM"/>
        </w:rPr>
      </w:pPr>
    </w:p>
    <w:p w14:paraId="62BDF689" w14:textId="40FF77C7" w:rsidR="000C108E" w:rsidRPr="00FE405A" w:rsidRDefault="000C108E" w:rsidP="000C108E">
      <w:pPr>
        <w:ind w:firstLine="567"/>
        <w:jc w:val="both"/>
        <w:rPr>
          <w:rFonts w:ascii="Sylfaen" w:hAnsi="Sylfaen"/>
          <w:sz w:val="20"/>
          <w:szCs w:val="20"/>
          <w:lang w:val="hy-AM"/>
        </w:rPr>
      </w:pPr>
    </w:p>
    <w:p w14:paraId="21E60743" w14:textId="77777777" w:rsidR="00845AA5" w:rsidRDefault="00845AA5" w:rsidP="00EF3662">
      <w:pPr>
        <w:ind w:firstLine="567"/>
        <w:rPr>
          <w:rFonts w:ascii="Arial AM" w:hAnsi="Arial AM" w:cs="Sylfaen"/>
          <w:i/>
          <w:sz w:val="20"/>
          <w:lang w:val="es-ES"/>
        </w:rPr>
      </w:pPr>
    </w:p>
    <w:p w14:paraId="37CBD209" w14:textId="77777777" w:rsidR="0067525E" w:rsidRPr="002528F7" w:rsidRDefault="0067525E" w:rsidP="00EF3662">
      <w:pPr>
        <w:ind w:firstLine="567"/>
        <w:rPr>
          <w:rFonts w:ascii="Arial AM" w:hAnsi="Arial AM" w:cs="Sylfaen"/>
          <w:i/>
          <w:sz w:val="20"/>
          <w:lang w:val="es-ES"/>
        </w:rPr>
      </w:pPr>
    </w:p>
    <w:p w14:paraId="10B147FF" w14:textId="77777777" w:rsidR="00096865" w:rsidRPr="002528F7" w:rsidRDefault="002B32D6" w:rsidP="00EF3662">
      <w:pPr>
        <w:jc w:val="center"/>
        <w:rPr>
          <w:rFonts w:ascii="Arial AM" w:hAnsi="Arial AM"/>
          <w:b/>
          <w:sz w:val="20"/>
          <w:lang w:val="es-ES"/>
        </w:rPr>
      </w:pPr>
      <w:r w:rsidRPr="002528F7">
        <w:rPr>
          <w:rFonts w:ascii="Arial AM" w:hAnsi="Arial AM"/>
          <w:b/>
          <w:sz w:val="20"/>
          <w:lang w:val="es-ES"/>
        </w:rPr>
        <w:t xml:space="preserve">2.  </w:t>
      </w:r>
      <w:r w:rsidRPr="002528F7">
        <w:rPr>
          <w:rFonts w:ascii="Sylfaen" w:hAnsi="Sylfaen" w:cs="Sylfaen"/>
          <w:b/>
          <w:sz w:val="20"/>
        </w:rPr>
        <w:t>ՄԱՍՆԱԿՑԻ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ՄԱՍՆԱԿՑՈՒԹՅԱՆ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ԻՐԱՎՈՒՆՔԻ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ՊԱՀԱՆՋՆԵՐԸ</w:t>
      </w:r>
      <w:r w:rsidRPr="002528F7">
        <w:rPr>
          <w:rFonts w:ascii="Arial AM" w:hAnsi="Arial AM"/>
          <w:b/>
          <w:sz w:val="20"/>
          <w:lang w:val="es-ES"/>
        </w:rPr>
        <w:t xml:space="preserve">, </w:t>
      </w:r>
      <w:r w:rsidRPr="002528F7">
        <w:rPr>
          <w:rFonts w:ascii="Sylfaen" w:hAnsi="Sylfaen" w:cs="Sylfaen"/>
          <w:b/>
          <w:sz w:val="20"/>
        </w:rPr>
        <w:t>ՈՐԱԿԱՎՈՐՄԱՆ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proofErr w:type="gramStart"/>
      <w:r w:rsidRPr="002528F7">
        <w:rPr>
          <w:rFonts w:ascii="Sylfaen" w:hAnsi="Sylfaen" w:cs="Sylfaen"/>
          <w:b/>
          <w:sz w:val="20"/>
        </w:rPr>
        <w:t>ՉԱՓԱՆԻՇՆԵՐԸ</w:t>
      </w:r>
      <w:r w:rsidRPr="002528F7">
        <w:rPr>
          <w:rFonts w:ascii="Arial AM" w:hAnsi="Arial AM"/>
          <w:b/>
          <w:sz w:val="20"/>
          <w:lang w:val="es-ES"/>
        </w:rPr>
        <w:t xml:space="preserve">  </w:t>
      </w:r>
      <w:r w:rsidRPr="002528F7">
        <w:rPr>
          <w:rFonts w:ascii="Sylfaen" w:hAnsi="Sylfaen" w:cs="Sylfaen"/>
          <w:b/>
          <w:sz w:val="20"/>
          <w:lang w:val="es-ES"/>
        </w:rPr>
        <w:t>ԵՎ</w:t>
      </w:r>
      <w:proofErr w:type="gramEnd"/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ԴՐԱՆՑ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lang w:val="es-ES"/>
        </w:rPr>
        <w:t>Գ</w:t>
      </w:r>
      <w:r w:rsidRPr="002528F7">
        <w:rPr>
          <w:rFonts w:ascii="Sylfaen" w:hAnsi="Sylfaen" w:cs="Sylfaen"/>
          <w:b/>
          <w:sz w:val="20"/>
        </w:rPr>
        <w:t>ՆԱՀԱՏՄԱՆ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ԿԱՐ</w:t>
      </w:r>
      <w:r w:rsidRPr="002528F7">
        <w:rPr>
          <w:rFonts w:ascii="Sylfaen" w:hAnsi="Sylfaen" w:cs="Sylfaen"/>
          <w:b/>
          <w:sz w:val="20"/>
          <w:lang w:val="es-ES"/>
        </w:rPr>
        <w:t>Գ</w:t>
      </w:r>
      <w:r w:rsidRPr="002528F7">
        <w:rPr>
          <w:rFonts w:ascii="Sylfaen" w:hAnsi="Sylfaen" w:cs="Sylfaen"/>
          <w:b/>
          <w:sz w:val="20"/>
        </w:rPr>
        <w:t>Ը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</w:p>
    <w:p w14:paraId="7C23AD04" w14:textId="77777777" w:rsidR="00096865" w:rsidRPr="002528F7" w:rsidRDefault="00096865" w:rsidP="00EF3662">
      <w:pPr>
        <w:ind w:firstLine="567"/>
        <w:jc w:val="both"/>
        <w:rPr>
          <w:rFonts w:ascii="Arial AM" w:hAnsi="Arial AM"/>
          <w:szCs w:val="22"/>
          <w:lang w:val="es-ES"/>
        </w:rPr>
      </w:pPr>
    </w:p>
    <w:p w14:paraId="7FB1792C" w14:textId="77777777" w:rsidR="00753E6E" w:rsidRPr="002528F7" w:rsidRDefault="00096865" w:rsidP="00EF3662">
      <w:pPr>
        <w:ind w:firstLine="567"/>
        <w:jc w:val="both"/>
        <w:rPr>
          <w:rFonts w:ascii="Arial AM" w:hAnsi="Arial AM" w:cs="Arial Armenian"/>
          <w:sz w:val="20"/>
          <w:lang w:val="es-ES"/>
        </w:rPr>
      </w:pPr>
      <w:r w:rsidRPr="002528F7">
        <w:rPr>
          <w:rFonts w:ascii="Arial AM" w:hAnsi="Arial AM" w:cs="Arial Armenian"/>
          <w:sz w:val="20"/>
          <w:lang w:val="es-ES"/>
        </w:rPr>
        <w:t xml:space="preserve">2.1 </w:t>
      </w:r>
      <w:r w:rsidR="00753E6E" w:rsidRPr="002528F7">
        <w:rPr>
          <w:rFonts w:ascii="Sylfaen" w:hAnsi="Sylfaen" w:cs="Sylfaen"/>
          <w:sz w:val="20"/>
          <w:lang w:val="ru-RU"/>
        </w:rPr>
        <w:t>Սույն</w:t>
      </w:r>
      <w:r w:rsidR="00753E6E" w:rsidRPr="002528F7">
        <w:rPr>
          <w:rFonts w:ascii="Arial AM" w:hAnsi="Arial AM" w:cs="Arial Armenian"/>
          <w:sz w:val="20"/>
          <w:lang w:val="es-ES"/>
        </w:rPr>
        <w:t xml:space="preserve"> </w:t>
      </w:r>
      <w:r w:rsidR="00EB487B" w:rsidRPr="002528F7">
        <w:rPr>
          <w:rFonts w:ascii="Arial AM" w:hAnsi="Arial AM" w:cs="Arial Armenian"/>
          <w:sz w:val="20"/>
          <w:lang w:val="es-ES"/>
        </w:rPr>
        <w:t xml:space="preserve"> </w:t>
      </w:r>
      <w:r w:rsidR="006F49AA" w:rsidRPr="002528F7">
        <w:rPr>
          <w:rFonts w:ascii="Sylfaen" w:hAnsi="Sylfaen" w:cs="Sylfaen"/>
          <w:sz w:val="20"/>
          <w:lang w:val="es-ES"/>
        </w:rPr>
        <w:t>ընթացակարգին</w:t>
      </w:r>
      <w:r w:rsidR="006F49AA" w:rsidRPr="002528F7">
        <w:rPr>
          <w:rFonts w:ascii="Arial AM" w:hAnsi="Arial AM" w:cs="Arial Armenian"/>
          <w:sz w:val="20"/>
          <w:lang w:val="es-ES"/>
        </w:rPr>
        <w:t xml:space="preserve"> </w:t>
      </w:r>
      <w:r w:rsidR="00753E6E" w:rsidRPr="002528F7">
        <w:rPr>
          <w:rFonts w:ascii="Sylfaen" w:hAnsi="Sylfaen" w:cs="Sylfaen"/>
          <w:sz w:val="20"/>
          <w:lang w:val="ru-RU"/>
        </w:rPr>
        <w:t>մասնակցելու</w:t>
      </w:r>
      <w:r w:rsidR="00753E6E" w:rsidRPr="002528F7">
        <w:rPr>
          <w:rFonts w:ascii="Arial AM" w:hAnsi="Arial AM" w:cs="Arial Armenian"/>
          <w:sz w:val="20"/>
          <w:lang w:val="es-ES"/>
        </w:rPr>
        <w:t xml:space="preserve"> </w:t>
      </w:r>
      <w:r w:rsidR="00753E6E" w:rsidRPr="002528F7">
        <w:rPr>
          <w:rFonts w:ascii="Sylfaen" w:hAnsi="Sylfaen" w:cs="Sylfaen"/>
          <w:sz w:val="20"/>
          <w:lang w:val="ru-RU"/>
        </w:rPr>
        <w:t>իրավունք</w:t>
      </w:r>
      <w:r w:rsidR="00753E6E" w:rsidRPr="002528F7">
        <w:rPr>
          <w:rFonts w:ascii="Arial AM" w:hAnsi="Arial AM" w:cs="Arial Armenian"/>
          <w:sz w:val="20"/>
          <w:lang w:val="es-ES"/>
        </w:rPr>
        <w:t xml:space="preserve"> </w:t>
      </w:r>
      <w:r w:rsidR="00753E6E" w:rsidRPr="002528F7">
        <w:rPr>
          <w:rFonts w:ascii="Sylfaen" w:hAnsi="Sylfaen" w:cs="Sylfaen"/>
          <w:sz w:val="20"/>
          <w:lang w:val="ru-RU"/>
        </w:rPr>
        <w:t>չունեն</w:t>
      </w:r>
      <w:r w:rsidR="00753E6E" w:rsidRPr="002528F7">
        <w:rPr>
          <w:rFonts w:ascii="Arial AM" w:hAnsi="Arial AM" w:cs="Arial Armenian"/>
          <w:sz w:val="20"/>
          <w:lang w:val="es-ES"/>
        </w:rPr>
        <w:t xml:space="preserve"> </w:t>
      </w:r>
      <w:r w:rsidR="00753E6E" w:rsidRPr="002528F7">
        <w:rPr>
          <w:rFonts w:ascii="Sylfaen" w:hAnsi="Sylfaen" w:cs="Sylfaen"/>
          <w:sz w:val="20"/>
          <w:lang w:val="ru-RU"/>
        </w:rPr>
        <w:t>անձինք</w:t>
      </w:r>
      <w:r w:rsidR="00753E6E" w:rsidRPr="002528F7">
        <w:rPr>
          <w:rFonts w:ascii="Arial AM" w:hAnsi="Arial AM" w:cs="Sylfaen"/>
          <w:sz w:val="20"/>
          <w:lang w:val="es-ES"/>
        </w:rPr>
        <w:t>.</w:t>
      </w:r>
    </w:p>
    <w:p w14:paraId="56827D9A" w14:textId="77777777" w:rsidR="00753E6E" w:rsidRPr="002528F7" w:rsidRDefault="00753E6E" w:rsidP="00EF3662">
      <w:pPr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1) </w:t>
      </w:r>
      <w:r w:rsidRPr="002528F7">
        <w:rPr>
          <w:rFonts w:ascii="Sylfaen" w:hAnsi="Sylfaen" w:cs="Sylfaen"/>
          <w:sz w:val="20"/>
          <w:szCs w:val="20"/>
        </w:rPr>
        <w:t>որոնք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ներկայացնելու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դրությամբ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ճանաչվել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սնանկ</w:t>
      </w:r>
      <w:r w:rsidRPr="002528F7">
        <w:rPr>
          <w:rFonts w:ascii="Arial AM" w:hAnsi="Arial AM"/>
          <w:sz w:val="20"/>
          <w:szCs w:val="20"/>
          <w:lang w:val="es-ES"/>
        </w:rPr>
        <w:t xml:space="preserve">. </w:t>
      </w:r>
    </w:p>
    <w:p w14:paraId="67195715" w14:textId="302CE233" w:rsidR="00753E6E" w:rsidRPr="002528F7" w:rsidRDefault="00753E6E" w:rsidP="00EF3662">
      <w:pPr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3) </w:t>
      </w:r>
      <w:r w:rsidRPr="002528F7">
        <w:rPr>
          <w:rFonts w:ascii="Sylfaen" w:hAnsi="Sylfaen" w:cs="Sylfaen"/>
          <w:sz w:val="20"/>
          <w:szCs w:val="20"/>
        </w:rPr>
        <w:t>որոնք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որոնց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գործադիր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ներկայացուցիչը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նախորդող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հինգ</w:t>
      </w:r>
      <w:r w:rsidRPr="002528F7">
        <w:rPr>
          <w:rFonts w:ascii="Sylfaen" w:hAnsi="Sylfaen" w:cs="Sylfaen"/>
          <w:sz w:val="20"/>
          <w:szCs w:val="20"/>
        </w:rPr>
        <w:t>տարիների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ընթացքում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դատապարտված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եղել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ահաբեկչության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ֆինանսավորման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երեխայի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շահագործման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մարդկային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թրաֆիքինգ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ներառող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հանցագործության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հանցավոր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համագործակցություն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ստեղծելու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մասնակցելու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կաշառք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ստանալու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կաշառք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տալու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կաշառքի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միջնորդության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տնտեսական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գործունեության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ուղղված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հանցագործությունների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es-ES"/>
        </w:rPr>
        <w:t>,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բացառությամբ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երբ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դատվածությունը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="007367D4"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  <w:lang w:val="hy-AM"/>
        </w:rPr>
        <w:t>վերացված</w:t>
      </w:r>
      <w:r w:rsidR="007367D4"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.  </w:t>
      </w:r>
    </w:p>
    <w:p w14:paraId="65824E61" w14:textId="77777777" w:rsidR="004E649B" w:rsidRPr="002528F7" w:rsidRDefault="00753E6E" w:rsidP="00EF3662">
      <w:pPr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 w:cs="Sylfaen"/>
          <w:sz w:val="20"/>
          <w:szCs w:val="20"/>
          <w:lang w:val="es-ES"/>
        </w:rPr>
        <w:t>4)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որոնց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վերաբերյալ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գնումների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ոլորտում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հակամրցակցային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համաձայնության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="006F3F15" w:rsidRPr="002528F7">
        <w:rPr>
          <w:rFonts w:ascii="Sylfaen" w:hAnsi="Sylfaen" w:cs="Sylfaen"/>
          <w:sz w:val="20"/>
          <w:szCs w:val="20"/>
        </w:rPr>
        <w:t>գերիշխող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դիրքի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չարաշահման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կամ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անբարեխիղճ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մրցակցության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համար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պատասխանատվություն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սահմանող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վարչական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ակտը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հայտը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ներկայացվելու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օրվան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նախորդող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երեք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տարվա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ընթացքում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դարձել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է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անբողոքարկելի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="006F3F15" w:rsidRPr="002528F7">
        <w:rPr>
          <w:rFonts w:ascii="Sylfaen" w:hAnsi="Sylfaen" w:cs="Sylfaen"/>
          <w:sz w:val="20"/>
          <w:szCs w:val="20"/>
        </w:rPr>
        <w:t>իսկ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բողոքարկված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լինելու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դեպքում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թողնվել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է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անփոփոխ</w:t>
      </w:r>
      <w:r w:rsidR="006F3F15"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="006F3F15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</w:p>
    <w:p w14:paraId="522EAE2C" w14:textId="517DE335" w:rsidR="00753E6E" w:rsidRPr="002528F7" w:rsidRDefault="00753E6E" w:rsidP="00EF3662">
      <w:pPr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 w:cs="Sylfaen"/>
          <w:sz w:val="20"/>
          <w:szCs w:val="20"/>
          <w:lang w:val="es-ES"/>
        </w:rPr>
        <w:t xml:space="preserve">5) </w:t>
      </w:r>
      <w:r w:rsidRPr="002528F7">
        <w:rPr>
          <w:rFonts w:ascii="Sylfaen" w:hAnsi="Sylfaen" w:cs="Sylfaen"/>
          <w:sz w:val="20"/>
          <w:szCs w:val="20"/>
        </w:rPr>
        <w:t>որոնք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ներկայացնելու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դրությամբ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ներառված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Եվրասիական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տնտեսական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միությանն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անդամակցող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երկրների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գնումների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օրենսդրության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համաձայն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հրապարակված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գնումների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գործընթացին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իրավունք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չունեցող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մասնակիցների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ցուցակում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. </w:t>
      </w:r>
    </w:p>
    <w:p w14:paraId="63DCBD40" w14:textId="77777777" w:rsidR="00753E6E" w:rsidRPr="002528F7" w:rsidRDefault="00753E6E" w:rsidP="00EF3662">
      <w:pPr>
        <w:ind w:firstLine="567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   6) </w:t>
      </w:r>
      <w:r w:rsidRPr="002528F7">
        <w:rPr>
          <w:rFonts w:ascii="Sylfaen" w:hAnsi="Sylfaen" w:cs="Sylfaen"/>
          <w:sz w:val="20"/>
          <w:szCs w:val="20"/>
        </w:rPr>
        <w:t>որոնք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ներառված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գնումների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գործընթացին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իրավունք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չունեցող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մասնակիցների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ցուցակում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26553657" w14:textId="77777777" w:rsidR="00990561" w:rsidRPr="002528F7" w:rsidRDefault="00990561" w:rsidP="00EF3662">
      <w:pPr>
        <w:ind w:firstLine="567"/>
        <w:jc w:val="both"/>
        <w:rPr>
          <w:rFonts w:ascii="Arial AM" w:hAnsi="Arial AM" w:cs="Sylfaen"/>
          <w:sz w:val="20"/>
          <w:lang w:val="es-ES"/>
        </w:rPr>
      </w:pPr>
      <w:r w:rsidRPr="002528F7">
        <w:rPr>
          <w:rFonts w:ascii="Sylfaen" w:hAnsi="Sylfaen" w:cs="Sylfaen"/>
          <w:sz w:val="20"/>
          <w:lang w:val="es-ES"/>
        </w:rPr>
        <w:t>Ընդ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որում</w:t>
      </w:r>
      <w:r w:rsidRPr="002528F7">
        <w:rPr>
          <w:rFonts w:ascii="Arial AM" w:hAnsi="Arial AM" w:cs="Sylfaen"/>
          <w:sz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lang w:val="es-ES"/>
        </w:rPr>
        <w:t>եթե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մասնակիցը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սույն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կետի</w:t>
      </w:r>
      <w:r w:rsidRPr="002528F7">
        <w:rPr>
          <w:rFonts w:ascii="Arial AM" w:hAnsi="Arial AM" w:cs="Sylfaen"/>
          <w:sz w:val="20"/>
          <w:lang w:val="es-ES"/>
        </w:rPr>
        <w:t xml:space="preserve"> 5-</w:t>
      </w:r>
      <w:r w:rsidRPr="002528F7">
        <w:rPr>
          <w:rFonts w:ascii="Sylfaen" w:hAnsi="Sylfaen" w:cs="Sylfaen"/>
          <w:sz w:val="20"/>
          <w:lang w:val="es-ES"/>
        </w:rPr>
        <w:t>րդ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և</w:t>
      </w:r>
      <w:r w:rsidRPr="002528F7">
        <w:rPr>
          <w:rFonts w:ascii="Arial AM" w:hAnsi="Arial AM" w:cs="Sylfaen"/>
          <w:sz w:val="20"/>
          <w:lang w:val="es-ES"/>
        </w:rPr>
        <w:t xml:space="preserve"> 6-</w:t>
      </w:r>
      <w:r w:rsidRPr="002528F7">
        <w:rPr>
          <w:rFonts w:ascii="Sylfaen" w:hAnsi="Sylfaen" w:cs="Sylfaen"/>
          <w:sz w:val="20"/>
          <w:lang w:val="es-ES"/>
        </w:rPr>
        <w:t>րդ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ենթակետերով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նախատեսված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ցուցակներում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ներառվել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է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հայտը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ներկայացնելու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օրվանից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հետո</w:t>
      </w:r>
      <w:r w:rsidRPr="002528F7">
        <w:rPr>
          <w:rFonts w:ascii="Arial AM" w:hAnsi="Arial AM" w:cs="Sylfaen"/>
          <w:sz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lang w:val="es-ES"/>
        </w:rPr>
        <w:t>ապա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նրա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տվյալ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հայտը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ենթակա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չէ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մերժման</w:t>
      </w:r>
      <w:r w:rsidRPr="002528F7">
        <w:rPr>
          <w:rFonts w:ascii="Arial AM" w:hAnsi="Arial AM" w:cs="Sylfaen"/>
          <w:sz w:val="20"/>
          <w:lang w:val="es-ES"/>
        </w:rPr>
        <w:t>:</w:t>
      </w:r>
    </w:p>
    <w:p w14:paraId="2E126546" w14:textId="77777777" w:rsidR="00C8399F" w:rsidRPr="002528F7" w:rsidRDefault="00C8399F" w:rsidP="00C8399F">
      <w:pPr>
        <w:shd w:val="clear" w:color="auto" w:fill="FFFFFF"/>
        <w:ind w:firstLine="375"/>
        <w:jc w:val="both"/>
        <w:rPr>
          <w:rFonts w:ascii="Arial AM" w:hAnsi="Arial AM" w:cs="Arial"/>
          <w:sz w:val="20"/>
          <w:lang w:val="es-ES"/>
        </w:rPr>
      </w:pPr>
      <w:r w:rsidRPr="002528F7">
        <w:rPr>
          <w:rFonts w:ascii="Sylfaen" w:hAnsi="Sylfaen" w:cs="Sylfaen"/>
          <w:sz w:val="20"/>
          <w:lang w:val="es-ES"/>
        </w:rPr>
        <w:t>Մասնակիցն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ընդգրկվում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է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գնումների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գործընթացին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մասնակցելու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իրավունք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չունեցող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մասնակիցների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ցուցակում</w:t>
      </w:r>
      <w:r w:rsidRPr="002528F7">
        <w:rPr>
          <w:rFonts w:ascii="Arial AM" w:hAnsi="Arial AM" w:cs="Arial"/>
          <w:sz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lang w:val="es-ES"/>
        </w:rPr>
        <w:t>այսուհետ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նաև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ցուցակ</w:t>
      </w:r>
      <w:r w:rsidRPr="002528F7">
        <w:rPr>
          <w:rFonts w:ascii="Arial AM" w:hAnsi="Arial AM" w:cs="Arial"/>
          <w:sz w:val="20"/>
          <w:lang w:val="es-ES"/>
        </w:rPr>
        <w:t xml:space="preserve">), </w:t>
      </w:r>
      <w:r w:rsidRPr="002528F7">
        <w:rPr>
          <w:rFonts w:ascii="Sylfaen" w:hAnsi="Sylfaen" w:cs="Sylfaen"/>
          <w:sz w:val="20"/>
          <w:lang w:val="es-ES"/>
        </w:rPr>
        <w:t>եթե</w:t>
      </w:r>
      <w:r w:rsidRPr="002528F7">
        <w:rPr>
          <w:rFonts w:ascii="Arial AM" w:hAnsi="Arial AM" w:cs="Arial"/>
          <w:sz w:val="20"/>
          <w:lang w:val="es-ES"/>
        </w:rPr>
        <w:t>`</w:t>
      </w:r>
    </w:p>
    <w:p w14:paraId="12C3F4B7" w14:textId="77777777" w:rsidR="00C8399F" w:rsidRPr="002528F7" w:rsidRDefault="00C8399F" w:rsidP="00C8399F">
      <w:pPr>
        <w:pStyle w:val="aff3"/>
        <w:numPr>
          <w:ilvl w:val="0"/>
          <w:numId w:val="31"/>
        </w:numPr>
        <w:shd w:val="clear" w:color="auto" w:fill="FFFFFF"/>
        <w:ind w:left="0" w:firstLine="720"/>
        <w:jc w:val="both"/>
        <w:rPr>
          <w:rFonts w:ascii="Arial AM" w:hAnsi="Arial AM" w:cs="Arial"/>
          <w:sz w:val="20"/>
          <w:lang w:val="es-ES" w:eastAsia="en-US"/>
        </w:rPr>
      </w:pPr>
      <w:r w:rsidRPr="002528F7">
        <w:rPr>
          <w:rFonts w:ascii="Sylfaen" w:hAnsi="Sylfaen" w:cs="Sylfaen"/>
          <w:sz w:val="20"/>
          <w:lang w:val="es-ES" w:eastAsia="en-US"/>
        </w:rPr>
        <w:t>խախտել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է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պայմանագրով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նախատեսված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կամ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գնման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գործընթացի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շրջանակում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ստանձնած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պարտավորությունը</w:t>
      </w:r>
      <w:r w:rsidRPr="002528F7">
        <w:rPr>
          <w:rFonts w:ascii="Arial AM" w:hAnsi="Arial AM" w:cs="Arial"/>
          <w:sz w:val="20"/>
          <w:lang w:val="es-ES" w:eastAsia="en-US"/>
        </w:rPr>
        <w:t xml:space="preserve">, </w:t>
      </w:r>
      <w:r w:rsidRPr="002528F7">
        <w:rPr>
          <w:rFonts w:ascii="Sylfaen" w:hAnsi="Sylfaen" w:cs="Sylfaen"/>
          <w:sz w:val="20"/>
          <w:lang w:val="es-ES" w:eastAsia="en-US"/>
        </w:rPr>
        <w:t>որը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հանգեցրել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է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պատվիրատուի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կողմից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պայմանագրի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միակողմանի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լուծմանը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կամ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գնման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գործընթացին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տվյալ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մասնակցի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հետագա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մասնակցության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դադարեցմանը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և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մասնակիցը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հրավերով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և</w:t>
      </w:r>
      <w:r w:rsidRPr="002528F7">
        <w:rPr>
          <w:rFonts w:ascii="Arial AM" w:hAnsi="Arial AM" w:cs="Arial"/>
          <w:sz w:val="20"/>
          <w:lang w:val="es-ES" w:eastAsia="en-US"/>
        </w:rPr>
        <w:t xml:space="preserve"> (</w:t>
      </w:r>
      <w:r w:rsidRPr="002528F7">
        <w:rPr>
          <w:rFonts w:ascii="Sylfaen" w:hAnsi="Sylfaen" w:cs="Sylfaen"/>
          <w:sz w:val="20"/>
          <w:lang w:val="es-ES" w:eastAsia="en-US"/>
        </w:rPr>
        <w:t>կամ</w:t>
      </w:r>
      <w:r w:rsidRPr="002528F7">
        <w:rPr>
          <w:rFonts w:ascii="Arial AM" w:hAnsi="Arial AM" w:cs="Arial"/>
          <w:sz w:val="20"/>
          <w:lang w:val="es-ES" w:eastAsia="en-US"/>
        </w:rPr>
        <w:t xml:space="preserve">) </w:t>
      </w:r>
      <w:r w:rsidRPr="002528F7">
        <w:rPr>
          <w:rFonts w:ascii="Sylfaen" w:hAnsi="Sylfaen" w:cs="Sylfaen"/>
          <w:sz w:val="20"/>
          <w:lang w:val="es-ES" w:eastAsia="en-US"/>
        </w:rPr>
        <w:t>պայմանագրով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սահմանված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ժամկետում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չի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վճարել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հայտի</w:t>
      </w:r>
      <w:r w:rsidRPr="002528F7">
        <w:rPr>
          <w:rFonts w:ascii="Arial AM" w:hAnsi="Arial AM" w:cs="Arial"/>
          <w:sz w:val="20"/>
          <w:lang w:val="es-ES" w:eastAsia="en-US"/>
        </w:rPr>
        <w:t xml:space="preserve">, </w:t>
      </w:r>
      <w:r w:rsidRPr="002528F7">
        <w:rPr>
          <w:rFonts w:ascii="Sylfaen" w:hAnsi="Sylfaen" w:cs="Sylfaen"/>
          <w:sz w:val="20"/>
          <w:lang w:val="es-ES" w:eastAsia="en-US"/>
        </w:rPr>
        <w:t>պայմանագրի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և</w:t>
      </w:r>
      <w:r w:rsidRPr="002528F7">
        <w:rPr>
          <w:rFonts w:ascii="Arial AM" w:hAnsi="Arial AM" w:cs="Arial"/>
          <w:sz w:val="20"/>
          <w:lang w:val="es-ES" w:eastAsia="en-US"/>
        </w:rPr>
        <w:t xml:space="preserve"> (</w:t>
      </w:r>
      <w:r w:rsidRPr="002528F7">
        <w:rPr>
          <w:rFonts w:ascii="Sylfaen" w:hAnsi="Sylfaen" w:cs="Sylfaen"/>
          <w:sz w:val="20"/>
          <w:lang w:val="es-ES" w:eastAsia="en-US"/>
        </w:rPr>
        <w:t>կամ</w:t>
      </w:r>
      <w:r w:rsidRPr="002528F7">
        <w:rPr>
          <w:rFonts w:ascii="Arial AM" w:hAnsi="Arial AM" w:cs="Arial"/>
          <w:sz w:val="20"/>
          <w:lang w:val="es-ES" w:eastAsia="en-US"/>
        </w:rPr>
        <w:t xml:space="preserve">) </w:t>
      </w:r>
      <w:r w:rsidRPr="002528F7">
        <w:rPr>
          <w:rFonts w:ascii="Sylfaen" w:hAnsi="Sylfaen" w:cs="Sylfaen"/>
          <w:sz w:val="20"/>
          <w:lang w:val="es-ES" w:eastAsia="en-US"/>
        </w:rPr>
        <w:t>որակավորան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ապահովման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գումարը</w:t>
      </w:r>
      <w:r w:rsidRPr="002528F7">
        <w:rPr>
          <w:rFonts w:ascii="Arial AM" w:hAnsi="Arial AM" w:cs="Arial"/>
          <w:sz w:val="20"/>
          <w:lang w:val="es-ES" w:eastAsia="en-US"/>
        </w:rPr>
        <w:t>.</w:t>
      </w:r>
    </w:p>
    <w:p w14:paraId="028FD27F" w14:textId="77777777" w:rsidR="00C8399F" w:rsidRPr="002528F7" w:rsidRDefault="00C8399F" w:rsidP="00C8399F">
      <w:pPr>
        <w:pStyle w:val="aff3"/>
        <w:numPr>
          <w:ilvl w:val="0"/>
          <w:numId w:val="31"/>
        </w:numPr>
        <w:shd w:val="clear" w:color="auto" w:fill="FFFFFF"/>
        <w:ind w:left="0" w:firstLine="720"/>
        <w:jc w:val="both"/>
        <w:rPr>
          <w:rFonts w:ascii="Arial AM" w:hAnsi="Arial AM" w:cs="Arial"/>
          <w:sz w:val="20"/>
          <w:lang w:val="es-ES"/>
        </w:rPr>
      </w:pPr>
      <w:r w:rsidRPr="002528F7">
        <w:rPr>
          <w:rFonts w:ascii="Sylfaen" w:hAnsi="Sylfaen" w:cs="Sylfaen"/>
          <w:sz w:val="20"/>
          <w:lang w:val="es-ES" w:eastAsia="en-US"/>
        </w:rPr>
        <w:t>որպես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ընտրված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մասնակից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հրաժարվել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կամ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զրկվել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է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պայմանագիր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կնքելու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իրավունքից</w:t>
      </w:r>
      <w:r w:rsidRPr="002528F7">
        <w:rPr>
          <w:rFonts w:ascii="Arial AM" w:hAnsi="Arial AM" w:cs="Arial"/>
          <w:sz w:val="20"/>
          <w:lang w:val="es-ES" w:eastAsia="en-US"/>
        </w:rPr>
        <w:t>:</w:t>
      </w:r>
    </w:p>
    <w:p w14:paraId="628B0696" w14:textId="77777777" w:rsidR="00753E6E" w:rsidRPr="002528F7" w:rsidRDefault="00753E6E" w:rsidP="00EF3662">
      <w:pPr>
        <w:ind w:firstLine="567"/>
        <w:jc w:val="both"/>
        <w:rPr>
          <w:rFonts w:ascii="Arial AM" w:hAnsi="Arial AM" w:cs="Sylfaen"/>
          <w:sz w:val="20"/>
          <w:lang w:val="es-ES"/>
        </w:rPr>
      </w:pPr>
      <w:r w:rsidRPr="002528F7">
        <w:rPr>
          <w:rFonts w:ascii="Arial AM" w:hAnsi="Arial AM" w:cs="Sylfaen"/>
          <w:sz w:val="20"/>
          <w:lang w:val="es-ES"/>
        </w:rPr>
        <w:t xml:space="preserve">2.2 </w:t>
      </w:r>
      <w:r w:rsidRPr="002528F7">
        <w:rPr>
          <w:rFonts w:ascii="Sylfaen" w:hAnsi="Sylfaen" w:cs="Sylfaen"/>
          <w:sz w:val="20"/>
          <w:lang w:val="es-ES"/>
        </w:rPr>
        <w:t>Մասնակցության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իրավունքի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գնահատման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համար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մասնակիցը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հայտով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պետք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է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ներկայացնի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իր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կողմից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հաստատված</w:t>
      </w:r>
      <w:r w:rsidRPr="002528F7">
        <w:rPr>
          <w:rFonts w:ascii="Arial AM" w:hAnsi="Arial AM" w:cs="Sylfaen"/>
          <w:sz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lang w:val="es-ES"/>
        </w:rPr>
        <w:t>սույն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հրավերի</w:t>
      </w:r>
      <w:r w:rsidRPr="002528F7">
        <w:rPr>
          <w:rFonts w:ascii="Arial AM" w:hAnsi="Arial AM" w:cs="Arial"/>
          <w:sz w:val="20"/>
          <w:lang w:val="es-ES"/>
        </w:rPr>
        <w:t xml:space="preserve"> 2-</w:t>
      </w:r>
      <w:r w:rsidRPr="002528F7">
        <w:rPr>
          <w:rFonts w:ascii="Sylfaen" w:hAnsi="Sylfaen" w:cs="Sylfaen"/>
          <w:sz w:val="20"/>
          <w:lang w:val="es-ES"/>
        </w:rPr>
        <w:t>րդ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մասի</w:t>
      </w:r>
      <w:r w:rsidRPr="002528F7">
        <w:rPr>
          <w:rFonts w:ascii="Arial AM" w:hAnsi="Arial AM" w:cs="Arial"/>
          <w:sz w:val="20"/>
          <w:lang w:val="es-ES"/>
        </w:rPr>
        <w:t xml:space="preserve"> 2.</w:t>
      </w:r>
      <w:r w:rsidR="005D30FC" w:rsidRPr="002528F7">
        <w:rPr>
          <w:rFonts w:ascii="Arial AM" w:hAnsi="Arial AM" w:cs="Arial"/>
          <w:sz w:val="20"/>
          <w:lang w:val="hy-AM"/>
        </w:rPr>
        <w:t>1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կետով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նախատեսված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գրավոր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հայտարարություն</w:t>
      </w:r>
      <w:r w:rsidR="00EB487B" w:rsidRPr="002528F7">
        <w:rPr>
          <w:rFonts w:ascii="Arial AM" w:hAnsi="Arial AM" w:cs="Sylfaen"/>
          <w:sz w:val="20"/>
          <w:lang w:val="es-ES"/>
        </w:rPr>
        <w:t xml:space="preserve">: </w:t>
      </w:r>
      <w:r w:rsidR="00EB487B" w:rsidRPr="002528F7">
        <w:rPr>
          <w:rFonts w:ascii="Sylfaen" w:hAnsi="Sylfaen" w:cs="Sylfaen"/>
          <w:sz w:val="20"/>
        </w:rPr>
        <w:t>Բացի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սույն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կետով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նախատեսված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հայտարարությունից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մասնակցության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իրավունքի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գնահատման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համար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մասնակցից</w:t>
      </w:r>
      <w:r w:rsidR="00EB487B" w:rsidRPr="002528F7">
        <w:rPr>
          <w:rFonts w:ascii="Arial AM" w:hAnsi="Arial AM" w:cs="Sylfaen"/>
          <w:sz w:val="20"/>
          <w:lang w:val="es-ES"/>
        </w:rPr>
        <w:t xml:space="preserve">, </w:t>
      </w:r>
      <w:r w:rsidR="00EB487B" w:rsidRPr="002528F7">
        <w:rPr>
          <w:rFonts w:ascii="Sylfaen" w:hAnsi="Sylfaen" w:cs="Sylfaen"/>
          <w:sz w:val="20"/>
        </w:rPr>
        <w:t>այդ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թվում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ընտրված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մասնակցից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այլ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փաստաթղթեր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կամ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հիմնավորումներ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չեն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կարող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պահանջվել</w:t>
      </w:r>
      <w:r w:rsidR="00EB487B" w:rsidRPr="002528F7">
        <w:rPr>
          <w:rFonts w:ascii="Arial AM" w:hAnsi="Arial AM" w:cs="Sylfaen"/>
          <w:sz w:val="20"/>
          <w:lang w:val="es-ES"/>
        </w:rPr>
        <w:t>:</w:t>
      </w:r>
      <w:r w:rsidRPr="002528F7">
        <w:rPr>
          <w:rFonts w:ascii="Arial AM" w:hAnsi="Arial AM" w:cs="Tahoma"/>
          <w:sz w:val="20"/>
          <w:lang w:val="hy-AM"/>
        </w:rPr>
        <w:t xml:space="preserve"> </w:t>
      </w:r>
      <w:r w:rsidR="007A4BB9" w:rsidRPr="002528F7">
        <w:rPr>
          <w:rFonts w:ascii="Sylfaen" w:hAnsi="Sylfaen" w:cs="Sylfaen"/>
          <w:sz w:val="20"/>
        </w:rPr>
        <w:t>Մասնակցի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հայտարարության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իսկությունը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գնահատող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հանձնաժողովը</w:t>
      </w:r>
      <w:r w:rsidR="007A4BB9" w:rsidRPr="002528F7">
        <w:rPr>
          <w:rFonts w:ascii="Arial AM" w:hAnsi="Arial AM" w:cs="Tahoma"/>
          <w:sz w:val="20"/>
          <w:lang w:val="es-ES"/>
        </w:rPr>
        <w:t xml:space="preserve"> (</w:t>
      </w:r>
      <w:r w:rsidR="007A4BB9" w:rsidRPr="002528F7">
        <w:rPr>
          <w:rFonts w:ascii="Sylfaen" w:hAnsi="Sylfaen" w:cs="Sylfaen"/>
          <w:sz w:val="20"/>
        </w:rPr>
        <w:t>այսուհետ</w:t>
      </w:r>
      <w:r w:rsidR="007A4BB9" w:rsidRPr="002528F7">
        <w:rPr>
          <w:rFonts w:ascii="Arial AM" w:hAnsi="Arial AM" w:cs="Tahoma"/>
          <w:sz w:val="20"/>
          <w:lang w:val="es-ES"/>
        </w:rPr>
        <w:t xml:space="preserve">` </w:t>
      </w:r>
      <w:r w:rsidR="007A4BB9" w:rsidRPr="002528F7">
        <w:rPr>
          <w:rFonts w:ascii="Sylfaen" w:hAnsi="Sylfaen" w:cs="Sylfaen"/>
          <w:sz w:val="20"/>
        </w:rPr>
        <w:t>հանձնաժողով</w:t>
      </w:r>
      <w:r w:rsidR="007A4BB9" w:rsidRPr="002528F7">
        <w:rPr>
          <w:rFonts w:ascii="Arial AM" w:hAnsi="Arial AM" w:cs="Tahoma"/>
          <w:sz w:val="20"/>
          <w:lang w:val="es-ES"/>
        </w:rPr>
        <w:t xml:space="preserve">) </w:t>
      </w:r>
      <w:r w:rsidR="007A4BB9" w:rsidRPr="002528F7">
        <w:rPr>
          <w:rFonts w:ascii="Sylfaen" w:hAnsi="Sylfaen" w:cs="Sylfaen"/>
          <w:sz w:val="20"/>
        </w:rPr>
        <w:t>գնահատում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է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սույն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հրավերով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սահմանված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պայմաններով</w:t>
      </w:r>
      <w:r w:rsidR="007A4BB9" w:rsidRPr="002528F7">
        <w:rPr>
          <w:rFonts w:ascii="Arial AM" w:hAnsi="Arial AM" w:cs="Tahoma"/>
          <w:sz w:val="20"/>
          <w:lang w:val="es-ES"/>
        </w:rPr>
        <w:t>:</w:t>
      </w:r>
    </w:p>
    <w:p w14:paraId="68151F4C" w14:textId="77777777" w:rsidR="007367D4" w:rsidRPr="002528F7" w:rsidRDefault="00BA3554" w:rsidP="007367D4">
      <w:pPr>
        <w:ind w:firstLine="720"/>
        <w:jc w:val="both"/>
        <w:rPr>
          <w:rFonts w:ascii="Arial AM" w:hAnsi="Arial AM"/>
          <w:color w:val="000000"/>
          <w:lang w:val="es-ES"/>
        </w:rPr>
      </w:pPr>
      <w:r w:rsidRPr="002528F7">
        <w:rPr>
          <w:rFonts w:ascii="Arial AM" w:hAnsi="Arial AM" w:cs="Tahoma"/>
          <w:sz w:val="20"/>
          <w:szCs w:val="20"/>
          <w:lang w:val="es-ES"/>
        </w:rPr>
        <w:lastRenderedPageBreak/>
        <w:t>2.</w:t>
      </w:r>
      <w:r w:rsidR="007968A3" w:rsidRPr="002528F7">
        <w:rPr>
          <w:rFonts w:ascii="Arial AM" w:hAnsi="Arial AM" w:cs="Tahoma"/>
          <w:sz w:val="20"/>
          <w:szCs w:val="20"/>
          <w:lang w:val="es-ES"/>
        </w:rPr>
        <w:t>3</w:t>
      </w:r>
      <w:r w:rsidR="00EB487B" w:rsidRPr="002528F7">
        <w:rPr>
          <w:rFonts w:ascii="Arial AM" w:hAnsi="Arial AM" w:cs="Tahoma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Մասնակիցի՝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  <w:lang w:val="hy-AM"/>
        </w:rPr>
        <w:t>Օ</w:t>
      </w:r>
      <w:r w:rsidR="007367D4" w:rsidRPr="002528F7">
        <w:rPr>
          <w:rFonts w:ascii="Sylfaen" w:hAnsi="Sylfaen" w:cs="Sylfaen"/>
          <w:sz w:val="20"/>
          <w:szCs w:val="20"/>
        </w:rPr>
        <w:t>րենքի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6-</w:t>
      </w:r>
      <w:r w:rsidR="007367D4" w:rsidRPr="002528F7">
        <w:rPr>
          <w:rFonts w:ascii="Sylfaen" w:hAnsi="Sylfaen" w:cs="Sylfaen"/>
          <w:sz w:val="20"/>
          <w:szCs w:val="20"/>
        </w:rPr>
        <w:t>րդ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հոդվածի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1-</w:t>
      </w:r>
      <w:r w:rsidR="007367D4" w:rsidRPr="002528F7">
        <w:rPr>
          <w:rFonts w:ascii="Sylfaen" w:hAnsi="Sylfaen" w:cs="Sylfaen"/>
          <w:sz w:val="20"/>
          <w:szCs w:val="20"/>
        </w:rPr>
        <w:t>ին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մասի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6-</w:t>
      </w:r>
      <w:r w:rsidR="007367D4" w:rsidRPr="002528F7">
        <w:rPr>
          <w:rFonts w:ascii="Sylfaen" w:hAnsi="Sylfaen" w:cs="Sylfaen"/>
          <w:sz w:val="20"/>
          <w:szCs w:val="20"/>
        </w:rPr>
        <w:t>րդ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կետով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նախատեսված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ցուցակում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ներառվելը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="007367D4" w:rsidRPr="002528F7">
        <w:rPr>
          <w:rFonts w:ascii="Sylfaen" w:hAnsi="Sylfaen" w:cs="Sylfaen"/>
          <w:sz w:val="20"/>
          <w:szCs w:val="20"/>
        </w:rPr>
        <w:t>դրանում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գտնվելու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ժամանակահատվածում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="007367D4" w:rsidRPr="002528F7">
        <w:rPr>
          <w:rFonts w:ascii="Sylfaen" w:hAnsi="Sylfaen" w:cs="Sylfaen"/>
          <w:sz w:val="20"/>
          <w:szCs w:val="20"/>
        </w:rPr>
        <w:t>ինքնաբերաբար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հանգեցնում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է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վերջինիս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հետ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փոխկապակցված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անձանց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գնումների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գործընթացին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մասնակցության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իրավունքի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սահմանափակման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>:</w:t>
      </w:r>
      <w:r w:rsidR="007367D4" w:rsidRPr="002528F7">
        <w:rPr>
          <w:rFonts w:ascii="Arial AM" w:hAnsi="Arial AM"/>
          <w:color w:val="000000"/>
          <w:lang w:val="es-ES"/>
        </w:rPr>
        <w:t xml:space="preserve"> </w:t>
      </w:r>
    </w:p>
    <w:p w14:paraId="0A888808" w14:textId="77777777" w:rsidR="00BA3554" w:rsidRPr="002528F7" w:rsidRDefault="00BA3554" w:rsidP="00EF3662">
      <w:pPr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</w:rPr>
        <w:t>Արգելվում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կետով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փոխկապակցված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անձանց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միևնույն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անձանց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կողմից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հիմնադրված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ավելի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հիսուն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տոկոս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միևնույն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անձանց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պատկանող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բաժնեմաս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1B0D9A" w:rsidRPr="002528F7">
        <w:rPr>
          <w:rFonts w:ascii="Arial AM" w:hAnsi="Arial AM"/>
          <w:sz w:val="20"/>
          <w:szCs w:val="20"/>
          <w:lang w:val="es-ES"/>
        </w:rPr>
        <w:t>(</w:t>
      </w:r>
      <w:r w:rsidR="001B0D9A" w:rsidRPr="002528F7">
        <w:rPr>
          <w:rFonts w:ascii="Sylfaen" w:hAnsi="Sylfaen" w:cs="Sylfaen"/>
          <w:sz w:val="20"/>
          <w:szCs w:val="20"/>
        </w:rPr>
        <w:t>փայաբաժին</w:t>
      </w:r>
      <w:r w:rsidR="001B0D9A"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ունեցող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կազմակերպությունների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միաժամանակյա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մասնակցությունը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  <w:szCs w:val="20"/>
        </w:rPr>
        <w:t>սույն</w:t>
      </w:r>
      <w:r w:rsidR="00EB487B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28726A" w:rsidRPr="002528F7">
        <w:rPr>
          <w:rFonts w:ascii="Sylfaen" w:hAnsi="Sylfaen" w:cs="Sylfaen"/>
          <w:sz w:val="20"/>
          <w:szCs w:val="20"/>
        </w:rPr>
        <w:t>ընթացակարգին</w:t>
      </w:r>
      <w:r w:rsidR="008628EC"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="008628EC" w:rsidRPr="002528F7">
        <w:rPr>
          <w:rFonts w:ascii="Arial AM" w:hAnsi="Arial AM" w:cs="Sylfaen"/>
          <w:sz w:val="20"/>
          <w:szCs w:val="20"/>
          <w:lang w:val="es-ES"/>
        </w:rPr>
        <w:t>(</w:t>
      </w:r>
      <w:r w:rsidR="008628EC" w:rsidRPr="002528F7">
        <w:rPr>
          <w:rFonts w:ascii="Sylfaen" w:hAnsi="Sylfaen" w:cs="Sylfaen"/>
          <w:sz w:val="20"/>
          <w:szCs w:val="20"/>
        </w:rPr>
        <w:t>միևնույն</w:t>
      </w:r>
      <w:r w:rsidR="008628EC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8628EC" w:rsidRPr="002528F7">
        <w:rPr>
          <w:rFonts w:ascii="Sylfaen" w:hAnsi="Sylfaen" w:cs="Sylfaen"/>
          <w:sz w:val="20"/>
          <w:szCs w:val="20"/>
        </w:rPr>
        <w:t>չափաբաժնին</w:t>
      </w:r>
      <w:r w:rsidR="008628EC" w:rsidRPr="002528F7">
        <w:rPr>
          <w:rFonts w:ascii="Arial AM" w:hAnsi="Arial AM" w:cs="Sylfaen"/>
          <w:sz w:val="20"/>
          <w:szCs w:val="20"/>
          <w:lang w:val="es-ES"/>
        </w:rPr>
        <w:t>),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բացառությամբ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պետության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համայնքների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կողմից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հիմնադրված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կազմակերպությունների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</w:rPr>
        <w:t>համատեղ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գործունեության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կարգով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Arial AM" w:hAnsi="Arial AM" w:cs="Times Armenian"/>
          <w:sz w:val="20"/>
          <w:lang w:val="af-ZA"/>
        </w:rPr>
        <w:t>(</w:t>
      </w:r>
      <w:r w:rsidRPr="002528F7">
        <w:rPr>
          <w:rFonts w:ascii="Sylfaen" w:hAnsi="Sylfaen" w:cs="Sylfaen"/>
          <w:sz w:val="20"/>
        </w:rPr>
        <w:t>կոնսորցիումով</w:t>
      </w:r>
      <w:r w:rsidRPr="002528F7">
        <w:rPr>
          <w:rFonts w:ascii="Arial AM" w:hAnsi="Arial AM" w:cs="Times Armenia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</w:rPr>
        <w:t>գնումների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գործընթացին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մասնակցության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դեպքերի</w:t>
      </w:r>
      <w:r w:rsidRPr="002528F7">
        <w:rPr>
          <w:rFonts w:ascii="Arial AM" w:hAnsi="Arial AM" w:cs="Sylfaen"/>
          <w:sz w:val="20"/>
          <w:szCs w:val="20"/>
          <w:lang w:val="es-ES"/>
        </w:rPr>
        <w:t>:</w:t>
      </w:r>
    </w:p>
    <w:p w14:paraId="32D755BA" w14:textId="77777777" w:rsidR="00D5674E" w:rsidRPr="002528F7" w:rsidRDefault="009F18D0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</w:rPr>
        <w:t>Կարգի</w:t>
      </w:r>
      <w:r w:rsidRPr="002528F7">
        <w:rPr>
          <w:rFonts w:ascii="Arial AM" w:hAnsi="Arial AM"/>
          <w:sz w:val="20"/>
          <w:szCs w:val="20"/>
          <w:lang w:val="es-ES"/>
        </w:rPr>
        <w:t xml:space="preserve"> 119-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  <w:szCs w:val="20"/>
        </w:rPr>
        <w:t>կետի</w:t>
      </w:r>
      <w:r w:rsidR="00EB487B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D5674E" w:rsidRPr="002528F7">
        <w:rPr>
          <w:rFonts w:ascii="Sylfaen" w:hAnsi="Sylfaen" w:cs="Sylfaen"/>
          <w:sz w:val="20"/>
          <w:szCs w:val="20"/>
          <w:lang w:val="hy-AM"/>
        </w:rPr>
        <w:t>իմաստով</w:t>
      </w:r>
      <w:r w:rsidR="00D5674E" w:rsidRPr="002528F7">
        <w:rPr>
          <w:rFonts w:ascii="Arial AM" w:hAnsi="Arial AM"/>
          <w:sz w:val="20"/>
          <w:szCs w:val="20"/>
          <w:lang w:val="hy-AM"/>
        </w:rPr>
        <w:t>`</w:t>
      </w:r>
    </w:p>
    <w:p w14:paraId="0A008A9A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1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ֆիզիկական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անձինք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համարվում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փոխկապակցված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միևնույն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ընտանիքի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վարում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ընդհանուր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տնտեսություն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համատեղ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ձեռնարկատիրական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գործունեություն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համաձայնեցված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ելնելով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ընդհանուր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տնտեսական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շահերից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</w:p>
    <w:p w14:paraId="51D1FB1A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ֆիզիկական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իրավաբանական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փոխկապակցված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համաձայնեցված՝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ելնելով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ընդհանուր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տնտեսական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շահերից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ֆիզիկական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ընտանիքի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հանդիսանում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է՝</w:t>
      </w:r>
    </w:p>
    <w:p w14:paraId="7F9B0762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իրավաբանական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բաժնետոմսերի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տոկոսից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ավելին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տնօրինող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մասնակից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79772CDD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չարգելված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իրավաբանական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կանխորոշելու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հնարավորություն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ունեցող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6C011AA3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իրավաբանական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խորհրդի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նախագահ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խորհրդի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նախագահի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տեղակալ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խորհրդի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տնօրեն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տեղակալ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գործառույթներ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իրականացնող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կոլեգիալ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նախագահ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0167BEE7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իրավաբանական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այնպիսի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տնօրենի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անմիջական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ղեկավարության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ներքո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իրավաբանական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կառավարման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մարմինների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որոշումների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կայացման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հարցում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որևէ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ազդեցություն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041355C0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3) </w:t>
      </w:r>
      <w:r w:rsidRPr="002528F7">
        <w:rPr>
          <w:rFonts w:ascii="Sylfaen" w:hAnsi="Sylfaen" w:cs="Sylfaen"/>
          <w:sz w:val="20"/>
          <w:szCs w:val="20"/>
          <w:lang w:val="hy-AM"/>
        </w:rPr>
        <w:t>ֆիզիկական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անձի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կարգավիճակ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չունեցող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մասնակիցները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փոխկապակցված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</w:p>
    <w:p w14:paraId="74CD5235" w14:textId="77777777" w:rsidR="00D5674E" w:rsidRPr="002528F7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քվեարկելու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տիրապետում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մյուսի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ձայնի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բաժնետոմսերի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բաժնեմասերի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փայերի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այսուհետ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բաժնետոմս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ավելի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տոկոսին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մասնակցության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ուժով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անձանց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միջև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կնքված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պայմանագրին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հնարավորություն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կանխորոշել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մյուսի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03D7AE15" w14:textId="77777777" w:rsidR="00D5674E" w:rsidRPr="002528F7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նրանցից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մեկի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ձայնի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բաժնետոմսերի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տոկոսից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ավելիին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տիրապետող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օրենքով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չարգելված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կանխորոշելու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հնարավորություն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ունեցող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մասնակիցը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բաժնետերը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մասնակիցները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բաժնետերերը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նրանց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ընտանիքի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մասնակիցը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ֆիզիկական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ունեն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ուղղակի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անուղղակի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կերպով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տիրապետել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այդ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թվում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առուվաճառքի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հավատարմագրային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կառավարման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համատեղ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գործունեության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պայմանագրերի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հանձնարարականի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գործարքների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հիման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վրա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մյուսի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ձայնի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բաժնետոմսերի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տոկոսից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ավելիին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ունեն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չարգելված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վերջինիս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կանխորոշելու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հնարավորություն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043E025F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նրանցից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մեկի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որևէ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կառավարման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պարտականություններ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կատարող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անձանց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ինչպես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նրանց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ընտանիքի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անդամներից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որևէ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մեկը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միաժամանակ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հանդիսանում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մյուս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որևէ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կառավարման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պարտականություններ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կատարող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59EDA677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համաձայնեցված՝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ելնելով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ընդհանուր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տնտեսական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շահերից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0D1806AA" w14:textId="07087D82" w:rsidR="00D5674E" w:rsidRPr="002528F7" w:rsidRDefault="00D5674E" w:rsidP="00EF3662">
      <w:pPr>
        <w:ind w:firstLine="284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կետի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իմաստով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ընտանիքի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մայրը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ամուսինը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ամուսնու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ծնողները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տատը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պապը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քույրը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եղբայրը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երեխաները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,</w:t>
      </w:r>
      <w:r w:rsidR="007367D4" w:rsidRPr="002528F7">
        <w:rPr>
          <w:rFonts w:ascii="Sylfaen" w:hAnsi="Sylfaen" w:cs="Sylfaen"/>
          <w:color w:val="000000"/>
          <w:sz w:val="20"/>
          <w:szCs w:val="20"/>
          <w:lang w:val="hy-AM"/>
        </w:rPr>
        <w:t>թոռները</w:t>
      </w:r>
      <w:r w:rsidR="007367D4" w:rsidRPr="002528F7">
        <w:rPr>
          <w:rFonts w:ascii="Arial AM" w:hAnsi="Arial AM"/>
          <w:color w:val="000000"/>
          <w:sz w:val="20"/>
          <w:szCs w:val="20"/>
          <w:lang w:val="hy-AM"/>
        </w:rPr>
        <w:t>,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քրոջ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եղբոր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ամուսինն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երեխաները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6DC45CA8" w14:textId="49BFE75F" w:rsidR="003E093F" w:rsidRPr="002528F7" w:rsidRDefault="00096865" w:rsidP="003E093F">
      <w:pPr>
        <w:ind w:firstLine="567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Fonts w:ascii="Arial AM" w:hAnsi="Arial AM" w:cs="Arial Armenian"/>
          <w:sz w:val="20"/>
          <w:lang w:val="hy-AM"/>
        </w:rPr>
        <w:t>2.</w:t>
      </w:r>
      <w:r w:rsidR="007968A3" w:rsidRPr="002528F7">
        <w:rPr>
          <w:rFonts w:ascii="Arial AM" w:hAnsi="Arial AM" w:cs="Arial Armenian"/>
          <w:sz w:val="20"/>
          <w:lang w:val="hy-AM"/>
        </w:rPr>
        <w:t>4</w:t>
      </w:r>
      <w:r w:rsidR="00773485" w:rsidRPr="002528F7">
        <w:rPr>
          <w:rFonts w:ascii="Arial AM" w:hAnsi="Arial AM" w:cs="Arial Armenia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Մասնակիցը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="003A7A32" w:rsidRPr="002528F7">
        <w:rPr>
          <w:rFonts w:ascii="Sylfaen" w:hAnsi="Sylfaen" w:cs="Sylfaen"/>
          <w:sz w:val="20"/>
          <w:lang w:val="hy-AM"/>
        </w:rPr>
        <w:t>ընտրված</w:t>
      </w:r>
      <w:r w:rsidR="003A7A32" w:rsidRPr="002528F7">
        <w:rPr>
          <w:rFonts w:ascii="Arial AM" w:hAnsi="Arial AM" w:cs="Arial"/>
          <w:sz w:val="20"/>
          <w:lang w:val="hy-AM"/>
        </w:rPr>
        <w:t xml:space="preserve"> </w:t>
      </w:r>
      <w:r w:rsidR="003A7A32" w:rsidRPr="002528F7">
        <w:rPr>
          <w:rFonts w:ascii="Sylfaen" w:hAnsi="Sylfaen" w:cs="Sylfaen"/>
          <w:sz w:val="20"/>
          <w:lang w:val="hy-AM"/>
        </w:rPr>
        <w:t>մասնակից</w:t>
      </w:r>
      <w:r w:rsidR="003A7A32" w:rsidRPr="002528F7">
        <w:rPr>
          <w:rFonts w:ascii="Arial AM" w:hAnsi="Arial AM" w:cs="Arial"/>
          <w:sz w:val="20"/>
          <w:lang w:val="hy-AM"/>
        </w:rPr>
        <w:t xml:space="preserve"> </w:t>
      </w:r>
      <w:r w:rsidR="003A7A32" w:rsidRPr="002528F7">
        <w:rPr>
          <w:rFonts w:ascii="Sylfaen" w:hAnsi="Sylfaen" w:cs="Sylfaen"/>
          <w:sz w:val="20"/>
          <w:lang w:val="hy-AM"/>
        </w:rPr>
        <w:t>ճանաչվելու</w:t>
      </w:r>
      <w:r w:rsidR="003A7A32" w:rsidRPr="002528F7">
        <w:rPr>
          <w:rFonts w:ascii="Arial AM" w:hAnsi="Arial AM" w:cs="Arial"/>
          <w:sz w:val="20"/>
          <w:lang w:val="hy-AM"/>
        </w:rPr>
        <w:t xml:space="preserve"> </w:t>
      </w:r>
      <w:r w:rsidR="003A7A32" w:rsidRPr="002528F7">
        <w:rPr>
          <w:rFonts w:ascii="Sylfaen" w:hAnsi="Sylfaen" w:cs="Sylfaen"/>
          <w:sz w:val="20"/>
          <w:lang w:val="hy-AM"/>
        </w:rPr>
        <w:t>դեպքում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որակավորման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ապահովում՝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հրավերով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կարգով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չափով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21237C04" w14:textId="77777777" w:rsidR="000A6B75" w:rsidRPr="002528F7" w:rsidRDefault="000A6B75" w:rsidP="00EF3662">
      <w:pPr>
        <w:pStyle w:val="norm"/>
        <w:spacing w:line="240" w:lineRule="auto"/>
        <w:ind w:firstLine="540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Arial AM" w:hAnsi="Arial AM" w:cs="Sylfaen"/>
          <w:sz w:val="20"/>
          <w:szCs w:val="24"/>
          <w:lang w:val="hy-AM" w:eastAsia="en-US"/>
        </w:rPr>
        <w:t>2.</w:t>
      </w:r>
      <w:r w:rsidR="00E6597C" w:rsidRPr="002528F7">
        <w:rPr>
          <w:rFonts w:ascii="Arial AM" w:hAnsi="Arial AM" w:cs="Sylfaen"/>
          <w:sz w:val="20"/>
          <w:szCs w:val="24"/>
          <w:lang w:val="hy-AM" w:eastAsia="en-US"/>
        </w:rPr>
        <w:t xml:space="preserve">5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ընթացակարգի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շրջանակում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կնքվելիք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պայմանագիրը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կարող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af-ZA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իրականացվել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96127" w:rsidRPr="002528F7">
        <w:rPr>
          <w:rFonts w:ascii="Sylfaen" w:hAnsi="Sylfaen" w:cs="Sylfaen"/>
          <w:sz w:val="20"/>
          <w:szCs w:val="24"/>
          <w:lang w:val="af-ZA" w:eastAsia="en-US"/>
        </w:rPr>
        <w:t>ենթակապալի</w:t>
      </w:r>
      <w:r w:rsidR="00C961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պայմանագիր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կնքելու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միջոցով։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96127" w:rsidRPr="002528F7">
        <w:rPr>
          <w:rFonts w:ascii="Sylfaen" w:hAnsi="Sylfaen" w:cs="Sylfaen"/>
          <w:sz w:val="20"/>
          <w:szCs w:val="24"/>
          <w:lang w:val="af-ZA" w:eastAsia="en-US"/>
        </w:rPr>
        <w:t>Ենթակապալի</w:t>
      </w:r>
      <w:r w:rsidR="00C961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կողմ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չի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կարող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հանդիսանալ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3A7A32" w:rsidRPr="002528F7">
        <w:rPr>
          <w:rFonts w:ascii="Arial AM" w:hAnsi="Arial AM" w:cs="Sylfaen"/>
          <w:sz w:val="20"/>
          <w:lang w:val="af-ZA"/>
        </w:rPr>
        <w:t>(</w:t>
      </w:r>
      <w:r w:rsidR="003A7A32" w:rsidRPr="002528F7">
        <w:rPr>
          <w:rFonts w:ascii="Sylfaen" w:hAnsi="Sylfaen" w:cs="Sylfaen"/>
          <w:sz w:val="20"/>
        </w:rPr>
        <w:t>միևնույն</w:t>
      </w:r>
      <w:r w:rsidR="003A7A32" w:rsidRPr="002528F7">
        <w:rPr>
          <w:rFonts w:ascii="Arial AM" w:hAnsi="Arial AM" w:cs="Sylfaen"/>
          <w:sz w:val="20"/>
          <w:lang w:val="af-ZA"/>
        </w:rPr>
        <w:t xml:space="preserve"> </w:t>
      </w:r>
      <w:r w:rsidR="003A7A32" w:rsidRPr="002528F7">
        <w:rPr>
          <w:rFonts w:ascii="Sylfaen" w:hAnsi="Sylfaen" w:cs="Sylfaen"/>
          <w:sz w:val="20"/>
        </w:rPr>
        <w:t>չափաբաժնին</w:t>
      </w:r>
      <w:r w:rsidR="003A7A32"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  <w:szCs w:val="24"/>
          <w:lang w:eastAsia="en-US"/>
        </w:rPr>
        <w:t>մասնակցելու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նպատակով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հայտ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ներկայացրած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: </w:t>
      </w:r>
    </w:p>
    <w:p w14:paraId="695956FB" w14:textId="77777777" w:rsidR="000A6B75" w:rsidRPr="002528F7" w:rsidRDefault="000A6B75" w:rsidP="00EF3662">
      <w:pPr>
        <w:pStyle w:val="23"/>
        <w:spacing w:line="240" w:lineRule="auto"/>
        <w:rPr>
          <w:rFonts w:ascii="Arial AM" w:hAnsi="Arial AM" w:cs="Sylfaen"/>
          <w:szCs w:val="24"/>
        </w:rPr>
      </w:pPr>
      <w:r w:rsidRPr="002528F7">
        <w:rPr>
          <w:rFonts w:ascii="Arial AM" w:hAnsi="Arial AM" w:cs="Sylfaen"/>
          <w:szCs w:val="24"/>
        </w:rPr>
        <w:t xml:space="preserve"> 2</w:t>
      </w:r>
      <w:r w:rsidRPr="002528F7">
        <w:rPr>
          <w:rFonts w:ascii="Arial AM" w:hAnsi="Arial AM" w:cs="Sylfaen"/>
          <w:szCs w:val="24"/>
          <w:lang w:val="hy-AM"/>
        </w:rPr>
        <w:t>.</w:t>
      </w:r>
      <w:r w:rsidR="00E6597C" w:rsidRPr="002528F7">
        <w:rPr>
          <w:rFonts w:ascii="Arial AM" w:hAnsi="Arial AM" w:cs="Sylfaen"/>
          <w:szCs w:val="24"/>
        </w:rPr>
        <w:t xml:space="preserve">6 </w:t>
      </w:r>
      <w:r w:rsidRPr="002528F7">
        <w:rPr>
          <w:rFonts w:ascii="Sylfaen" w:hAnsi="Sylfaen" w:cs="Sylfaen"/>
          <w:szCs w:val="24"/>
          <w:lang w:val="ru-RU"/>
        </w:rPr>
        <w:t>Մասնակիցները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կարող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են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սույն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ընթացակարգին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մասնակցել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համատեղ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գործունեության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կարգով</w:t>
      </w:r>
      <w:r w:rsidRPr="002528F7">
        <w:rPr>
          <w:rFonts w:ascii="Arial AM" w:hAnsi="Arial AM" w:cs="Sylfaen"/>
          <w:szCs w:val="24"/>
        </w:rPr>
        <w:t xml:space="preserve"> (</w:t>
      </w:r>
      <w:r w:rsidRPr="002528F7">
        <w:rPr>
          <w:rFonts w:ascii="Sylfaen" w:hAnsi="Sylfaen" w:cs="Sylfaen"/>
          <w:szCs w:val="24"/>
          <w:lang w:val="ru-RU"/>
        </w:rPr>
        <w:t>կոնսորցիումով</w:t>
      </w:r>
      <w:r w:rsidRPr="002528F7">
        <w:rPr>
          <w:rFonts w:ascii="Arial AM" w:hAnsi="Arial AM" w:cs="Sylfaen"/>
          <w:szCs w:val="24"/>
        </w:rPr>
        <w:t>)</w:t>
      </w:r>
      <w:r w:rsidRPr="002528F7">
        <w:rPr>
          <w:rFonts w:ascii="Tahoma" w:hAnsi="Tahoma" w:cs="Tahoma"/>
          <w:szCs w:val="24"/>
          <w:lang w:val="ru-RU"/>
        </w:rPr>
        <w:t>։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Նման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դեպքում</w:t>
      </w:r>
      <w:r w:rsidRPr="002528F7">
        <w:rPr>
          <w:rFonts w:ascii="Arial AM" w:hAnsi="Arial AM" w:cs="Sylfaen"/>
          <w:szCs w:val="24"/>
        </w:rPr>
        <w:t>`</w:t>
      </w:r>
    </w:p>
    <w:p w14:paraId="236AB77F" w14:textId="77777777" w:rsidR="000A6B75" w:rsidRPr="002528F7" w:rsidRDefault="00E6597C" w:rsidP="00EF3662">
      <w:pPr>
        <w:pStyle w:val="23"/>
        <w:spacing w:line="240" w:lineRule="auto"/>
        <w:rPr>
          <w:rFonts w:ascii="Arial AM" w:hAnsi="Arial AM" w:cs="Sylfaen"/>
          <w:szCs w:val="24"/>
        </w:rPr>
      </w:pPr>
      <w:r w:rsidRPr="002528F7">
        <w:rPr>
          <w:rFonts w:ascii="Arial AM" w:hAnsi="Arial AM" w:cs="Sylfaen"/>
          <w:szCs w:val="24"/>
        </w:rPr>
        <w:t>1</w:t>
      </w:r>
      <w:r w:rsidR="000A6B75" w:rsidRPr="002528F7">
        <w:rPr>
          <w:rFonts w:ascii="Arial AM" w:hAnsi="Arial AM" w:cs="Sylfaen"/>
          <w:szCs w:val="24"/>
        </w:rPr>
        <w:t xml:space="preserve">) </w:t>
      </w:r>
      <w:r w:rsidR="000A6B75" w:rsidRPr="002528F7">
        <w:rPr>
          <w:rFonts w:ascii="Sylfaen" w:hAnsi="Sylfaen" w:cs="Sylfaen"/>
          <w:szCs w:val="24"/>
          <w:lang w:val="ru-RU"/>
        </w:rPr>
        <w:t>համատեղ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գործունեության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պայմանագրի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կողմերից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որևէ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մեկը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չի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կարող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նույն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ընթացակարգին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3A7A32" w:rsidRPr="002528F7">
        <w:rPr>
          <w:rFonts w:ascii="Arial AM" w:hAnsi="Arial AM" w:cs="Sylfaen"/>
        </w:rPr>
        <w:t>(</w:t>
      </w:r>
      <w:r w:rsidR="003A7A32" w:rsidRPr="002528F7">
        <w:rPr>
          <w:rFonts w:ascii="Sylfaen" w:hAnsi="Sylfaen" w:cs="Sylfaen"/>
          <w:lang w:val="en-US"/>
        </w:rPr>
        <w:t>միևնույն</w:t>
      </w:r>
      <w:r w:rsidR="003A7A32" w:rsidRPr="002528F7">
        <w:rPr>
          <w:rFonts w:ascii="Arial AM" w:hAnsi="Arial AM" w:cs="Sylfaen"/>
        </w:rPr>
        <w:t xml:space="preserve"> </w:t>
      </w:r>
      <w:r w:rsidR="003A7A32" w:rsidRPr="002528F7">
        <w:rPr>
          <w:rFonts w:ascii="Sylfaen" w:hAnsi="Sylfaen" w:cs="Sylfaen"/>
          <w:lang w:val="en-US"/>
        </w:rPr>
        <w:t>չափաբաժնին</w:t>
      </w:r>
      <w:r w:rsidR="003A7A32" w:rsidRPr="002528F7">
        <w:rPr>
          <w:rFonts w:ascii="Arial AM" w:hAnsi="Arial AM" w:cs="Sylfaen"/>
        </w:rPr>
        <w:t xml:space="preserve">) </w:t>
      </w:r>
      <w:r w:rsidR="000A6B75" w:rsidRPr="002528F7">
        <w:rPr>
          <w:rFonts w:ascii="Sylfaen" w:hAnsi="Sylfaen" w:cs="Sylfaen"/>
          <w:szCs w:val="24"/>
          <w:lang w:val="ru-RU"/>
        </w:rPr>
        <w:t>ներկայացնել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առանձին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հայտ</w:t>
      </w:r>
      <w:r w:rsidR="000A6B75" w:rsidRPr="002528F7">
        <w:rPr>
          <w:rFonts w:ascii="Arial AM" w:hAnsi="Arial AM" w:cs="Sylfaen"/>
          <w:szCs w:val="24"/>
        </w:rPr>
        <w:t xml:space="preserve">: </w:t>
      </w:r>
      <w:r w:rsidR="000A6B75" w:rsidRPr="002528F7">
        <w:rPr>
          <w:rFonts w:ascii="Sylfaen" w:hAnsi="Sylfaen" w:cs="Sylfaen"/>
          <w:szCs w:val="24"/>
          <w:lang w:val="ru-RU"/>
        </w:rPr>
        <w:t>Սույն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պարբերության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պահանջի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չպահպանման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դեպքում</w:t>
      </w:r>
      <w:r w:rsidR="000A6B75" w:rsidRPr="002528F7">
        <w:rPr>
          <w:rFonts w:ascii="Arial AM" w:hAnsi="Arial AM" w:cs="Sylfaen"/>
          <w:szCs w:val="24"/>
        </w:rPr>
        <w:t xml:space="preserve">` </w:t>
      </w:r>
      <w:r w:rsidR="000A6B75" w:rsidRPr="002528F7">
        <w:rPr>
          <w:rFonts w:ascii="Sylfaen" w:hAnsi="Sylfaen" w:cs="Sylfaen"/>
          <w:szCs w:val="24"/>
          <w:lang w:val="ru-RU"/>
        </w:rPr>
        <w:t>հայտերի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բացման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նիստում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մերժվում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են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ինչպես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համատեղ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գործունեության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կարգով</w:t>
      </w:r>
      <w:r w:rsidR="000A6B75" w:rsidRPr="002528F7">
        <w:rPr>
          <w:rFonts w:ascii="Arial AM" w:hAnsi="Arial AM" w:cs="Sylfaen"/>
          <w:szCs w:val="24"/>
        </w:rPr>
        <w:t xml:space="preserve">, </w:t>
      </w:r>
      <w:r w:rsidR="000A6B75" w:rsidRPr="002528F7">
        <w:rPr>
          <w:rFonts w:ascii="Sylfaen" w:hAnsi="Sylfaen" w:cs="Sylfaen"/>
          <w:szCs w:val="24"/>
          <w:lang w:val="ru-RU"/>
        </w:rPr>
        <w:t>այնպես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էլ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առանձին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ներկայացված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հայտերը</w:t>
      </w:r>
      <w:r w:rsidR="000A6B75" w:rsidRPr="002528F7">
        <w:rPr>
          <w:rFonts w:ascii="Arial AM" w:hAnsi="Arial AM" w:cs="Sylfaen"/>
          <w:szCs w:val="24"/>
        </w:rPr>
        <w:t>.</w:t>
      </w:r>
    </w:p>
    <w:p w14:paraId="500E5495" w14:textId="77777777" w:rsidR="000A6B75" w:rsidRPr="002528F7" w:rsidRDefault="00E6597C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Arial AM" w:hAnsi="Arial AM" w:cs="Sylfaen"/>
          <w:szCs w:val="24"/>
        </w:rPr>
        <w:t>2</w:t>
      </w:r>
      <w:r w:rsidR="000A6B75" w:rsidRPr="002528F7">
        <w:rPr>
          <w:rFonts w:ascii="Arial AM" w:hAnsi="Arial AM" w:cs="Sylfaen"/>
          <w:szCs w:val="24"/>
        </w:rPr>
        <w:t xml:space="preserve">) </w:t>
      </w:r>
      <w:r w:rsidR="000A6B75" w:rsidRPr="002528F7">
        <w:rPr>
          <w:rFonts w:ascii="Sylfaen" w:hAnsi="Sylfaen" w:cs="Sylfaen"/>
          <w:szCs w:val="24"/>
        </w:rPr>
        <w:t>Մ</w:t>
      </w:r>
      <w:r w:rsidR="000A6B75" w:rsidRPr="002528F7">
        <w:rPr>
          <w:rFonts w:ascii="Sylfaen" w:hAnsi="Sylfaen" w:cs="Sylfaen"/>
          <w:szCs w:val="24"/>
          <w:lang w:val="ru-RU"/>
        </w:rPr>
        <w:t>ասնակիցները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կրում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են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համատեղ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և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համապարտ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պատասխանատվություն</w:t>
      </w:r>
      <w:r w:rsidR="000A6B75" w:rsidRPr="002528F7">
        <w:rPr>
          <w:rFonts w:ascii="Arial AM" w:hAnsi="Arial AM" w:cs="Sylfaen"/>
          <w:szCs w:val="24"/>
        </w:rPr>
        <w:t>:</w:t>
      </w:r>
      <w:r w:rsidR="000A6B75" w:rsidRPr="002528F7">
        <w:rPr>
          <w:rFonts w:ascii="Arial AM" w:hAnsi="Arial AM" w:cs="Sylfaen"/>
          <w:szCs w:val="24"/>
          <w:lang w:val="hy-AM"/>
        </w:rPr>
        <w:t xml:space="preserve"> </w:t>
      </w:r>
      <w:r w:rsidR="000A6B75" w:rsidRPr="002528F7">
        <w:rPr>
          <w:rFonts w:ascii="Sylfaen" w:hAnsi="Sylfaen" w:cs="Sylfaen"/>
          <w:szCs w:val="24"/>
        </w:rPr>
        <w:t>Ընդ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</w:rPr>
        <w:t>որում</w:t>
      </w:r>
      <w:r w:rsidR="000A6B75" w:rsidRPr="002528F7">
        <w:rPr>
          <w:rFonts w:ascii="Arial AM" w:hAnsi="Arial AM" w:cs="Sylfaen"/>
          <w:szCs w:val="24"/>
        </w:rPr>
        <w:t>,</w:t>
      </w:r>
      <w:r w:rsidR="000A6B75" w:rsidRPr="002528F7">
        <w:rPr>
          <w:rFonts w:ascii="Arial AM" w:hAnsi="Arial AM" w:cs="Sylfaen"/>
          <w:szCs w:val="24"/>
          <w:lang w:val="hy-AM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կոնսորցիումի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անդամի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կոնսորցիումից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դուրս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գալու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դեպքում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կոնսորցիումի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հետ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AE4008" w:rsidRPr="002528F7">
        <w:rPr>
          <w:rFonts w:ascii="Sylfaen" w:hAnsi="Sylfaen" w:cs="Sylfaen"/>
          <w:szCs w:val="24"/>
          <w:lang w:val="en-US"/>
        </w:rPr>
        <w:t>պ</w:t>
      </w:r>
      <w:r w:rsidR="000A6B75" w:rsidRPr="002528F7">
        <w:rPr>
          <w:rFonts w:ascii="Sylfaen" w:hAnsi="Sylfaen" w:cs="Sylfaen"/>
          <w:szCs w:val="24"/>
          <w:lang w:val="ru-RU"/>
        </w:rPr>
        <w:t>ատվիրատուի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կնքած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պայմանագիրը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միակողմանիորեն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լուծվում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է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և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կոնսորցիումի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անդամների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նկատմամբ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կիրառվում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են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պայմանագրով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նախատեսված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պատասխանատվության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միջոցները</w:t>
      </w:r>
      <w:r w:rsidR="000A6B75" w:rsidRPr="002528F7">
        <w:rPr>
          <w:rFonts w:ascii="Arial AM" w:hAnsi="Arial AM" w:cs="Sylfaen"/>
          <w:szCs w:val="24"/>
          <w:lang w:val="hy-AM"/>
        </w:rPr>
        <w:t>:</w:t>
      </w:r>
    </w:p>
    <w:p w14:paraId="50CFC2FA" w14:textId="77777777" w:rsidR="00096865" w:rsidRPr="002528F7" w:rsidRDefault="00096865" w:rsidP="00EF3662">
      <w:pPr>
        <w:ind w:firstLine="567"/>
        <w:jc w:val="both"/>
        <w:rPr>
          <w:rFonts w:ascii="Arial AM" w:hAnsi="Arial AM"/>
          <w:b/>
          <w:sz w:val="20"/>
          <w:lang w:val="af-ZA"/>
        </w:rPr>
      </w:pPr>
    </w:p>
    <w:p w14:paraId="55932B5C" w14:textId="77777777" w:rsidR="00096865" w:rsidRPr="002528F7" w:rsidRDefault="002B32D6" w:rsidP="00EF3662">
      <w:pPr>
        <w:jc w:val="center"/>
        <w:rPr>
          <w:rFonts w:ascii="Arial AM" w:hAnsi="Arial AM" w:cs="Arial"/>
          <w:b/>
          <w:sz w:val="20"/>
          <w:lang w:val="af-ZA"/>
        </w:rPr>
      </w:pPr>
      <w:r w:rsidRPr="002528F7">
        <w:rPr>
          <w:rFonts w:ascii="Arial AM" w:hAnsi="Arial AM"/>
          <w:b/>
          <w:sz w:val="20"/>
          <w:lang w:val="af-ZA"/>
        </w:rPr>
        <w:t xml:space="preserve">3.  </w:t>
      </w:r>
      <w:proofErr w:type="gramStart"/>
      <w:r w:rsidRPr="002528F7">
        <w:rPr>
          <w:rFonts w:ascii="Sylfaen" w:hAnsi="Sylfaen" w:cs="Sylfaen"/>
          <w:b/>
          <w:sz w:val="20"/>
        </w:rPr>
        <w:t>ՀՐԱՎԵՐԻ</w:t>
      </w:r>
      <w:r w:rsidRPr="002528F7">
        <w:rPr>
          <w:rFonts w:ascii="Arial AM" w:hAnsi="Arial AM" w:cs="Arial"/>
          <w:b/>
          <w:sz w:val="20"/>
          <w:lang w:val="af-ZA"/>
        </w:rPr>
        <w:t xml:space="preserve">  </w:t>
      </w:r>
      <w:r w:rsidRPr="002528F7">
        <w:rPr>
          <w:rFonts w:ascii="Sylfaen" w:hAnsi="Sylfaen" w:cs="Sylfaen"/>
          <w:b/>
          <w:sz w:val="20"/>
        </w:rPr>
        <w:t>ՊԱՐԶԱԲԱՆՈՒՄԸ</w:t>
      </w:r>
      <w:proofErr w:type="gramEnd"/>
      <w:r w:rsidRPr="002528F7">
        <w:rPr>
          <w:rFonts w:ascii="Arial AM" w:hAnsi="Arial AM" w:cs="Arial"/>
          <w:b/>
          <w:sz w:val="20"/>
          <w:lang w:val="af-ZA"/>
        </w:rPr>
        <w:t xml:space="preserve">  </w:t>
      </w:r>
      <w:r w:rsidRPr="002528F7">
        <w:rPr>
          <w:rFonts w:ascii="Sylfaen" w:hAnsi="Sylfaen" w:cs="Sylfaen"/>
          <w:b/>
          <w:sz w:val="20"/>
        </w:rPr>
        <w:t>ԵՎ</w:t>
      </w:r>
      <w:r w:rsidRPr="002528F7">
        <w:rPr>
          <w:rFonts w:ascii="Arial AM" w:hAnsi="Arial AM" w:cs="Arial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</w:rPr>
        <w:t>ՀՐԱՎԵՐՈՒՄ</w:t>
      </w:r>
      <w:r w:rsidRPr="002528F7">
        <w:rPr>
          <w:rFonts w:ascii="Arial AM" w:hAnsi="Arial AM" w:cs="Arial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</w:rPr>
        <w:t>ՓՈՓՈԽՈՒԹՅՈՒՆ</w:t>
      </w:r>
      <w:r w:rsidRPr="002528F7">
        <w:rPr>
          <w:rFonts w:ascii="Arial AM" w:hAnsi="Arial AM" w:cs="Arial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</w:rPr>
        <w:t>ԿԱՏԱՐԵԼՈՒ</w:t>
      </w:r>
      <w:r w:rsidRPr="002528F7">
        <w:rPr>
          <w:rFonts w:ascii="Arial AM" w:hAnsi="Arial AM" w:cs="Arial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</w:rPr>
        <w:t>ԿԱՐԳԸ</w:t>
      </w:r>
      <w:r w:rsidRPr="002528F7">
        <w:rPr>
          <w:rFonts w:ascii="Arial AM" w:hAnsi="Arial AM" w:cs="Arial"/>
          <w:b/>
          <w:sz w:val="20"/>
          <w:lang w:val="af-ZA"/>
        </w:rPr>
        <w:t xml:space="preserve"> </w:t>
      </w:r>
    </w:p>
    <w:p w14:paraId="09F34C88" w14:textId="77777777" w:rsidR="00096865" w:rsidRPr="002528F7" w:rsidRDefault="00096865" w:rsidP="00EF3662">
      <w:pPr>
        <w:jc w:val="center"/>
        <w:rPr>
          <w:rFonts w:ascii="Arial AM" w:hAnsi="Arial AM"/>
          <w:b/>
          <w:sz w:val="20"/>
          <w:lang w:val="af-ZA"/>
        </w:rPr>
      </w:pPr>
    </w:p>
    <w:p w14:paraId="55CBA44B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lastRenderedPageBreak/>
        <w:t xml:space="preserve">3.1 </w:t>
      </w:r>
      <w:r w:rsidRPr="002528F7">
        <w:rPr>
          <w:rFonts w:ascii="Sylfaen" w:hAnsi="Sylfaen" w:cs="Sylfaen"/>
          <w:sz w:val="20"/>
        </w:rPr>
        <w:t>Օրենքի</w:t>
      </w:r>
      <w:r w:rsidRPr="002528F7">
        <w:rPr>
          <w:rFonts w:ascii="Arial AM" w:hAnsi="Arial AM" w:cs="Arial"/>
          <w:sz w:val="20"/>
          <w:lang w:val="af-ZA"/>
        </w:rPr>
        <w:t xml:space="preserve"> 2</w:t>
      </w:r>
      <w:r w:rsidR="00525BD2" w:rsidRPr="002528F7">
        <w:rPr>
          <w:rFonts w:ascii="Arial AM" w:hAnsi="Arial AM" w:cs="Arial"/>
          <w:sz w:val="20"/>
          <w:lang w:val="af-ZA"/>
        </w:rPr>
        <w:t>9</w:t>
      </w:r>
      <w:r w:rsidRPr="002528F7">
        <w:rPr>
          <w:rFonts w:ascii="Arial AM" w:hAnsi="Arial AM" w:cs="Arial"/>
          <w:sz w:val="20"/>
          <w:lang w:val="af-ZA"/>
        </w:rPr>
        <w:t>-</w:t>
      </w:r>
      <w:r w:rsidRPr="002528F7">
        <w:rPr>
          <w:rFonts w:ascii="Sylfaen" w:hAnsi="Sylfaen" w:cs="Sylfaen"/>
          <w:sz w:val="20"/>
        </w:rPr>
        <w:t>րդ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հոդվածի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համաձայն</w:t>
      </w:r>
      <w:r w:rsidRPr="002528F7">
        <w:rPr>
          <w:rFonts w:ascii="Arial AM" w:hAnsi="Arial AM" w:cs="Arial"/>
          <w:sz w:val="20"/>
          <w:lang w:val="af-ZA"/>
        </w:rPr>
        <w:t xml:space="preserve">` </w:t>
      </w:r>
      <w:r w:rsidR="00051B7F" w:rsidRPr="002528F7">
        <w:rPr>
          <w:rFonts w:ascii="Sylfaen" w:hAnsi="Sylfaen" w:cs="Sylfaen"/>
          <w:sz w:val="20"/>
        </w:rPr>
        <w:t>մ</w:t>
      </w:r>
      <w:r w:rsidRPr="002528F7">
        <w:rPr>
          <w:rFonts w:ascii="Sylfaen" w:hAnsi="Sylfaen" w:cs="Sylfaen"/>
          <w:sz w:val="20"/>
        </w:rPr>
        <w:t>ասնակիցն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իրավունք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ունի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="00AE4008" w:rsidRPr="002528F7">
        <w:rPr>
          <w:rFonts w:ascii="Sylfaen" w:hAnsi="Sylfaen" w:cs="Sylfaen"/>
          <w:sz w:val="20"/>
        </w:rPr>
        <w:t>պ</w:t>
      </w:r>
      <w:r w:rsidRPr="002528F7">
        <w:rPr>
          <w:rFonts w:ascii="Sylfaen" w:hAnsi="Sylfaen" w:cs="Sylfaen"/>
          <w:sz w:val="20"/>
        </w:rPr>
        <w:t>ատվիրատուից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պահանջել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հրավերի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պարզաբանում</w:t>
      </w:r>
      <w:r w:rsidR="004D5671" w:rsidRPr="002528F7">
        <w:rPr>
          <w:rFonts w:ascii="Tahoma" w:hAnsi="Tahoma" w:cs="Tahoma"/>
          <w:sz w:val="20"/>
        </w:rPr>
        <w:t>։</w:t>
      </w:r>
    </w:p>
    <w:p w14:paraId="006AB581" w14:textId="6F574772" w:rsidR="00096865" w:rsidRPr="002528F7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Sylfaen" w:hAnsi="Sylfaen" w:cs="Sylfaen"/>
          <w:sz w:val="20"/>
        </w:rPr>
        <w:t>Մասնակիցն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իրավունք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ունի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հայտերի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ներկայացման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վերջնաժամկետը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լրանալուց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առնվազն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հինգ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օրացուցային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օր</w:t>
      </w:r>
      <w:r w:rsidR="002B5F87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առաջ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="00B61894" w:rsidRPr="002528F7">
        <w:rPr>
          <w:rFonts w:ascii="Sylfaen" w:hAnsi="Sylfaen" w:cs="Sylfaen"/>
          <w:sz w:val="20"/>
          <w:lang w:val="af-ZA"/>
        </w:rPr>
        <w:t>գրավոր</w:t>
      </w:r>
      <w:r w:rsidR="00B61894" w:rsidRPr="002528F7">
        <w:rPr>
          <w:rFonts w:ascii="Arial AM" w:hAnsi="Arial AM" w:cs="Arial"/>
          <w:sz w:val="20"/>
          <w:lang w:val="af-ZA"/>
        </w:rPr>
        <w:t xml:space="preserve"> </w:t>
      </w:r>
      <w:r w:rsidR="000946A3" w:rsidRPr="002528F7">
        <w:rPr>
          <w:rFonts w:ascii="Sylfaen" w:hAnsi="Sylfaen" w:cs="Sylfaen"/>
          <w:sz w:val="20"/>
        </w:rPr>
        <w:t>հանձնաժողովից</w:t>
      </w:r>
      <w:r w:rsidR="000946A3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պահանջելու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հրավերի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պարզաբանում</w:t>
      </w:r>
      <w:r w:rsidR="004D5671" w:rsidRPr="002528F7">
        <w:rPr>
          <w:rFonts w:ascii="Tahoma" w:hAnsi="Tahoma" w:cs="Tahoma"/>
          <w:sz w:val="20"/>
        </w:rPr>
        <w:t>։</w:t>
      </w:r>
      <w:r w:rsidRPr="002528F7">
        <w:rPr>
          <w:rFonts w:ascii="Arial AM" w:hAnsi="Arial AM"/>
          <w:sz w:val="20"/>
          <w:lang w:val="af-ZA"/>
        </w:rPr>
        <w:t xml:space="preserve"> </w:t>
      </w:r>
      <w:r w:rsidR="000946A3" w:rsidRPr="002528F7">
        <w:rPr>
          <w:rFonts w:ascii="Sylfaen" w:hAnsi="Sylfaen" w:cs="Sylfaen"/>
          <w:sz w:val="20"/>
        </w:rPr>
        <w:t>Հանձնաժողովը</w:t>
      </w:r>
      <w:r w:rsidR="000946A3" w:rsidRPr="002528F7">
        <w:rPr>
          <w:rFonts w:ascii="Arial AM" w:hAnsi="Arial AM"/>
          <w:sz w:val="20"/>
          <w:lang w:val="af-ZA"/>
        </w:rPr>
        <w:t xml:space="preserve"> </w:t>
      </w:r>
      <w:r w:rsidR="000946A3" w:rsidRPr="002528F7">
        <w:rPr>
          <w:rFonts w:ascii="Sylfaen" w:hAnsi="Sylfaen" w:cs="Sylfaen"/>
          <w:sz w:val="20"/>
        </w:rPr>
        <w:t>հարցումը</w:t>
      </w:r>
      <w:r w:rsidR="000946A3"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կատարած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="000946A3" w:rsidRPr="002528F7">
        <w:rPr>
          <w:rFonts w:ascii="Sylfaen" w:hAnsi="Sylfaen" w:cs="Sylfaen"/>
          <w:sz w:val="20"/>
        </w:rPr>
        <w:t>մասնակցին</w:t>
      </w:r>
      <w:r w:rsidR="000946A3"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պարզաբանումը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տրամադրում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="00A93710" w:rsidRPr="002528F7">
        <w:rPr>
          <w:rFonts w:ascii="Arial AM" w:hAnsi="Arial AM" w:cs="Sylfaen"/>
          <w:sz w:val="20"/>
          <w:lang w:val="af-ZA"/>
        </w:rPr>
        <w:t xml:space="preserve"> </w:t>
      </w:r>
      <w:r w:rsidR="00B61894" w:rsidRPr="002528F7">
        <w:rPr>
          <w:rFonts w:ascii="Sylfaen" w:hAnsi="Sylfaen" w:cs="Sylfaen"/>
          <w:sz w:val="20"/>
          <w:lang w:val="af-ZA"/>
        </w:rPr>
        <w:t>գրավոր</w:t>
      </w:r>
      <w:r w:rsidR="00B61894" w:rsidRPr="002528F7" w:rsidDel="00B61894">
        <w:rPr>
          <w:rFonts w:ascii="Arial AM" w:hAnsi="Arial AM" w:cs="Sylfaen"/>
          <w:sz w:val="20"/>
          <w:lang w:val="af-ZA"/>
        </w:rPr>
        <w:t xml:space="preserve"> </w:t>
      </w:r>
      <w:r w:rsidR="00926875" w:rsidRPr="002528F7">
        <w:rPr>
          <w:rFonts w:ascii="Arial AM" w:hAnsi="Arial AM" w:cs="Sylfae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հարցում</w:t>
      </w:r>
      <w:r w:rsidR="000946A3" w:rsidRPr="002528F7">
        <w:rPr>
          <w:rFonts w:ascii="Sylfaen" w:hAnsi="Sylfaen" w:cs="Sylfaen"/>
          <w:sz w:val="20"/>
        </w:rPr>
        <w:t>ը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ստանալու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օրվան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հաջորդող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եր</w:t>
      </w:r>
      <w:r w:rsidR="00A93710" w:rsidRPr="002528F7">
        <w:rPr>
          <w:rFonts w:ascii="Sylfaen" w:hAnsi="Sylfaen" w:cs="Sylfaen"/>
          <w:sz w:val="20"/>
        </w:rPr>
        <w:t>կու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օրացուցային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օրվա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ընթացքում</w:t>
      </w:r>
      <w:r w:rsidR="00916EDA" w:rsidRPr="002528F7">
        <w:rPr>
          <w:rFonts w:ascii="Arial AM" w:hAnsi="Arial AM" w:cs="Sylfaen"/>
          <w:sz w:val="20"/>
          <w:lang w:val="hy-AM"/>
        </w:rPr>
        <w:t>:</w:t>
      </w:r>
      <w:r w:rsidR="00916EDA" w:rsidRPr="002528F7">
        <w:rPr>
          <w:rStyle w:val="af6"/>
          <w:rFonts w:ascii="Arial AM" w:hAnsi="Arial AM" w:cs="Sylfaen"/>
          <w:sz w:val="20"/>
        </w:rPr>
        <w:footnoteReference w:id="4"/>
      </w:r>
    </w:p>
    <w:p w14:paraId="18C1CAB1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 xml:space="preserve">3.2 </w:t>
      </w:r>
      <w:r w:rsidRPr="002528F7">
        <w:rPr>
          <w:rFonts w:ascii="Sylfaen" w:hAnsi="Sylfaen" w:cs="Sylfaen"/>
          <w:sz w:val="20"/>
        </w:rPr>
        <w:t>Հարցման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պարզաբանումների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բովանդակության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մասին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հայտարարությունը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="00781688" w:rsidRPr="002528F7">
        <w:rPr>
          <w:rFonts w:ascii="Sylfaen" w:hAnsi="Sylfaen" w:cs="Sylfaen"/>
          <w:sz w:val="20"/>
        </w:rPr>
        <w:t>պարզաբանումը</w:t>
      </w:r>
      <w:r w:rsidR="00781688" w:rsidRPr="002528F7">
        <w:rPr>
          <w:rFonts w:ascii="Arial AM" w:hAnsi="Arial AM" w:cs="Arial"/>
          <w:sz w:val="20"/>
          <w:lang w:val="af-ZA"/>
        </w:rPr>
        <w:t xml:space="preserve"> </w:t>
      </w:r>
      <w:r w:rsidR="00781688" w:rsidRPr="002528F7">
        <w:rPr>
          <w:rFonts w:ascii="Sylfaen" w:hAnsi="Sylfaen" w:cs="Sylfaen"/>
          <w:sz w:val="20"/>
        </w:rPr>
        <w:t>տրամադրելու</w:t>
      </w:r>
      <w:r w:rsidR="00781688" w:rsidRPr="002528F7">
        <w:rPr>
          <w:rFonts w:ascii="Arial AM" w:hAnsi="Arial AM" w:cs="Arial"/>
          <w:sz w:val="20"/>
          <w:lang w:val="af-ZA"/>
        </w:rPr>
        <w:t xml:space="preserve"> </w:t>
      </w:r>
      <w:r w:rsidR="00781688" w:rsidRPr="002528F7">
        <w:rPr>
          <w:rFonts w:ascii="Sylfaen" w:hAnsi="Sylfaen" w:cs="Sylfaen"/>
          <w:sz w:val="20"/>
        </w:rPr>
        <w:t>օրը</w:t>
      </w:r>
      <w:r w:rsidR="00781688"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հրապարակվում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="00757A3F" w:rsidRPr="002528F7">
        <w:rPr>
          <w:rFonts w:ascii="Arial AM" w:hAnsi="Arial AM" w:cs="Sylfaen"/>
          <w:sz w:val="20"/>
          <w:lang w:val="af-ZA"/>
        </w:rPr>
        <w:t xml:space="preserve">www.procurement.am </w:t>
      </w:r>
      <w:r w:rsidR="00757A3F" w:rsidRPr="002528F7">
        <w:rPr>
          <w:rFonts w:ascii="Sylfaen" w:hAnsi="Sylfaen" w:cs="Sylfaen"/>
          <w:sz w:val="20"/>
          <w:lang w:val="ru-RU"/>
        </w:rPr>
        <w:t>հասցեով</w:t>
      </w:r>
      <w:r w:rsidR="00757A3F" w:rsidRPr="002528F7">
        <w:rPr>
          <w:rFonts w:ascii="Arial AM" w:hAnsi="Arial AM" w:cs="Sylfaen"/>
          <w:sz w:val="20"/>
          <w:lang w:val="af-ZA"/>
        </w:rPr>
        <w:t xml:space="preserve"> </w:t>
      </w:r>
      <w:r w:rsidR="00757A3F" w:rsidRPr="002528F7">
        <w:rPr>
          <w:rFonts w:ascii="Sylfaen" w:hAnsi="Sylfaen" w:cs="Sylfaen"/>
          <w:sz w:val="20"/>
        </w:rPr>
        <w:t>գործող</w:t>
      </w:r>
      <w:r w:rsidR="00757A3F" w:rsidRPr="002528F7">
        <w:rPr>
          <w:rFonts w:ascii="Arial AM" w:hAnsi="Arial AM" w:cs="Sylfaen"/>
          <w:sz w:val="20"/>
          <w:lang w:val="af-ZA"/>
        </w:rPr>
        <w:t xml:space="preserve"> </w:t>
      </w:r>
      <w:r w:rsidR="00757A3F" w:rsidRPr="002528F7">
        <w:rPr>
          <w:rFonts w:ascii="Sylfaen" w:hAnsi="Sylfaen" w:cs="Sylfaen"/>
          <w:sz w:val="20"/>
          <w:lang w:val="ru-RU"/>
        </w:rPr>
        <w:t>տեղեկագր</w:t>
      </w:r>
      <w:r w:rsidR="009A73D5" w:rsidRPr="002528F7">
        <w:rPr>
          <w:rFonts w:ascii="Sylfaen" w:hAnsi="Sylfaen" w:cs="Sylfaen"/>
          <w:sz w:val="20"/>
        </w:rPr>
        <w:t>ի</w:t>
      </w:r>
      <w:r w:rsidR="009A73D5" w:rsidRPr="002528F7">
        <w:rPr>
          <w:rFonts w:ascii="Arial AM" w:hAnsi="Arial AM" w:cs="Sylfaen"/>
          <w:sz w:val="20"/>
          <w:lang w:val="af-ZA"/>
        </w:rPr>
        <w:t xml:space="preserve"> (</w:t>
      </w:r>
      <w:r w:rsidR="009A73D5" w:rsidRPr="002528F7">
        <w:rPr>
          <w:rFonts w:ascii="Sylfaen" w:hAnsi="Sylfaen" w:cs="Sylfaen"/>
          <w:sz w:val="20"/>
          <w:lang w:val="ru-RU"/>
        </w:rPr>
        <w:t>այսուհետ</w:t>
      </w:r>
      <w:r w:rsidR="009A73D5" w:rsidRPr="002528F7">
        <w:rPr>
          <w:rFonts w:ascii="Arial AM" w:hAnsi="Arial AM" w:cs="Sylfaen"/>
          <w:sz w:val="20"/>
          <w:lang w:val="af-ZA"/>
        </w:rPr>
        <w:t xml:space="preserve">` </w:t>
      </w:r>
      <w:r w:rsidR="009A73D5" w:rsidRPr="002528F7">
        <w:rPr>
          <w:rFonts w:ascii="Sylfaen" w:hAnsi="Sylfaen" w:cs="Sylfaen"/>
          <w:sz w:val="20"/>
          <w:lang w:val="ru-RU"/>
        </w:rPr>
        <w:t>տեղեկագիր</w:t>
      </w:r>
      <w:r w:rsidR="009A73D5" w:rsidRPr="002528F7">
        <w:rPr>
          <w:rFonts w:ascii="Arial AM" w:hAnsi="Arial AM" w:cs="Sylfaen"/>
          <w:sz w:val="20"/>
          <w:lang w:val="af-ZA"/>
        </w:rPr>
        <w:t xml:space="preserve">) </w:t>
      </w:r>
      <w:r w:rsidR="001C76F7" w:rsidRPr="002528F7">
        <w:rPr>
          <w:rFonts w:ascii="Arial AM" w:hAnsi="Arial AM"/>
          <w:lang w:val="af-ZA"/>
        </w:rPr>
        <w:t>«</w:t>
      </w:r>
      <w:r w:rsidR="00051B7F" w:rsidRPr="002528F7">
        <w:rPr>
          <w:rFonts w:ascii="Sylfaen" w:hAnsi="Sylfaen" w:cs="Sylfaen"/>
          <w:sz w:val="20"/>
        </w:rPr>
        <w:t>Գնումների</w:t>
      </w:r>
      <w:r w:rsidR="00051B7F" w:rsidRPr="002528F7">
        <w:rPr>
          <w:rFonts w:ascii="Arial AM" w:hAnsi="Arial AM" w:cs="Sylfaen"/>
          <w:sz w:val="20"/>
          <w:lang w:val="af-ZA"/>
        </w:rPr>
        <w:t xml:space="preserve"> </w:t>
      </w:r>
      <w:r w:rsidR="00051B7F" w:rsidRPr="002528F7">
        <w:rPr>
          <w:rFonts w:ascii="Sylfaen" w:hAnsi="Sylfaen" w:cs="Sylfaen"/>
          <w:sz w:val="20"/>
        </w:rPr>
        <w:t>հայտարարություններ</w:t>
      </w:r>
      <w:r w:rsidR="001C76F7" w:rsidRPr="002528F7">
        <w:rPr>
          <w:rFonts w:ascii="Arial AM" w:hAnsi="Arial AM"/>
          <w:lang w:val="af-ZA"/>
        </w:rPr>
        <w:t>»</w:t>
      </w:r>
      <w:r w:rsidR="00051B7F" w:rsidRPr="002528F7">
        <w:rPr>
          <w:rFonts w:ascii="Arial AM" w:hAnsi="Arial AM" w:cs="Sylfaen"/>
          <w:sz w:val="20"/>
          <w:lang w:val="af-ZA"/>
        </w:rPr>
        <w:t xml:space="preserve"> </w:t>
      </w:r>
      <w:r w:rsidR="00051B7F" w:rsidRPr="002528F7">
        <w:rPr>
          <w:rFonts w:ascii="Sylfaen" w:hAnsi="Sylfaen" w:cs="Sylfaen"/>
          <w:sz w:val="20"/>
        </w:rPr>
        <w:t>բաժնի</w:t>
      </w:r>
      <w:r w:rsidR="00051B7F" w:rsidRPr="002528F7">
        <w:rPr>
          <w:rFonts w:ascii="Arial AM" w:hAnsi="Arial AM" w:cs="Sylfaen"/>
          <w:sz w:val="20"/>
          <w:lang w:val="af-ZA"/>
        </w:rPr>
        <w:t xml:space="preserve"> </w:t>
      </w:r>
      <w:r w:rsidR="001C76F7" w:rsidRPr="002528F7">
        <w:rPr>
          <w:rFonts w:ascii="Arial AM" w:hAnsi="Arial AM"/>
          <w:lang w:val="af-ZA"/>
        </w:rPr>
        <w:t>«</w:t>
      </w:r>
      <w:r w:rsidR="00051B7F" w:rsidRPr="002528F7">
        <w:rPr>
          <w:rFonts w:ascii="Sylfaen" w:hAnsi="Sylfaen" w:cs="Sylfaen"/>
          <w:sz w:val="20"/>
        </w:rPr>
        <w:t>Հրավերների</w:t>
      </w:r>
      <w:r w:rsidR="00051B7F" w:rsidRPr="002528F7">
        <w:rPr>
          <w:rFonts w:ascii="Arial AM" w:hAnsi="Arial AM" w:cs="Sylfaen"/>
          <w:sz w:val="20"/>
          <w:lang w:val="af-ZA"/>
        </w:rPr>
        <w:t xml:space="preserve"> </w:t>
      </w:r>
      <w:r w:rsidR="00051B7F" w:rsidRPr="002528F7">
        <w:rPr>
          <w:rFonts w:ascii="Sylfaen" w:hAnsi="Sylfaen" w:cs="Sylfaen"/>
          <w:sz w:val="20"/>
        </w:rPr>
        <w:t>պարզաբանումների</w:t>
      </w:r>
      <w:r w:rsidR="00051B7F" w:rsidRPr="002528F7">
        <w:rPr>
          <w:rFonts w:ascii="Arial AM" w:hAnsi="Arial AM" w:cs="Sylfaen"/>
          <w:sz w:val="20"/>
          <w:lang w:val="af-ZA"/>
        </w:rPr>
        <w:t xml:space="preserve"> </w:t>
      </w:r>
      <w:r w:rsidR="00051B7F" w:rsidRPr="002528F7">
        <w:rPr>
          <w:rFonts w:ascii="Sylfaen" w:hAnsi="Sylfaen" w:cs="Sylfaen"/>
          <w:sz w:val="20"/>
        </w:rPr>
        <w:t>վերաբերյալ</w:t>
      </w:r>
      <w:r w:rsidR="00051B7F" w:rsidRPr="002528F7">
        <w:rPr>
          <w:rFonts w:ascii="Arial AM" w:hAnsi="Arial AM" w:cs="Sylfaen"/>
          <w:sz w:val="20"/>
          <w:lang w:val="af-ZA"/>
        </w:rPr>
        <w:t xml:space="preserve"> </w:t>
      </w:r>
      <w:r w:rsidR="00051B7F" w:rsidRPr="002528F7">
        <w:rPr>
          <w:rFonts w:ascii="Sylfaen" w:hAnsi="Sylfaen" w:cs="Sylfaen"/>
          <w:sz w:val="20"/>
        </w:rPr>
        <w:t>հայտարարություններ</w:t>
      </w:r>
      <w:r w:rsidR="001C76F7" w:rsidRPr="002528F7">
        <w:rPr>
          <w:rFonts w:ascii="Arial AM" w:hAnsi="Arial AM"/>
          <w:lang w:val="af-ZA"/>
        </w:rPr>
        <w:t>»</w:t>
      </w:r>
      <w:r w:rsidR="00051B7F" w:rsidRPr="002528F7">
        <w:rPr>
          <w:rFonts w:ascii="Arial AM" w:hAnsi="Arial AM" w:cs="Sylfaen"/>
          <w:sz w:val="20"/>
          <w:lang w:val="af-ZA"/>
        </w:rPr>
        <w:t xml:space="preserve"> </w:t>
      </w:r>
      <w:r w:rsidR="00051B7F" w:rsidRPr="002528F7">
        <w:rPr>
          <w:rFonts w:ascii="Sylfaen" w:hAnsi="Sylfaen" w:cs="Sylfaen"/>
          <w:sz w:val="20"/>
        </w:rPr>
        <w:t>ենթաբա</w:t>
      </w:r>
      <w:r w:rsidR="009A73D5" w:rsidRPr="002528F7">
        <w:rPr>
          <w:rFonts w:ascii="Sylfaen" w:hAnsi="Sylfaen" w:cs="Sylfaen"/>
          <w:sz w:val="20"/>
        </w:rPr>
        <w:t>բաժնում</w:t>
      </w:r>
      <w:r w:rsidR="00781688" w:rsidRPr="002528F7">
        <w:rPr>
          <w:rFonts w:ascii="Arial AM" w:hAnsi="Arial AM" w:cs="Sylfaen"/>
          <w:sz w:val="20"/>
          <w:lang w:val="af-ZA"/>
        </w:rPr>
        <w:t>`</w:t>
      </w:r>
      <w:r w:rsidR="009A73D5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առանց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նշելու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հարցումը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կատարած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="00051B7F" w:rsidRPr="002528F7">
        <w:rPr>
          <w:rFonts w:ascii="Sylfaen" w:hAnsi="Sylfaen" w:cs="Sylfaen"/>
          <w:sz w:val="20"/>
        </w:rPr>
        <w:t>մ</w:t>
      </w:r>
      <w:r w:rsidRPr="002528F7">
        <w:rPr>
          <w:rFonts w:ascii="Sylfaen" w:hAnsi="Sylfaen" w:cs="Sylfaen"/>
          <w:sz w:val="20"/>
        </w:rPr>
        <w:t>ասնակցի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տվյալները</w:t>
      </w:r>
      <w:r w:rsidR="004D5671" w:rsidRPr="002528F7">
        <w:rPr>
          <w:rFonts w:ascii="Tahoma" w:hAnsi="Tahoma" w:cs="Tahoma"/>
          <w:sz w:val="20"/>
        </w:rPr>
        <w:t>։</w:t>
      </w:r>
      <w:r w:rsidR="00A93710" w:rsidRPr="002528F7">
        <w:rPr>
          <w:rFonts w:ascii="Arial AM" w:hAnsi="Arial AM" w:cs="Tahoma"/>
          <w:sz w:val="20"/>
          <w:lang w:val="af-ZA"/>
        </w:rPr>
        <w:t xml:space="preserve"> </w:t>
      </w:r>
    </w:p>
    <w:p w14:paraId="5D899DF3" w14:textId="77777777" w:rsidR="00096865" w:rsidRPr="002528F7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AM" w:hAnsi="Arial AM" w:cs="Arial Unicode"/>
          <w:sz w:val="20"/>
          <w:lang w:val="af-ZA"/>
        </w:rPr>
      </w:pPr>
      <w:r w:rsidRPr="002528F7">
        <w:rPr>
          <w:rFonts w:ascii="Arial AM" w:hAnsi="Arial AM" w:cs="Arial Unicode"/>
          <w:sz w:val="20"/>
          <w:lang w:val="af-ZA"/>
        </w:rPr>
        <w:t xml:space="preserve">3.3 </w:t>
      </w:r>
      <w:r w:rsidRPr="002528F7">
        <w:rPr>
          <w:rFonts w:ascii="Sylfaen" w:hAnsi="Sylfaen" w:cs="Sylfaen"/>
          <w:sz w:val="20"/>
          <w:lang w:val="ru-RU"/>
        </w:rPr>
        <w:t>Պարզաբանում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չի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տրամադրվում</w:t>
      </w:r>
      <w:r w:rsidRPr="002528F7">
        <w:rPr>
          <w:rFonts w:ascii="Arial AM" w:hAnsi="Arial AM" w:cs="Arial Unicode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ru-RU"/>
        </w:rPr>
        <w:t>եթե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հարցումը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կատարվել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սույն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բաժն</w:t>
      </w:r>
      <w:r w:rsidRPr="002528F7">
        <w:rPr>
          <w:rFonts w:ascii="Sylfaen" w:hAnsi="Sylfaen" w:cs="Sylfaen"/>
          <w:sz w:val="20"/>
          <w:lang w:val="ru-RU"/>
        </w:rPr>
        <w:t>ով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սահմանված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ժամկետի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խախտմամբ</w:t>
      </w:r>
      <w:r w:rsidRPr="002528F7">
        <w:rPr>
          <w:rFonts w:ascii="Arial AM" w:hAnsi="Arial AM" w:cs="Arial Unicode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ru-RU"/>
        </w:rPr>
        <w:t>ինչպես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նաև</w:t>
      </w:r>
      <w:r w:rsidRPr="002528F7">
        <w:rPr>
          <w:rFonts w:ascii="Arial AM" w:hAnsi="Arial AM" w:cs="Arial Unicode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ru-RU"/>
        </w:rPr>
        <w:t>եթե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հարցումը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դուրս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="009A73D5" w:rsidRPr="002528F7">
        <w:rPr>
          <w:rFonts w:ascii="Sylfaen" w:hAnsi="Sylfaen" w:cs="Sylfaen"/>
          <w:sz w:val="20"/>
        </w:rPr>
        <w:t>սույն</w:t>
      </w:r>
      <w:r w:rsidR="009A73D5"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հրավերի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բովանդակության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շրջանակից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կամ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եթե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հարցումը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վերաբերում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է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վերջինիս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կողմից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առաջարկվելիք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E6597C" w:rsidRPr="002528F7">
        <w:rPr>
          <w:rFonts w:ascii="Sylfaen" w:hAnsi="Sylfaen" w:cs="Sylfaen"/>
          <w:sz w:val="20"/>
          <w:lang w:val="af-ZA"/>
        </w:rPr>
        <w:t>սարքերի</w:t>
      </w:r>
      <w:r w:rsidR="00E6597C" w:rsidRPr="002528F7">
        <w:rPr>
          <w:rFonts w:ascii="Arial AM" w:hAnsi="Arial AM" w:cs="Sylfaen"/>
          <w:sz w:val="20"/>
          <w:lang w:val="af-ZA"/>
        </w:rPr>
        <w:t xml:space="preserve"> </w:t>
      </w:r>
      <w:r w:rsidR="00E6597C" w:rsidRPr="002528F7">
        <w:rPr>
          <w:rFonts w:ascii="Sylfaen" w:hAnsi="Sylfaen" w:cs="Sylfaen"/>
          <w:sz w:val="20"/>
          <w:lang w:val="af-ZA"/>
        </w:rPr>
        <w:t>և</w:t>
      </w:r>
      <w:r w:rsidR="00E6597C" w:rsidRPr="002528F7">
        <w:rPr>
          <w:rFonts w:ascii="Arial AM" w:hAnsi="Arial AM" w:cs="Sylfaen"/>
          <w:sz w:val="20"/>
          <w:lang w:val="af-ZA"/>
        </w:rPr>
        <w:t xml:space="preserve"> </w:t>
      </w:r>
      <w:r w:rsidR="00444EBF" w:rsidRPr="002528F7">
        <w:rPr>
          <w:rFonts w:ascii="Sylfaen" w:hAnsi="Sylfaen" w:cs="Sylfaen"/>
          <w:sz w:val="20"/>
          <w:lang w:val="af-ZA"/>
        </w:rPr>
        <w:t>սարքավորումների</w:t>
      </w:r>
      <w:r w:rsidR="00444EBF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տեխնիկական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բնութագրերի</w:t>
      </w:r>
      <w:r w:rsidR="005A16C6" w:rsidRPr="002528F7">
        <w:rPr>
          <w:rFonts w:ascii="Arial AM" w:hAnsi="Arial AM" w:cs="Sylfaen"/>
          <w:sz w:val="20"/>
          <w:lang w:val="af-ZA"/>
        </w:rPr>
        <w:t xml:space="preserve">` </w:t>
      </w:r>
      <w:r w:rsidR="005A16C6" w:rsidRPr="002528F7">
        <w:rPr>
          <w:rFonts w:ascii="Sylfaen" w:hAnsi="Sylfaen" w:cs="Sylfaen"/>
          <w:sz w:val="20"/>
          <w:lang w:val="ru-RU"/>
        </w:rPr>
        <w:t>սույն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հրավերով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նախատեսված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տեխնիկական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բնութագրերին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համարժեքության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համա</w:t>
      </w:r>
      <w:r w:rsidR="005A16C6" w:rsidRPr="002528F7">
        <w:rPr>
          <w:rFonts w:ascii="Arial AM" w:hAnsi="Arial AM" w:cs="Sylfaen"/>
          <w:sz w:val="20"/>
          <w:lang w:val="af-ZA"/>
        </w:rPr>
        <w:softHyphen/>
      </w:r>
      <w:r w:rsidR="005A16C6" w:rsidRPr="002528F7">
        <w:rPr>
          <w:rFonts w:ascii="Sylfaen" w:hAnsi="Sylfaen" w:cs="Sylfaen"/>
          <w:sz w:val="20"/>
          <w:lang w:val="ru-RU"/>
        </w:rPr>
        <w:t>պատասխանությանը</w:t>
      </w:r>
      <w:r w:rsidR="004D5671" w:rsidRPr="002528F7">
        <w:rPr>
          <w:rFonts w:ascii="Tahoma" w:hAnsi="Tahoma" w:cs="Tahoma"/>
          <w:sz w:val="20"/>
        </w:rPr>
        <w:t>։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Ընդ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որում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="00051B7F" w:rsidRPr="002528F7">
        <w:rPr>
          <w:rFonts w:ascii="Sylfaen" w:hAnsi="Sylfaen" w:cs="Sylfaen"/>
          <w:sz w:val="20"/>
          <w:szCs w:val="20"/>
        </w:rPr>
        <w:t>մ</w:t>
      </w:r>
      <w:r w:rsidR="00A4729F" w:rsidRPr="002528F7">
        <w:rPr>
          <w:rFonts w:ascii="Sylfaen" w:hAnsi="Sylfaen" w:cs="Sylfaen"/>
          <w:sz w:val="20"/>
          <w:szCs w:val="20"/>
        </w:rPr>
        <w:t>ասնակիցը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գրավոր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ծանուցվում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է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պարզաբանում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չտրամադրելու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հիմքերի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մասին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` </w:t>
      </w:r>
      <w:r w:rsidR="00A4729F" w:rsidRPr="002528F7">
        <w:rPr>
          <w:rFonts w:ascii="Sylfaen" w:hAnsi="Sylfaen" w:cs="Sylfaen"/>
          <w:sz w:val="20"/>
          <w:szCs w:val="20"/>
        </w:rPr>
        <w:t>հարցումը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ստանալու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օրվան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հաջորդող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երկու</w:t>
      </w:r>
      <w:r w:rsidR="00A4729F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օրացուցային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օրվա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ընթացքում</w:t>
      </w:r>
      <w:r w:rsidR="00A4729F" w:rsidRPr="002528F7">
        <w:rPr>
          <w:rFonts w:ascii="Arial AM" w:hAnsi="Arial AM"/>
          <w:sz w:val="20"/>
          <w:szCs w:val="20"/>
          <w:lang w:val="af-ZA"/>
        </w:rPr>
        <w:t>:</w:t>
      </w:r>
    </w:p>
    <w:p w14:paraId="037D5AB8" w14:textId="77777777" w:rsidR="00096865" w:rsidRPr="002528F7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AM" w:hAnsi="Arial AM" w:cs="Arial Unicode"/>
          <w:sz w:val="20"/>
          <w:lang w:val="hy-AM"/>
        </w:rPr>
      </w:pPr>
      <w:r w:rsidRPr="002528F7">
        <w:rPr>
          <w:rFonts w:ascii="Arial AM" w:hAnsi="Arial AM" w:cs="Arial Unicode"/>
          <w:sz w:val="20"/>
          <w:lang w:val="af-ZA"/>
        </w:rPr>
        <w:t xml:space="preserve">3.4 </w:t>
      </w:r>
      <w:r w:rsidRPr="002528F7">
        <w:rPr>
          <w:rFonts w:ascii="Sylfaen" w:hAnsi="Sylfaen" w:cs="Sylfaen"/>
          <w:sz w:val="20"/>
          <w:lang w:val="ru-RU"/>
        </w:rPr>
        <w:t>Հայտերի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ներկայացման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վերջնաժամկետը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լրանալուց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առնվազն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հինգ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օրացուցային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օր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առաջ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հրավերում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կարող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են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կատարվել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փոփոխություններ</w:t>
      </w:r>
      <w:r w:rsidR="004D5671" w:rsidRPr="002528F7">
        <w:rPr>
          <w:rFonts w:ascii="Tahoma" w:hAnsi="Tahoma" w:cs="Tahoma"/>
          <w:sz w:val="20"/>
        </w:rPr>
        <w:t>։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Փ</w:t>
      </w:r>
      <w:r w:rsidRPr="002528F7">
        <w:rPr>
          <w:rFonts w:ascii="Sylfaen" w:hAnsi="Sylfaen" w:cs="Sylfaen"/>
          <w:sz w:val="20"/>
          <w:lang w:val="ru-RU"/>
        </w:rPr>
        <w:t>ոփոխություն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կատարելու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օրվան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հաջորդող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երեք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օրացուցային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օրվա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ընթացքում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փոփոխություն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կատարելու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և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դրանք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տրամադրելու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պայմանների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մասին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հայտարարություն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հրապարակվում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տեղեկագրում</w:t>
      </w:r>
      <w:r w:rsidR="004D5671" w:rsidRPr="002528F7">
        <w:rPr>
          <w:rFonts w:ascii="Tahoma" w:hAnsi="Tahoma" w:cs="Tahoma"/>
          <w:sz w:val="20"/>
        </w:rPr>
        <w:t>։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</w:p>
    <w:p w14:paraId="7B0E0222" w14:textId="77777777" w:rsidR="005D30FC" w:rsidRPr="002528F7" w:rsidRDefault="005754F7" w:rsidP="00EF3662">
      <w:pPr>
        <w:autoSpaceDE w:val="0"/>
        <w:autoSpaceDN w:val="0"/>
        <w:adjustRightInd w:val="0"/>
        <w:ind w:firstLine="567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3.5 </w:t>
      </w:r>
      <w:r w:rsidRPr="002528F7">
        <w:rPr>
          <w:rFonts w:ascii="Sylfaen" w:hAnsi="Sylfaen" w:cs="Sylfaen"/>
          <w:sz w:val="20"/>
          <w:lang w:val="hy-AM"/>
        </w:rPr>
        <w:t>Յուրաքաչյուր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իրավունք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ունի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մինչև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հրավերում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փոփոխությունների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վերջնաժամկետը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լրանալը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էլեկտրոնային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</w:t>
      </w:r>
      <w:r w:rsidR="006D3D3F" w:rsidRPr="002528F7">
        <w:rPr>
          <w:rFonts w:ascii="Sylfaen" w:hAnsi="Sylfaen" w:cs="Sylfaen"/>
          <w:sz w:val="20"/>
          <w:lang w:val="hy-AM"/>
        </w:rPr>
        <w:t>ս</w:t>
      </w:r>
      <w:r w:rsidRPr="002528F7">
        <w:rPr>
          <w:rFonts w:ascii="Sylfaen" w:hAnsi="Sylfaen" w:cs="Sylfaen"/>
          <w:sz w:val="20"/>
          <w:lang w:val="hy-AM"/>
        </w:rPr>
        <w:t>տի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միջոցով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գնահատող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հանձնաժողովի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քարտուղարին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ներկայացնել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հիմնավորումներ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հրավերով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առարկայի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բնութագրերի՝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օրենքով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մրցակցության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խտրականության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բացառման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պահանջների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տեսակետից՝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առանց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անունը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ազգանունը</w:t>
      </w:r>
      <w:r w:rsidRPr="002528F7">
        <w:rPr>
          <w:rFonts w:ascii="Arial AM" w:hAnsi="Arial AM" w:cs="Sylfaen"/>
          <w:sz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հիմնավորումներն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ընդունելի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համարվելու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գնահատող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հանձնաժողովը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դրանցով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պայմանավորված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փոփոխություններ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հրավերում</w:t>
      </w:r>
      <w:r w:rsidRPr="002528F7">
        <w:rPr>
          <w:rFonts w:ascii="Arial AM" w:hAnsi="Arial AM" w:cs="Sylfaen"/>
          <w:sz w:val="20"/>
          <w:lang w:val="hy-AM"/>
        </w:rPr>
        <w:t>:</w:t>
      </w:r>
    </w:p>
    <w:p w14:paraId="6374C284" w14:textId="09C673BE" w:rsidR="00096865" w:rsidRPr="002528F7" w:rsidRDefault="000677B2" w:rsidP="00EF3662">
      <w:pPr>
        <w:autoSpaceDE w:val="0"/>
        <w:autoSpaceDN w:val="0"/>
        <w:adjustRightInd w:val="0"/>
        <w:ind w:firstLine="567"/>
        <w:jc w:val="both"/>
        <w:rPr>
          <w:rFonts w:ascii="Arial AM" w:hAnsi="Arial AM" w:cs="Arial Unicode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096865" w:rsidRPr="002528F7">
        <w:rPr>
          <w:rFonts w:ascii="Arial AM" w:hAnsi="Arial AM" w:cs="Arial Unicode"/>
          <w:sz w:val="20"/>
          <w:lang w:val="hy-AM"/>
        </w:rPr>
        <w:t>3.</w:t>
      </w:r>
      <w:r w:rsidR="00BF74AB" w:rsidRPr="002528F7">
        <w:rPr>
          <w:rFonts w:ascii="Arial AM" w:hAnsi="Arial AM" w:cs="Arial Unicode"/>
          <w:sz w:val="20"/>
          <w:lang w:val="hy-AM"/>
        </w:rPr>
        <w:t xml:space="preserve">6 </w:t>
      </w:r>
      <w:r w:rsidR="00096865" w:rsidRPr="002528F7">
        <w:rPr>
          <w:rFonts w:ascii="Sylfaen" w:hAnsi="Sylfaen" w:cs="Sylfaen"/>
          <w:sz w:val="20"/>
          <w:lang w:val="hy-AM"/>
        </w:rPr>
        <w:t>Հրավերում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փոփոխություններ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կատարվելու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դեպքում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հայտերը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ներկայացնելու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վերջնաժամկետը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հաշվվում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է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այդ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փոփոխությունների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մասին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տեղեկագրում</w:t>
      </w:r>
      <w:r w:rsidR="00096865" w:rsidRPr="002528F7">
        <w:rPr>
          <w:rFonts w:ascii="Arial AM" w:hAnsi="Arial AM" w:cs="Arial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հայտարարության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հրապարակման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օրվանից</w:t>
      </w:r>
      <w:r w:rsidR="004D5671" w:rsidRPr="002528F7">
        <w:rPr>
          <w:rFonts w:ascii="Tahoma" w:hAnsi="Tahoma" w:cs="Tahoma"/>
          <w:sz w:val="20"/>
          <w:lang w:val="hy-AM"/>
        </w:rPr>
        <w:t>։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Այդ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դեպքում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51B7F" w:rsidRPr="002528F7">
        <w:rPr>
          <w:rFonts w:ascii="Sylfaen" w:hAnsi="Sylfaen" w:cs="Sylfaen"/>
          <w:sz w:val="20"/>
          <w:lang w:val="hy-AM"/>
        </w:rPr>
        <w:t>մ</w:t>
      </w:r>
      <w:r w:rsidR="00096865" w:rsidRPr="002528F7">
        <w:rPr>
          <w:rFonts w:ascii="Sylfaen" w:hAnsi="Sylfaen" w:cs="Sylfaen"/>
          <w:sz w:val="20"/>
          <w:lang w:val="hy-AM"/>
        </w:rPr>
        <w:t>ասնակիցները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պարտավոր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են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երկարաձգել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իրենց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ներկայացրած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հայտի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ապահովման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781688" w:rsidRPr="002528F7">
        <w:rPr>
          <w:rFonts w:ascii="Sylfaen" w:hAnsi="Sylfaen" w:cs="Sylfaen"/>
          <w:sz w:val="20"/>
          <w:lang w:val="hy-AM"/>
        </w:rPr>
        <w:t>վավերականության</w:t>
      </w:r>
      <w:r w:rsidR="00781688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ժամկետը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կամ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ներկայացնել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հայտի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նոր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ապահովում</w:t>
      </w:r>
      <w:r w:rsidR="00916EDA" w:rsidRPr="002528F7">
        <w:rPr>
          <w:rFonts w:ascii="Arial AM" w:hAnsi="Arial AM" w:cs="Sylfaen"/>
          <w:sz w:val="20"/>
          <w:lang w:val="hy-AM"/>
        </w:rPr>
        <w:t>:</w:t>
      </w:r>
      <w:r w:rsidR="00916EDA" w:rsidRPr="002528F7">
        <w:rPr>
          <w:rStyle w:val="af6"/>
          <w:rFonts w:ascii="Arial AM" w:hAnsi="Arial AM" w:cs="Sylfaen"/>
          <w:sz w:val="20"/>
          <w:lang w:val="hy-AM"/>
        </w:rPr>
        <w:footnoteReference w:id="5"/>
      </w:r>
    </w:p>
    <w:p w14:paraId="11573F03" w14:textId="77777777" w:rsidR="00B051BE" w:rsidRPr="002528F7" w:rsidRDefault="00B051BE" w:rsidP="00E6597C">
      <w:pPr>
        <w:ind w:firstLine="567"/>
        <w:jc w:val="both"/>
        <w:rPr>
          <w:rFonts w:ascii="Arial AM" w:hAnsi="Arial AM"/>
          <w:b/>
          <w:sz w:val="20"/>
          <w:lang w:val="hy-AM"/>
        </w:rPr>
      </w:pPr>
    </w:p>
    <w:p w14:paraId="5B190FA2" w14:textId="77777777" w:rsidR="00096865" w:rsidRPr="002528F7" w:rsidRDefault="00955A1E" w:rsidP="00EF3662">
      <w:pPr>
        <w:jc w:val="center"/>
        <w:rPr>
          <w:rFonts w:ascii="Arial AM" w:hAnsi="Arial AM" w:cs="Arial"/>
          <w:b/>
          <w:sz w:val="20"/>
          <w:lang w:val="hy-AM"/>
        </w:rPr>
      </w:pPr>
      <w:r w:rsidRPr="002528F7">
        <w:rPr>
          <w:rFonts w:ascii="Arial AM" w:hAnsi="Arial AM"/>
          <w:b/>
          <w:sz w:val="20"/>
          <w:lang w:val="hy-AM"/>
        </w:rPr>
        <w:t xml:space="preserve">4.  </w:t>
      </w:r>
      <w:r w:rsidRPr="002528F7">
        <w:rPr>
          <w:rFonts w:ascii="Sylfaen" w:hAnsi="Sylfaen" w:cs="Sylfaen"/>
          <w:b/>
          <w:sz w:val="20"/>
          <w:lang w:val="hy-AM"/>
        </w:rPr>
        <w:t>ՀԱՅՏԸ</w:t>
      </w:r>
      <w:r w:rsidRPr="002528F7">
        <w:rPr>
          <w:rFonts w:ascii="Arial AM" w:hAnsi="Arial AM" w:cs="Arial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ՆԵՐԿԱՅԱՑՆԵԼՈՒ</w:t>
      </w:r>
      <w:r w:rsidRPr="002528F7">
        <w:rPr>
          <w:rFonts w:ascii="Arial AM" w:hAnsi="Arial AM" w:cs="Arial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ԿԱՐԳԸ</w:t>
      </w:r>
    </w:p>
    <w:p w14:paraId="6B79A6DF" w14:textId="77777777" w:rsidR="00096865" w:rsidRPr="002528F7" w:rsidRDefault="00096865" w:rsidP="00EF3662">
      <w:pPr>
        <w:jc w:val="center"/>
        <w:rPr>
          <w:rFonts w:ascii="Arial AM" w:hAnsi="Arial AM"/>
          <w:b/>
          <w:sz w:val="20"/>
          <w:lang w:val="hy-AM"/>
        </w:rPr>
      </w:pPr>
      <w:r w:rsidRPr="002528F7">
        <w:rPr>
          <w:rFonts w:ascii="Arial AM" w:hAnsi="Arial AM"/>
          <w:b/>
          <w:sz w:val="20"/>
          <w:lang w:val="hy-AM"/>
        </w:rPr>
        <w:t xml:space="preserve">  </w:t>
      </w:r>
    </w:p>
    <w:p w14:paraId="35039DDE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hy-AM"/>
        </w:rPr>
      </w:pPr>
      <w:r w:rsidRPr="002528F7">
        <w:rPr>
          <w:rFonts w:ascii="Arial AM" w:hAnsi="Arial AM"/>
          <w:sz w:val="20"/>
          <w:lang w:val="hy-AM"/>
        </w:rPr>
        <w:t>4</w:t>
      </w:r>
      <w:r w:rsidRPr="002528F7">
        <w:rPr>
          <w:rFonts w:ascii="Arial AM" w:hAnsi="Arial AM" w:cs="Sylfaen"/>
          <w:sz w:val="20"/>
          <w:lang w:val="hy-AM"/>
        </w:rPr>
        <w:t xml:space="preserve">.1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ընթացակարգին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մասնակցելու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0946A3" w:rsidRPr="002528F7">
        <w:rPr>
          <w:rFonts w:ascii="Sylfaen" w:hAnsi="Sylfaen" w:cs="Sylfaen"/>
          <w:sz w:val="20"/>
          <w:lang w:val="hy-AM"/>
        </w:rPr>
        <w:t>մասնակիցը</w:t>
      </w:r>
      <w:r w:rsidR="000946A3" w:rsidRPr="002528F7">
        <w:rPr>
          <w:rFonts w:ascii="Arial AM" w:hAnsi="Arial AM" w:cs="Sylfaen"/>
          <w:sz w:val="20"/>
          <w:lang w:val="hy-AM"/>
        </w:rPr>
        <w:t xml:space="preserve"> </w:t>
      </w:r>
      <w:r w:rsidR="00926875" w:rsidRPr="002528F7">
        <w:rPr>
          <w:rFonts w:ascii="Sylfaen" w:hAnsi="Sylfaen" w:cs="Sylfaen"/>
          <w:sz w:val="20"/>
          <w:lang w:val="hy-AM"/>
        </w:rPr>
        <w:t>հանձնաժողովին</w:t>
      </w:r>
      <w:r w:rsidR="00926875" w:rsidRPr="002528F7">
        <w:rPr>
          <w:rFonts w:ascii="Arial AM" w:hAnsi="Arial AM" w:cs="Sylfaen"/>
          <w:sz w:val="20"/>
          <w:lang w:val="hy-AM"/>
        </w:rPr>
        <w:t xml:space="preserve"> </w:t>
      </w:r>
      <w:r w:rsidR="00926875" w:rsidRPr="002528F7">
        <w:rPr>
          <w:rFonts w:ascii="Sylfaen" w:hAnsi="Sylfaen" w:cs="Sylfaen"/>
          <w:sz w:val="20"/>
          <w:lang w:val="hy-AM"/>
        </w:rPr>
        <w:t>ներկայացնում</w:t>
      </w:r>
      <w:r w:rsidR="00926875" w:rsidRPr="002528F7">
        <w:rPr>
          <w:rFonts w:ascii="Arial AM" w:hAnsi="Arial AM" w:cs="Sylfaen"/>
          <w:sz w:val="20"/>
          <w:lang w:val="hy-AM"/>
        </w:rPr>
        <w:t xml:space="preserve"> </w:t>
      </w:r>
      <w:r w:rsidR="00926875" w:rsidRPr="002528F7">
        <w:rPr>
          <w:rFonts w:ascii="Sylfaen" w:hAnsi="Sylfaen" w:cs="Sylfaen"/>
          <w:sz w:val="20"/>
          <w:lang w:val="hy-AM"/>
        </w:rPr>
        <w:t>է</w:t>
      </w:r>
      <w:r w:rsidR="00926875" w:rsidRPr="002528F7">
        <w:rPr>
          <w:rFonts w:ascii="Arial AM" w:hAnsi="Arial AM" w:cs="Sylfaen"/>
          <w:sz w:val="20"/>
          <w:lang w:val="hy-AM"/>
        </w:rPr>
        <w:t xml:space="preserve"> </w:t>
      </w:r>
      <w:r w:rsidR="000946A3" w:rsidRPr="002528F7">
        <w:rPr>
          <w:rFonts w:ascii="Sylfaen" w:hAnsi="Sylfaen" w:cs="Sylfaen"/>
          <w:sz w:val="20"/>
          <w:lang w:val="hy-AM"/>
        </w:rPr>
        <w:t>հայտ</w:t>
      </w:r>
      <w:r w:rsidR="004D5671" w:rsidRPr="002528F7">
        <w:rPr>
          <w:rFonts w:ascii="Tahoma" w:hAnsi="Tahoma" w:cs="Tahoma"/>
          <w:sz w:val="20"/>
          <w:lang w:val="hy-AM"/>
        </w:rPr>
        <w:t>։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Հայտը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սույն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հրավերի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հիման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վրա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051B7F" w:rsidRPr="002528F7">
        <w:rPr>
          <w:rFonts w:ascii="Sylfaen" w:hAnsi="Sylfaen" w:cs="Sylfaen"/>
          <w:sz w:val="20"/>
          <w:lang w:val="hy-AM"/>
        </w:rPr>
        <w:t>մ</w:t>
      </w:r>
      <w:r w:rsidR="00220ACB" w:rsidRPr="002528F7">
        <w:rPr>
          <w:rFonts w:ascii="Sylfaen" w:hAnsi="Sylfaen" w:cs="Sylfaen"/>
          <w:sz w:val="20"/>
          <w:lang w:val="hy-AM"/>
        </w:rPr>
        <w:t>ասնակցի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կողմից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ներկայացվող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առաջարկն</w:t>
      </w:r>
      <w:r w:rsidR="005F1F95" w:rsidRPr="002528F7">
        <w:rPr>
          <w:rFonts w:ascii="Arial AM" w:hAnsi="Arial AM" w:cs="Sylfaen"/>
          <w:sz w:val="20"/>
          <w:lang w:val="hy-AM"/>
        </w:rPr>
        <w:t xml:space="preserve"> </w:t>
      </w:r>
      <w:r w:rsidR="005F1F95" w:rsidRPr="002528F7">
        <w:rPr>
          <w:rFonts w:ascii="Sylfaen" w:hAnsi="Sylfaen" w:cs="Sylfaen"/>
          <w:sz w:val="20"/>
          <w:lang w:val="hy-AM"/>
        </w:rPr>
        <w:t>է</w:t>
      </w:r>
      <w:r w:rsidR="005F1F95" w:rsidRPr="002528F7">
        <w:rPr>
          <w:rFonts w:ascii="Arial AM" w:hAnsi="Arial AM" w:cs="Sylfaen"/>
          <w:sz w:val="20"/>
          <w:lang w:val="hy-AM"/>
        </w:rPr>
        <w:t>:</w:t>
      </w:r>
    </w:p>
    <w:p w14:paraId="66CC1401" w14:textId="77777777" w:rsidR="00486B55" w:rsidRPr="002528F7" w:rsidRDefault="00096865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Sylfaen" w:hAnsi="Sylfaen" w:cs="Sylfaen"/>
        </w:rPr>
        <w:t>Մասնակիցը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կարող</w:t>
      </w:r>
      <w:r w:rsidRPr="002528F7">
        <w:rPr>
          <w:rFonts w:ascii="Arial AM" w:hAnsi="Arial AM"/>
          <w:lang w:val="hy-AM"/>
        </w:rPr>
        <w:t xml:space="preserve"> </w:t>
      </w:r>
      <w:r w:rsidR="000946A3" w:rsidRPr="002528F7">
        <w:rPr>
          <w:rFonts w:ascii="Sylfaen" w:hAnsi="Sylfaen" w:cs="Sylfaen"/>
        </w:rPr>
        <w:t>է</w:t>
      </w:r>
      <w:r w:rsidR="000946A3"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հայտ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ներկայացնել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ինչպես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յուրաքանչյուր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չափաբաժնի</w:t>
      </w:r>
      <w:r w:rsidRPr="002528F7">
        <w:rPr>
          <w:rFonts w:ascii="Arial AM" w:hAnsi="Arial AM"/>
          <w:lang w:val="hy-AM"/>
        </w:rPr>
        <w:t xml:space="preserve">, </w:t>
      </w:r>
      <w:r w:rsidRPr="002528F7">
        <w:rPr>
          <w:rFonts w:ascii="Sylfaen" w:hAnsi="Sylfaen" w:cs="Sylfaen"/>
        </w:rPr>
        <w:t>այնպես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էլ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մի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քանի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կամ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բոլոր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չափաբաժինների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համար</w:t>
      </w:r>
      <w:r w:rsidR="004D5671" w:rsidRPr="002528F7">
        <w:rPr>
          <w:rFonts w:ascii="Tahoma" w:hAnsi="Tahoma" w:cs="Tahoma"/>
          <w:szCs w:val="24"/>
          <w:lang w:val="hy-AM"/>
        </w:rPr>
        <w:t>։</w:t>
      </w:r>
      <w:r w:rsidRPr="002528F7">
        <w:rPr>
          <w:rFonts w:ascii="Arial AM" w:hAnsi="Arial AM" w:cs="Sylfaen"/>
          <w:szCs w:val="24"/>
          <w:lang w:val="hy-AM"/>
        </w:rPr>
        <w:t xml:space="preserve">  </w:t>
      </w:r>
    </w:p>
    <w:p w14:paraId="3E2859B5" w14:textId="77777777" w:rsidR="00096865" w:rsidRPr="002528F7" w:rsidRDefault="000946A3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Sylfaen" w:hAnsi="Sylfaen" w:cs="Sylfaen"/>
          <w:szCs w:val="24"/>
          <w:lang w:val="hy-AM"/>
        </w:rPr>
        <w:t>Հ</w:t>
      </w:r>
      <w:r w:rsidR="00096865" w:rsidRPr="002528F7">
        <w:rPr>
          <w:rFonts w:ascii="Sylfaen" w:hAnsi="Sylfaen" w:cs="Sylfaen"/>
          <w:szCs w:val="24"/>
          <w:lang w:val="hy-AM"/>
        </w:rPr>
        <w:t>այտը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ներկայացվում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է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մինչև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դրա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համար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սույն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հրավերով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սահմանված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ժամկետի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ավարտը</w:t>
      </w:r>
      <w:r w:rsidR="004D5671" w:rsidRPr="002528F7">
        <w:rPr>
          <w:rFonts w:ascii="Tahoma" w:hAnsi="Tahoma" w:cs="Tahoma"/>
          <w:szCs w:val="24"/>
          <w:lang w:val="hy-AM"/>
        </w:rPr>
        <w:t>։</w:t>
      </w:r>
    </w:p>
    <w:p w14:paraId="2D064B73" w14:textId="77777777" w:rsidR="00096865" w:rsidRPr="002528F7" w:rsidRDefault="000946A3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Sylfaen" w:hAnsi="Sylfaen" w:cs="Sylfaen"/>
          <w:szCs w:val="24"/>
          <w:lang w:val="hy-AM"/>
        </w:rPr>
        <w:t>Հ</w:t>
      </w:r>
      <w:r w:rsidR="00096865" w:rsidRPr="002528F7">
        <w:rPr>
          <w:rFonts w:ascii="Sylfaen" w:hAnsi="Sylfaen" w:cs="Sylfaen"/>
          <w:szCs w:val="24"/>
          <w:lang w:val="hy-AM"/>
        </w:rPr>
        <w:t>այտի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պատրաստման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կարգը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նկարագրված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է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սույն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հրավերի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DD4F48" w:rsidRPr="002528F7">
        <w:rPr>
          <w:rFonts w:ascii="Arial AM" w:hAnsi="Arial AM" w:cs="Sylfaen"/>
          <w:szCs w:val="24"/>
          <w:lang w:val="hy-AM"/>
        </w:rPr>
        <w:t>2-</w:t>
      </w:r>
      <w:r w:rsidR="00DD4F48" w:rsidRPr="002528F7">
        <w:rPr>
          <w:rFonts w:ascii="Sylfaen" w:hAnsi="Sylfaen" w:cs="Sylfaen"/>
          <w:szCs w:val="24"/>
          <w:lang w:val="hy-AM"/>
        </w:rPr>
        <w:t>րդ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մասում</w:t>
      </w:r>
      <w:r w:rsidR="00096865" w:rsidRPr="002528F7">
        <w:rPr>
          <w:rFonts w:ascii="Arial AM" w:hAnsi="Arial AM" w:cs="Sylfaen"/>
          <w:szCs w:val="24"/>
          <w:lang w:val="hy-AM"/>
        </w:rPr>
        <w:t xml:space="preserve">` </w:t>
      </w:r>
      <w:r w:rsidRPr="002528F7">
        <w:rPr>
          <w:rFonts w:ascii="Sylfaen" w:hAnsi="Sylfaen" w:cs="Sylfaen"/>
          <w:szCs w:val="24"/>
          <w:lang w:val="hy-AM"/>
        </w:rPr>
        <w:t>բ</w:t>
      </w:r>
      <w:r w:rsidR="00096865" w:rsidRPr="002528F7">
        <w:rPr>
          <w:rFonts w:ascii="Sylfaen" w:hAnsi="Sylfaen" w:cs="Sylfaen"/>
          <w:szCs w:val="24"/>
          <w:lang w:val="hy-AM"/>
        </w:rPr>
        <w:t>աց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AE26C8" w:rsidRPr="002528F7">
        <w:rPr>
          <w:rFonts w:ascii="Sylfaen" w:hAnsi="Sylfaen" w:cs="Sylfaen"/>
          <w:szCs w:val="24"/>
          <w:lang w:val="hy-AM"/>
        </w:rPr>
        <w:t>մրցույթի</w:t>
      </w:r>
      <w:r w:rsidR="00AE26C8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հայտերը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պատրաստելու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հրահանգում</w:t>
      </w:r>
      <w:r w:rsidR="004D5671" w:rsidRPr="002528F7">
        <w:rPr>
          <w:rFonts w:ascii="Tahoma" w:hAnsi="Tahoma" w:cs="Tahoma"/>
          <w:szCs w:val="24"/>
          <w:lang w:val="hy-AM"/>
        </w:rPr>
        <w:t>։</w:t>
      </w:r>
    </w:p>
    <w:p w14:paraId="65893452" w14:textId="5EC2C318" w:rsidR="00B61894" w:rsidRPr="0067525E" w:rsidRDefault="00096865" w:rsidP="00B61894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Arial AM" w:hAnsi="Arial AM" w:cs="Sylfaen"/>
          <w:szCs w:val="24"/>
          <w:lang w:val="hy-AM"/>
        </w:rPr>
        <w:t xml:space="preserve">4.2  </w:t>
      </w:r>
      <w:r w:rsidR="00B61894" w:rsidRPr="002528F7">
        <w:rPr>
          <w:rFonts w:ascii="Sylfaen" w:hAnsi="Sylfaen" w:cs="Sylfaen"/>
          <w:szCs w:val="24"/>
          <w:lang w:val="hy-AM"/>
        </w:rPr>
        <w:t>Ընթացակարգի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հայտերն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անհրաժեշտ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է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ներկայացնել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</w:rPr>
        <w:t>հանձնաժողովին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ոչ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ուշ</w:t>
      </w:r>
      <w:r w:rsidR="00B61894" w:rsidRPr="002528F7">
        <w:rPr>
          <w:rFonts w:ascii="Arial AM" w:hAnsi="Arial AM" w:cs="Sylfaen"/>
          <w:szCs w:val="24"/>
          <w:lang w:val="hy-AM"/>
        </w:rPr>
        <w:t xml:space="preserve">, </w:t>
      </w:r>
      <w:r w:rsidR="00B61894" w:rsidRPr="002528F7">
        <w:rPr>
          <w:rFonts w:ascii="Sylfaen" w:hAnsi="Sylfaen" w:cs="Sylfaen"/>
          <w:szCs w:val="24"/>
          <w:lang w:val="hy-AM"/>
        </w:rPr>
        <w:t>քան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սույն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ընթացակարգի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հայտարարությունը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և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հրավերը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տեղեկագրում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հրապարակվելու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օրվանից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հաշված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Arial AM" w:hAnsi="Arial AM" w:cs="Arial AM"/>
          <w:szCs w:val="24"/>
          <w:lang w:val="hy-AM"/>
        </w:rPr>
        <w:t>«</w:t>
      </w:r>
      <w:r w:rsidR="0067525E" w:rsidRPr="0067525E">
        <w:rPr>
          <w:rFonts w:ascii="Arial AM" w:hAnsi="Arial AM" w:cs="Arial AM"/>
          <w:szCs w:val="24"/>
          <w:lang w:val="hy-AM"/>
        </w:rPr>
        <w:t xml:space="preserve"> </w:t>
      </w:r>
      <w:r w:rsidR="0067525E" w:rsidRPr="0067525E">
        <w:rPr>
          <w:rFonts w:ascii="Arial AM" w:hAnsi="Arial AM" w:cs="Sylfaen"/>
          <w:szCs w:val="24"/>
          <w:lang w:val="hy-AM"/>
        </w:rPr>
        <w:t>40</w:t>
      </w:r>
      <w:r w:rsidR="00B61894" w:rsidRPr="002528F7">
        <w:rPr>
          <w:rFonts w:ascii="Arial AM" w:hAnsi="Arial AM" w:cs="Sylfaen"/>
          <w:szCs w:val="24"/>
          <w:lang w:val="hy-AM"/>
        </w:rPr>
        <w:t>-</w:t>
      </w:r>
      <w:r w:rsidR="00B61894" w:rsidRPr="002528F7">
        <w:rPr>
          <w:rFonts w:ascii="Sylfaen" w:hAnsi="Sylfaen" w:cs="Sylfaen"/>
          <w:szCs w:val="24"/>
          <w:lang w:val="hy-AM"/>
        </w:rPr>
        <w:t>րդ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օրվա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ժամը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67525E" w:rsidRPr="0067525E">
        <w:rPr>
          <w:rFonts w:ascii="Sylfaen" w:hAnsi="Sylfaen" w:cs="Sylfaen"/>
          <w:sz w:val="22"/>
          <w:szCs w:val="22"/>
          <w:lang w:val="hy-AM"/>
        </w:rPr>
        <w:t>11:00</w:t>
      </w:r>
      <w:r w:rsidR="0067525E" w:rsidRPr="0067525E">
        <w:rPr>
          <w:rFonts w:ascii="Sylfaen" w:hAnsi="Sylfaen" w:cs="Sylfaen"/>
          <w:sz w:val="24"/>
          <w:szCs w:val="24"/>
          <w:lang w:val="hy-AM"/>
        </w:rPr>
        <w:t>-</w:t>
      </w:r>
      <w:r w:rsidR="00B61894" w:rsidRPr="0067525E">
        <w:rPr>
          <w:rFonts w:ascii="Sylfaen" w:hAnsi="Sylfaen" w:cs="Sylfaen"/>
          <w:szCs w:val="24"/>
          <w:lang w:val="hy-AM"/>
        </w:rPr>
        <w:t>ն</w:t>
      </w:r>
      <w:r w:rsidR="00B61894" w:rsidRPr="0067525E">
        <w:rPr>
          <w:rFonts w:ascii="Arial AM" w:hAnsi="Arial AM" w:cs="Sylfaen"/>
          <w:szCs w:val="24"/>
          <w:lang w:val="hy-AM"/>
        </w:rPr>
        <w:t xml:space="preserve">, </w:t>
      </w:r>
      <w:r w:rsidR="00B61894" w:rsidRPr="0067525E">
        <w:rPr>
          <w:rFonts w:ascii="Arial AM" w:hAnsi="Arial AM" w:cs="Arial AM"/>
          <w:szCs w:val="24"/>
          <w:lang w:val="hy-AM"/>
        </w:rPr>
        <w:t>«</w:t>
      </w:r>
      <w:r w:rsidR="00B61894" w:rsidRPr="009D1F2B">
        <w:rPr>
          <w:rFonts w:ascii="Sylfaen" w:hAnsi="Sylfaen" w:cs="Sylfaen"/>
          <w:lang w:val="hy-AM"/>
        </w:rPr>
        <w:t>հայտի</w:t>
      </w:r>
      <w:r w:rsidR="00B61894" w:rsidRPr="009D1F2B">
        <w:rPr>
          <w:rFonts w:ascii="Arial AM" w:hAnsi="Arial AM" w:cs="Sylfaen"/>
          <w:lang w:val="hy-AM"/>
        </w:rPr>
        <w:t xml:space="preserve"> </w:t>
      </w:r>
      <w:r w:rsidR="00B61894" w:rsidRPr="009D1F2B">
        <w:rPr>
          <w:rFonts w:ascii="Sylfaen" w:hAnsi="Sylfaen" w:cs="Sylfaen"/>
          <w:lang w:val="hy-AM"/>
        </w:rPr>
        <w:t>ներկայացման</w:t>
      </w:r>
      <w:r w:rsidR="00B61894" w:rsidRPr="009D1F2B">
        <w:rPr>
          <w:rFonts w:ascii="Arial AM" w:hAnsi="Arial AM" w:cs="Sylfaen"/>
          <w:lang w:val="hy-AM"/>
        </w:rPr>
        <w:t xml:space="preserve"> </w:t>
      </w:r>
      <w:r w:rsidR="00B61894" w:rsidRPr="009D1F2B">
        <w:rPr>
          <w:rFonts w:ascii="Sylfaen" w:hAnsi="Sylfaen" w:cs="Sylfaen"/>
          <w:lang w:val="hy-AM"/>
        </w:rPr>
        <w:t>վայրը</w:t>
      </w:r>
      <w:r w:rsidR="00B61894" w:rsidRPr="009D1F2B">
        <w:rPr>
          <w:rFonts w:ascii="Arial AM" w:hAnsi="Arial AM" w:cs="Sylfaen"/>
          <w:lang w:val="hy-AM"/>
        </w:rPr>
        <w:t xml:space="preserve"> </w:t>
      </w:r>
      <w:r w:rsidR="00B61894" w:rsidRPr="009D1F2B">
        <w:rPr>
          <w:rFonts w:ascii="Sylfaen" w:hAnsi="Sylfaen" w:cs="Sylfaen"/>
          <w:lang w:val="hy-AM"/>
        </w:rPr>
        <w:t>հասցեով</w:t>
      </w:r>
      <w:r w:rsidR="00B61894" w:rsidRPr="009D1F2B">
        <w:rPr>
          <w:rFonts w:ascii="Arial AM" w:hAnsi="Arial AM" w:cs="Sylfaen"/>
          <w:lang w:val="hy-AM"/>
        </w:rPr>
        <w:t>:</w:t>
      </w:r>
    </w:p>
    <w:p w14:paraId="5BA91ACF" w14:textId="0CF6E35F" w:rsidR="00B61894" w:rsidRPr="002528F7" w:rsidRDefault="00B61894" w:rsidP="00B61894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Sylfaen" w:hAnsi="Sylfaen" w:cs="Sylfaen"/>
          <w:szCs w:val="24"/>
          <w:lang w:val="hy-AM"/>
        </w:rPr>
        <w:lastRenderedPageBreak/>
        <w:t>Ընթացակարգի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հայտերը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ստանում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և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հայտերի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գրանցամատյանում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գրանցում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է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հանձնաժողովի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քարտուղար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="0067525E">
        <w:rPr>
          <w:rFonts w:ascii="Sylfaen" w:hAnsi="Sylfaen"/>
        </w:rPr>
        <w:t>«</w:t>
      </w:r>
      <w:r w:rsidR="0067525E">
        <w:rPr>
          <w:rFonts w:ascii="Sylfaen" w:hAnsi="Sylfaen"/>
          <w:b/>
          <w:bCs/>
          <w:lang w:val="hy-AM"/>
        </w:rPr>
        <w:t>Լուսիկ Աղաջանյանը</w:t>
      </w:r>
      <w:r w:rsidR="0067525E">
        <w:rPr>
          <w:rFonts w:ascii="Sylfaen" w:hAnsi="Sylfaen"/>
        </w:rPr>
        <w:t>»</w:t>
      </w:r>
      <w:r w:rsidRPr="0067525E">
        <w:rPr>
          <w:rFonts w:ascii="Tahoma" w:hAnsi="Tahoma" w:cs="Tahoma"/>
          <w:szCs w:val="24"/>
          <w:lang w:val="hy-AM"/>
        </w:rPr>
        <w:t>։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Հայտերը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քարտուղարի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կողմից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գրանցվում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են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գրանցամատյանում</w:t>
      </w:r>
      <w:r w:rsidRPr="002528F7">
        <w:rPr>
          <w:rFonts w:ascii="Arial AM" w:hAnsi="Arial AM" w:cs="Sylfaen"/>
          <w:szCs w:val="24"/>
          <w:lang w:val="hy-AM"/>
        </w:rPr>
        <w:t xml:space="preserve">` </w:t>
      </w:r>
      <w:r w:rsidRPr="002528F7">
        <w:rPr>
          <w:rFonts w:ascii="Sylfaen" w:hAnsi="Sylfaen" w:cs="Sylfaen"/>
          <w:szCs w:val="24"/>
          <w:lang w:val="hy-AM"/>
        </w:rPr>
        <w:t>ըստ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դրանց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ստացման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հերթականության</w:t>
      </w:r>
      <w:r w:rsidRPr="002528F7">
        <w:rPr>
          <w:rFonts w:ascii="Arial AM" w:hAnsi="Arial AM" w:cs="Sylfaen"/>
          <w:szCs w:val="24"/>
          <w:lang w:val="hy-AM"/>
        </w:rPr>
        <w:t xml:space="preserve">` </w:t>
      </w:r>
      <w:r w:rsidRPr="002528F7">
        <w:rPr>
          <w:rFonts w:ascii="Sylfaen" w:hAnsi="Sylfaen" w:cs="Sylfaen"/>
          <w:szCs w:val="24"/>
          <w:lang w:val="hy-AM"/>
        </w:rPr>
        <w:t>գրանցամատյանում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նշելով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գրանցման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համարը</w:t>
      </w:r>
      <w:r w:rsidRPr="002528F7">
        <w:rPr>
          <w:rFonts w:ascii="Arial AM" w:hAnsi="Arial AM" w:cs="Sylfaen"/>
          <w:szCs w:val="24"/>
          <w:lang w:val="hy-AM"/>
        </w:rPr>
        <w:t xml:space="preserve">, </w:t>
      </w:r>
      <w:r w:rsidRPr="002528F7">
        <w:rPr>
          <w:rFonts w:ascii="Sylfaen" w:hAnsi="Sylfaen" w:cs="Sylfaen"/>
          <w:szCs w:val="24"/>
          <w:lang w:val="hy-AM"/>
        </w:rPr>
        <w:t>օրը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և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ժամը</w:t>
      </w:r>
      <w:r w:rsidRPr="002528F7">
        <w:rPr>
          <w:rFonts w:ascii="Arial AM" w:hAnsi="Arial AM" w:cs="Sylfaen"/>
          <w:szCs w:val="24"/>
          <w:lang w:val="hy-AM"/>
        </w:rPr>
        <w:t xml:space="preserve">: </w:t>
      </w:r>
      <w:r w:rsidRPr="002528F7">
        <w:rPr>
          <w:rFonts w:ascii="Sylfaen" w:hAnsi="Sylfaen" w:cs="Sylfaen"/>
          <w:szCs w:val="24"/>
          <w:lang w:val="hy-AM"/>
        </w:rPr>
        <w:t>Մասնակցի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պահանջով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դրա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մասին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տրվում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է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տեղեկանք։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Հայտերը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ներկայացնելու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վերջնաժամկետը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լրանալուց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հետո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ներկայացված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հայտերը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գրանցամատյանում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չեն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գրանցվում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և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դրանք</w:t>
      </w:r>
      <w:r w:rsidRPr="002528F7">
        <w:rPr>
          <w:rFonts w:ascii="Arial AM" w:hAnsi="Arial AM" w:cs="Sylfaen"/>
          <w:szCs w:val="24"/>
          <w:lang w:val="hy-AM"/>
        </w:rPr>
        <w:t xml:space="preserve">` </w:t>
      </w:r>
      <w:r w:rsidRPr="002528F7">
        <w:rPr>
          <w:rFonts w:ascii="Sylfaen" w:hAnsi="Sylfaen" w:cs="Sylfaen"/>
          <w:szCs w:val="24"/>
          <w:lang w:val="hy-AM"/>
        </w:rPr>
        <w:t>ստանալու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օրվան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հաջորդող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երկու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աշխատանքային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օրվա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ընթացքում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քարտուղարի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կողմից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վերադարձվում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են</w:t>
      </w:r>
      <w:r w:rsidRPr="002528F7">
        <w:rPr>
          <w:rFonts w:ascii="Arial AM" w:hAnsi="Arial AM" w:cs="Sylfaen"/>
          <w:szCs w:val="24"/>
          <w:lang w:val="hy-AM"/>
        </w:rPr>
        <w:t>:</w:t>
      </w:r>
    </w:p>
    <w:p w14:paraId="01765C0F" w14:textId="77777777" w:rsidR="00B67CCD" w:rsidRPr="002528F7" w:rsidRDefault="00B67CCD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Arial AM" w:hAnsi="Arial AM" w:cs="Sylfaen"/>
          <w:szCs w:val="24"/>
          <w:lang w:val="hy-AM"/>
        </w:rPr>
        <w:t>4.</w:t>
      </w:r>
      <w:r w:rsidR="0028726A" w:rsidRPr="002528F7">
        <w:rPr>
          <w:rFonts w:ascii="Arial AM" w:hAnsi="Arial AM" w:cs="Sylfaen"/>
          <w:szCs w:val="24"/>
          <w:lang w:val="hy-AM"/>
        </w:rPr>
        <w:t xml:space="preserve">3 </w:t>
      </w:r>
      <w:r w:rsidRPr="002528F7">
        <w:rPr>
          <w:rFonts w:ascii="Sylfaen" w:hAnsi="Sylfaen" w:cs="Sylfaen"/>
          <w:szCs w:val="24"/>
          <w:lang w:val="hy-AM"/>
        </w:rPr>
        <w:t>Մասնակիցը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հայտով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ներկայացնում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է</w:t>
      </w:r>
      <w:r w:rsidRPr="002528F7">
        <w:rPr>
          <w:rFonts w:ascii="Arial AM" w:hAnsi="Arial AM" w:cs="Sylfaen"/>
          <w:szCs w:val="24"/>
          <w:lang w:val="hy-AM"/>
        </w:rPr>
        <w:t>`</w:t>
      </w:r>
    </w:p>
    <w:p w14:paraId="34B64B4B" w14:textId="77777777" w:rsidR="003850A0" w:rsidRPr="002528F7" w:rsidRDefault="003850A0" w:rsidP="003850A0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bookmarkStart w:id="3" w:name="_Hlk9261647"/>
      <w:r w:rsidRPr="002528F7">
        <w:rPr>
          <w:rFonts w:ascii="Arial AM" w:hAnsi="Arial AM" w:cs="Sylfaen"/>
          <w:szCs w:val="24"/>
          <w:lang w:val="hy-AM"/>
        </w:rPr>
        <w:t xml:space="preserve">1) </w:t>
      </w:r>
      <w:r w:rsidRPr="002528F7">
        <w:rPr>
          <w:rFonts w:ascii="Sylfaen" w:hAnsi="Sylfaen" w:cs="Sylfaen"/>
          <w:szCs w:val="24"/>
          <w:lang w:val="hy-AM"/>
        </w:rPr>
        <w:t>իր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կողմից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հաստատված՝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սույն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հրավերի</w:t>
      </w:r>
      <w:r w:rsidRPr="002528F7">
        <w:rPr>
          <w:rFonts w:ascii="Arial AM" w:hAnsi="Arial AM" w:cs="Sylfaen"/>
          <w:szCs w:val="24"/>
          <w:lang w:val="hy-AM"/>
        </w:rPr>
        <w:t xml:space="preserve"> 2-</w:t>
      </w:r>
      <w:r w:rsidRPr="002528F7">
        <w:rPr>
          <w:rFonts w:ascii="Sylfaen" w:hAnsi="Sylfaen" w:cs="Sylfaen"/>
          <w:szCs w:val="24"/>
          <w:lang w:val="hy-AM"/>
        </w:rPr>
        <w:t>րդ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մասի</w:t>
      </w:r>
      <w:r w:rsidRPr="002528F7">
        <w:rPr>
          <w:rFonts w:ascii="Arial AM" w:hAnsi="Arial AM" w:cs="Sylfaen"/>
          <w:szCs w:val="24"/>
          <w:lang w:val="hy-AM"/>
        </w:rPr>
        <w:t xml:space="preserve"> 2.1 </w:t>
      </w:r>
      <w:r w:rsidRPr="002528F7">
        <w:rPr>
          <w:rFonts w:ascii="Sylfaen" w:hAnsi="Sylfaen" w:cs="Sylfaen"/>
          <w:szCs w:val="24"/>
          <w:lang w:val="hy-AM"/>
        </w:rPr>
        <w:t>կետով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նախատեսված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դիմում</w:t>
      </w:r>
      <w:r w:rsidRPr="002528F7">
        <w:rPr>
          <w:rFonts w:ascii="Arial AM" w:hAnsi="Arial AM" w:cs="Sylfaen"/>
          <w:szCs w:val="24"/>
          <w:lang w:val="hy-AM"/>
        </w:rPr>
        <w:t>-</w:t>
      </w:r>
      <w:r w:rsidRPr="002528F7">
        <w:rPr>
          <w:rFonts w:ascii="Sylfaen" w:hAnsi="Sylfaen" w:cs="Sylfaen"/>
          <w:szCs w:val="24"/>
          <w:lang w:val="hy-AM"/>
        </w:rPr>
        <w:t>հայտարարություն</w:t>
      </w:r>
      <w:r w:rsidR="006818C6" w:rsidRPr="002528F7">
        <w:rPr>
          <w:rFonts w:ascii="Arial AM" w:hAnsi="Arial AM" w:cs="Sylfaen"/>
          <w:szCs w:val="24"/>
          <w:lang w:val="hy-AM"/>
        </w:rPr>
        <w:t>`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նշելով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էլեկտրոնային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փոստի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հասցեն</w:t>
      </w:r>
      <w:r w:rsidR="006818C6" w:rsidRPr="002528F7">
        <w:rPr>
          <w:rFonts w:ascii="Arial AM" w:hAnsi="Arial AM" w:cs="Sylfaen"/>
          <w:lang w:val="hy-AM"/>
        </w:rPr>
        <w:t xml:space="preserve">, </w:t>
      </w:r>
      <w:r w:rsidR="006818C6" w:rsidRPr="002528F7">
        <w:rPr>
          <w:rFonts w:ascii="Sylfaen" w:hAnsi="Sylfaen" w:cs="Sylfaen"/>
          <w:lang w:val="hy-AM"/>
        </w:rPr>
        <w:t>հարկ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վճարողի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հաշվառման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համարը</w:t>
      </w:r>
      <w:r w:rsidR="006818C6" w:rsidRPr="002528F7">
        <w:rPr>
          <w:rFonts w:ascii="Arial AM" w:hAnsi="Arial AM" w:cs="Sylfaen"/>
          <w:lang w:val="hy-AM"/>
        </w:rPr>
        <w:t xml:space="preserve">, </w:t>
      </w:r>
      <w:r w:rsidR="006818C6" w:rsidRPr="002528F7">
        <w:rPr>
          <w:rFonts w:ascii="Sylfaen" w:hAnsi="Sylfaen" w:cs="Sylfaen"/>
          <w:lang w:val="hy-AM"/>
        </w:rPr>
        <w:t>գործունեության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հասցեն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և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հեռախոսահամարը</w:t>
      </w:r>
      <w:r w:rsidRPr="002528F7">
        <w:rPr>
          <w:rFonts w:ascii="Arial AM" w:hAnsi="Arial AM" w:cs="Sylfaen"/>
          <w:szCs w:val="24"/>
          <w:lang w:val="hy-AM"/>
        </w:rPr>
        <w:t xml:space="preserve">, </w:t>
      </w:r>
      <w:r w:rsidRPr="002528F7">
        <w:rPr>
          <w:rFonts w:ascii="Sylfaen" w:hAnsi="Sylfaen" w:cs="Sylfaen"/>
          <w:szCs w:val="24"/>
          <w:lang w:val="hy-AM"/>
        </w:rPr>
        <w:t>որը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ներառում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է</w:t>
      </w:r>
      <w:r w:rsidRPr="002528F7">
        <w:rPr>
          <w:rFonts w:ascii="Arial AM" w:hAnsi="Arial AM" w:cs="Sylfaen"/>
          <w:szCs w:val="24"/>
          <w:lang w:val="hy-AM"/>
        </w:rPr>
        <w:t>`</w:t>
      </w:r>
    </w:p>
    <w:p w14:paraId="50735DA7" w14:textId="752C2032" w:rsidR="003850A0" w:rsidRPr="002528F7" w:rsidRDefault="003850A0" w:rsidP="003850A0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Sylfaen" w:hAnsi="Sylfaen" w:cs="Sylfaen"/>
          <w:szCs w:val="24"/>
          <w:lang w:val="hy-AM"/>
        </w:rPr>
        <w:t>ա</w:t>
      </w:r>
      <w:r w:rsidRPr="002528F7">
        <w:rPr>
          <w:rFonts w:ascii="Arial AM" w:hAnsi="Arial AM" w:cs="Sylfaen"/>
          <w:szCs w:val="24"/>
          <w:lang w:val="hy-AM"/>
        </w:rPr>
        <w:t xml:space="preserve">) </w:t>
      </w:r>
      <w:r w:rsidR="000356CC" w:rsidRPr="002528F7">
        <w:rPr>
          <w:rFonts w:ascii="Sylfaen" w:hAnsi="Sylfaen" w:cs="Sylfaen"/>
          <w:szCs w:val="24"/>
          <w:lang w:val="hy-AM"/>
        </w:rPr>
        <w:t>հավաստում</w:t>
      </w:r>
      <w:r w:rsidR="000356CC"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սույն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հրավերով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սահմանված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մասնակ</w:t>
      </w:r>
      <w:r w:rsidRPr="002528F7">
        <w:rPr>
          <w:rFonts w:ascii="Arial AM" w:hAnsi="Arial AM" w:cs="Sylfaen"/>
          <w:szCs w:val="24"/>
          <w:lang w:val="hy-AM"/>
        </w:rPr>
        <w:softHyphen/>
      </w:r>
      <w:r w:rsidRPr="002528F7">
        <w:rPr>
          <w:rFonts w:ascii="Sylfaen" w:hAnsi="Sylfaen" w:cs="Sylfaen"/>
          <w:szCs w:val="24"/>
          <w:lang w:val="hy-AM"/>
        </w:rPr>
        <w:t>ցության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իրավունքի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պահանջներին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իր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="007367D4" w:rsidRPr="002528F7">
        <w:rPr>
          <w:rFonts w:ascii="Sylfaen" w:hAnsi="Sylfaen" w:cs="Sylfaen"/>
          <w:szCs w:val="24"/>
          <w:lang w:val="hy-AM"/>
        </w:rPr>
        <w:t>և</w:t>
      </w:r>
      <w:r w:rsidR="007367D4" w:rsidRPr="002528F7">
        <w:rPr>
          <w:rFonts w:ascii="Arial AM" w:hAnsi="Arial AM" w:cs="Sylfaen"/>
          <w:szCs w:val="24"/>
          <w:lang w:val="hy-AM"/>
        </w:rPr>
        <w:t xml:space="preserve"> </w:t>
      </w:r>
      <w:r w:rsidR="007367D4" w:rsidRPr="002528F7">
        <w:rPr>
          <w:rFonts w:ascii="Sylfaen" w:hAnsi="Sylfaen" w:cs="Sylfaen"/>
          <w:szCs w:val="24"/>
          <w:lang w:val="hy-AM"/>
        </w:rPr>
        <w:t>իրեն</w:t>
      </w:r>
      <w:r w:rsidR="007367D4" w:rsidRPr="002528F7">
        <w:rPr>
          <w:rFonts w:ascii="Arial AM" w:hAnsi="Arial AM" w:cs="Sylfaen"/>
          <w:szCs w:val="24"/>
          <w:lang w:val="hy-AM"/>
        </w:rPr>
        <w:t xml:space="preserve"> </w:t>
      </w:r>
      <w:r w:rsidR="007367D4" w:rsidRPr="002528F7">
        <w:rPr>
          <w:rFonts w:ascii="Sylfaen" w:hAnsi="Sylfaen" w:cs="Sylfaen"/>
          <w:szCs w:val="24"/>
          <w:lang w:val="hy-AM"/>
        </w:rPr>
        <w:t>փոխկապակցված</w:t>
      </w:r>
      <w:r w:rsidR="007367D4" w:rsidRPr="002528F7">
        <w:rPr>
          <w:rFonts w:ascii="Arial AM" w:hAnsi="Arial AM" w:cs="Sylfaen"/>
          <w:szCs w:val="24"/>
          <w:lang w:val="hy-AM"/>
        </w:rPr>
        <w:t xml:space="preserve"> </w:t>
      </w:r>
      <w:r w:rsidR="007367D4" w:rsidRPr="002528F7">
        <w:rPr>
          <w:rFonts w:ascii="Sylfaen" w:hAnsi="Sylfaen" w:cs="Sylfaen"/>
          <w:szCs w:val="24"/>
          <w:lang w:val="hy-AM"/>
        </w:rPr>
        <w:t>անձանց</w:t>
      </w:r>
      <w:r w:rsidR="007367D4"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տվյալների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համապատասխանության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մասին</w:t>
      </w:r>
      <w:r w:rsidRPr="002528F7">
        <w:rPr>
          <w:rFonts w:ascii="Arial AM" w:hAnsi="Arial AM" w:cs="Sylfaen"/>
          <w:szCs w:val="24"/>
          <w:lang w:val="hy-AM"/>
        </w:rPr>
        <w:t>.</w:t>
      </w:r>
    </w:p>
    <w:p w14:paraId="74DCBA1A" w14:textId="079441AD" w:rsidR="00C63E1C" w:rsidRPr="002528F7" w:rsidRDefault="003850A0" w:rsidP="00972668">
      <w:pPr>
        <w:shd w:val="clear" w:color="auto" w:fill="FFFFFF"/>
        <w:ind w:firstLine="567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բ</w:t>
      </w:r>
      <w:r w:rsidRPr="002528F7">
        <w:rPr>
          <w:rFonts w:ascii="Arial AM" w:hAnsi="Arial AM" w:cs="Sylfaen"/>
          <w:sz w:val="20"/>
          <w:lang w:val="hy-AM"/>
        </w:rPr>
        <w:t>)</w:t>
      </w:r>
      <w:r w:rsidRPr="002528F7">
        <w:rPr>
          <w:rFonts w:ascii="Arial AM" w:hAnsi="Arial AM" w:cs="Sylfaen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հավաստում՝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ընտրված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մասնակից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ճանաչվելու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դեպքում</w:t>
      </w:r>
      <w:r w:rsidR="00C63E1C" w:rsidRPr="002528F7">
        <w:rPr>
          <w:rFonts w:ascii="Arial AM" w:hAnsi="Arial AM" w:cs="Sylfaen"/>
          <w:sz w:val="20"/>
          <w:lang w:val="hy-AM"/>
        </w:rPr>
        <w:t xml:space="preserve">, </w:t>
      </w:r>
      <w:r w:rsidR="00C63E1C" w:rsidRPr="002528F7">
        <w:rPr>
          <w:rFonts w:ascii="Sylfaen" w:hAnsi="Sylfaen" w:cs="Sylfaen"/>
          <w:sz w:val="20"/>
          <w:lang w:val="hy-AM"/>
        </w:rPr>
        <w:t>սույն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7367D4" w:rsidRPr="002528F7">
        <w:rPr>
          <w:rFonts w:ascii="Sylfaen" w:hAnsi="Sylfaen" w:cs="Sylfaen"/>
          <w:sz w:val="20"/>
          <w:lang w:val="hy-AM"/>
        </w:rPr>
        <w:t>հրավերով</w:t>
      </w:r>
      <w:r w:rsidR="00EA68B2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սահմանված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կարգով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և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ժամկետում</w:t>
      </w:r>
      <w:r w:rsidR="00C63E1C" w:rsidRPr="002528F7">
        <w:rPr>
          <w:rFonts w:ascii="Arial AM" w:hAnsi="Arial AM" w:cs="Sylfaen"/>
          <w:sz w:val="20"/>
          <w:lang w:val="hy-AM"/>
        </w:rPr>
        <w:t xml:space="preserve">, </w:t>
      </w:r>
      <w:r w:rsidR="00C63E1C" w:rsidRPr="002528F7">
        <w:rPr>
          <w:rFonts w:ascii="Sylfaen" w:hAnsi="Sylfaen" w:cs="Sylfaen"/>
          <w:sz w:val="20"/>
          <w:lang w:val="hy-AM"/>
        </w:rPr>
        <w:t>որակավորման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ապահովում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ներկայացնելու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պարտավորության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մասին</w:t>
      </w:r>
      <w:r w:rsidR="00E038DA" w:rsidRPr="002528F7">
        <w:rPr>
          <w:rFonts w:ascii="Arial AM" w:hAnsi="Arial AM" w:cs="Sylfaen"/>
          <w:sz w:val="20"/>
          <w:lang w:val="hy-AM"/>
        </w:rPr>
        <w:t>.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</w:p>
    <w:p w14:paraId="52DC654A" w14:textId="77777777" w:rsidR="003850A0" w:rsidRPr="002528F7" w:rsidRDefault="003850A0" w:rsidP="003850A0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Sylfaen" w:hAnsi="Sylfaen" w:cs="Sylfaen"/>
          <w:szCs w:val="24"/>
          <w:lang w:val="hy-AM"/>
        </w:rPr>
        <w:t>գ</w:t>
      </w:r>
      <w:r w:rsidRPr="002528F7">
        <w:rPr>
          <w:rFonts w:ascii="Arial AM" w:hAnsi="Arial AM" w:cs="Sylfaen"/>
          <w:szCs w:val="24"/>
          <w:lang w:val="hy-AM"/>
        </w:rPr>
        <w:t xml:space="preserve">) </w:t>
      </w:r>
      <w:r w:rsidRPr="002528F7">
        <w:rPr>
          <w:rFonts w:ascii="Sylfaen" w:hAnsi="Sylfaen" w:cs="Sylfaen"/>
          <w:szCs w:val="24"/>
          <w:lang w:val="hy-AM"/>
        </w:rPr>
        <w:t>հայտարարություն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սույն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ընթացակարգի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շրջանակում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անբարեխիղճ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մրցակցության</w:t>
      </w:r>
      <w:r w:rsidR="006F3F15" w:rsidRPr="002528F7">
        <w:rPr>
          <w:rFonts w:ascii="Arial AM" w:hAnsi="Arial AM" w:cs="Sylfaen"/>
          <w:szCs w:val="24"/>
          <w:lang w:val="hy-AM"/>
        </w:rPr>
        <w:t xml:space="preserve">, </w:t>
      </w:r>
      <w:r w:rsidRPr="002528F7">
        <w:rPr>
          <w:rFonts w:ascii="Sylfaen" w:hAnsi="Sylfaen" w:cs="Sylfaen"/>
          <w:szCs w:val="24"/>
          <w:lang w:val="hy-AM"/>
        </w:rPr>
        <w:t>գերիշխող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դիրքի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չարաշահման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և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հակամրցակցային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համաձայնության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բացակայության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մասին</w:t>
      </w:r>
      <w:r w:rsidRPr="002528F7">
        <w:rPr>
          <w:rFonts w:ascii="Arial AM" w:hAnsi="Arial AM" w:cs="Sylfaen"/>
          <w:szCs w:val="24"/>
          <w:lang w:val="hy-AM"/>
        </w:rPr>
        <w:t xml:space="preserve">. </w:t>
      </w:r>
    </w:p>
    <w:p w14:paraId="6C26ACCF" w14:textId="77777777" w:rsidR="0059404D" w:rsidRPr="002528F7" w:rsidRDefault="003850A0" w:rsidP="003850A0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bookmarkStart w:id="4" w:name="_Hlk9261892"/>
      <w:bookmarkEnd w:id="3"/>
      <w:r w:rsidRPr="002528F7">
        <w:rPr>
          <w:rFonts w:ascii="Sylfaen" w:hAnsi="Sylfaen" w:cs="Sylfaen"/>
          <w:szCs w:val="24"/>
          <w:lang w:val="hy-AM"/>
        </w:rPr>
        <w:t>դ</w:t>
      </w:r>
      <w:r w:rsidRPr="002528F7">
        <w:rPr>
          <w:rFonts w:ascii="Arial AM" w:hAnsi="Arial AM" w:cs="Sylfaen"/>
          <w:szCs w:val="24"/>
          <w:lang w:val="hy-AM"/>
        </w:rPr>
        <w:t xml:space="preserve">) </w:t>
      </w:r>
      <w:r w:rsidRPr="002528F7">
        <w:rPr>
          <w:rFonts w:ascii="Sylfaen" w:hAnsi="Sylfaen" w:cs="Sylfaen"/>
          <w:szCs w:val="24"/>
          <w:lang w:val="hy-AM"/>
        </w:rPr>
        <w:t>հայտարարություն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սույն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ընթացակարգի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շրջանակում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իրեն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փոխկապակցված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անձանց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և</w:t>
      </w:r>
      <w:r w:rsidRPr="002528F7">
        <w:rPr>
          <w:rFonts w:ascii="Arial AM" w:hAnsi="Arial AM" w:cs="Sylfaen"/>
          <w:szCs w:val="24"/>
          <w:lang w:val="hy-AM"/>
        </w:rPr>
        <w:t xml:space="preserve"> (</w:t>
      </w:r>
      <w:r w:rsidRPr="002528F7">
        <w:rPr>
          <w:rFonts w:ascii="Sylfaen" w:hAnsi="Sylfaen" w:cs="Sylfaen"/>
          <w:szCs w:val="24"/>
          <w:lang w:val="hy-AM"/>
        </w:rPr>
        <w:t>կամ</w:t>
      </w:r>
      <w:r w:rsidRPr="002528F7">
        <w:rPr>
          <w:rFonts w:ascii="Arial AM" w:hAnsi="Arial AM" w:cs="Sylfaen"/>
          <w:szCs w:val="24"/>
          <w:lang w:val="hy-AM"/>
        </w:rPr>
        <w:t xml:space="preserve">) </w:t>
      </w:r>
      <w:r w:rsidRPr="002528F7">
        <w:rPr>
          <w:rFonts w:ascii="Sylfaen" w:hAnsi="Sylfaen" w:cs="Sylfaen"/>
          <w:szCs w:val="24"/>
          <w:lang w:val="hy-AM"/>
        </w:rPr>
        <w:t>իր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կողմից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հիմնադրված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կամ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ավելի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քան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հիսուն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տոկոս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իրեն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պատկանող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բաժնեմաս</w:t>
      </w:r>
      <w:r w:rsidRPr="002528F7">
        <w:rPr>
          <w:rFonts w:ascii="Arial AM" w:hAnsi="Arial AM" w:cs="Sylfaen"/>
          <w:szCs w:val="24"/>
          <w:lang w:val="hy-AM"/>
        </w:rPr>
        <w:t xml:space="preserve"> (</w:t>
      </w:r>
      <w:r w:rsidRPr="002528F7">
        <w:rPr>
          <w:rFonts w:ascii="Sylfaen" w:hAnsi="Sylfaen" w:cs="Sylfaen"/>
          <w:szCs w:val="24"/>
          <w:lang w:val="hy-AM"/>
        </w:rPr>
        <w:t>փայաբաժին</w:t>
      </w:r>
      <w:r w:rsidRPr="002528F7">
        <w:rPr>
          <w:rFonts w:ascii="Arial AM" w:hAnsi="Arial AM" w:cs="Sylfaen"/>
          <w:szCs w:val="24"/>
          <w:lang w:val="hy-AM"/>
        </w:rPr>
        <w:t xml:space="preserve">) </w:t>
      </w:r>
      <w:r w:rsidRPr="002528F7">
        <w:rPr>
          <w:rFonts w:ascii="Sylfaen" w:hAnsi="Sylfaen" w:cs="Sylfaen"/>
          <w:szCs w:val="24"/>
          <w:lang w:val="hy-AM"/>
        </w:rPr>
        <w:t>ունեցող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կազմակերպությունների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միաժամանակյա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մասնակցության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բացակայության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մասին</w:t>
      </w:r>
      <w:r w:rsidRPr="002528F7">
        <w:rPr>
          <w:rFonts w:ascii="Arial AM" w:hAnsi="Arial AM" w:cs="Sylfaen"/>
          <w:szCs w:val="24"/>
          <w:lang w:val="hy-AM"/>
        </w:rPr>
        <w:t>.</w:t>
      </w:r>
    </w:p>
    <w:p w14:paraId="22C074BE" w14:textId="350FA6C3" w:rsidR="00807F3D" w:rsidRPr="002528F7" w:rsidRDefault="0059404D" w:rsidP="00807F3D">
      <w:pPr>
        <w:pStyle w:val="norm"/>
        <w:spacing w:line="240" w:lineRule="auto"/>
        <w:ind w:firstLine="630"/>
        <w:rPr>
          <w:rFonts w:ascii="Arial AM" w:hAnsi="Arial AM" w:cs="Sylfaen"/>
          <w:szCs w:val="24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ե</w:t>
      </w:r>
      <w:r w:rsidRPr="002528F7">
        <w:rPr>
          <w:rFonts w:ascii="Arial AM" w:hAnsi="Arial AM"/>
          <w:sz w:val="20"/>
          <w:lang w:val="hy-AM"/>
        </w:rPr>
        <w:t xml:space="preserve">)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իրական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շահառուների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հայտարարագիր՝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համաձայն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հավելված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1-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ի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Հայտարարագիր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չի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ներկայացվում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անհատ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ձեռնարկատեր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կամ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ֆիզիկական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անձ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="00807F3D" w:rsidRPr="002528F7">
        <w:rPr>
          <w:rFonts w:ascii="Sylfaen" w:hAnsi="Sylfaen" w:cs="Sylfaen"/>
          <w:sz w:val="20"/>
          <w:lang w:val="hy-AM"/>
        </w:rPr>
        <w:t>Ընդ</w:t>
      </w:r>
      <w:r w:rsidR="00807F3D" w:rsidRPr="002528F7">
        <w:rPr>
          <w:rFonts w:ascii="Arial AM" w:hAnsi="Arial AM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որում</w:t>
      </w:r>
      <w:r w:rsidR="00807F3D" w:rsidRPr="002528F7">
        <w:rPr>
          <w:rFonts w:ascii="Arial AM" w:hAnsi="Arial AM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եթե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մասնակիցը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հայտարարվում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է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ընտրված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մասնակից</w:t>
      </w:r>
      <w:r w:rsidR="00807F3D" w:rsidRPr="002528F7">
        <w:rPr>
          <w:rFonts w:ascii="Arial AM" w:hAnsi="Arial AM" w:cs="Sylfaen"/>
          <w:sz w:val="20"/>
          <w:lang w:val="hy-AM"/>
        </w:rPr>
        <w:t xml:space="preserve">, </w:t>
      </w:r>
      <w:r w:rsidR="00807F3D" w:rsidRPr="002528F7">
        <w:rPr>
          <w:rFonts w:ascii="Sylfaen" w:hAnsi="Sylfaen" w:cs="Sylfaen"/>
          <w:sz w:val="20"/>
          <w:lang w:val="hy-AM"/>
        </w:rPr>
        <w:t>ապա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սույն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պարբերությամբ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նախատեսված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հայտարարագիրը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որը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հայտերը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բացելուց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հետո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ավտոմատ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եղանակով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հրապարակվում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է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համակարգում</w:t>
      </w:r>
      <w:r w:rsidR="00807F3D" w:rsidRPr="002528F7">
        <w:rPr>
          <w:rFonts w:ascii="Arial AM" w:hAnsi="Arial AM" w:cs="Sylfaen"/>
          <w:sz w:val="20"/>
          <w:lang w:val="hy-AM"/>
        </w:rPr>
        <w:t xml:space="preserve">, </w:t>
      </w:r>
      <w:r w:rsidR="00807F3D" w:rsidRPr="002528F7">
        <w:rPr>
          <w:rFonts w:ascii="Sylfaen" w:hAnsi="Sylfaen" w:cs="Sylfaen"/>
          <w:sz w:val="20"/>
          <w:lang w:val="hy-AM"/>
        </w:rPr>
        <w:t>պայմանագիր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կնքելու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որոշման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մասին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հայտարարության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հետ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միաժամանակ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հրապարակվում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է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նաև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տեղեկագրում</w:t>
      </w:r>
      <w:r w:rsidR="00807F3D" w:rsidRPr="002528F7">
        <w:rPr>
          <w:rFonts w:ascii="MS Gothic" w:eastAsia="MS Gothic" w:hAnsi="MS Gothic" w:cs="MS Gothic" w:hint="eastAsia"/>
          <w:sz w:val="20"/>
          <w:lang w:val="hy-AM"/>
        </w:rPr>
        <w:t>․</w:t>
      </w:r>
      <w:r w:rsidR="003319E2" w:rsidRPr="002528F7">
        <w:rPr>
          <w:rStyle w:val="af6"/>
          <w:rFonts w:ascii="Arial AM" w:hAnsi="Arial AM" w:cs="Sylfaen"/>
          <w:sz w:val="20"/>
          <w:lang w:val="hy-AM"/>
        </w:rPr>
        <w:footnoteReference w:id="6"/>
      </w:r>
    </w:p>
    <w:bookmarkEnd w:id="4"/>
    <w:p w14:paraId="4C4B5418" w14:textId="77777777" w:rsidR="00B67CCD" w:rsidRPr="002528F7" w:rsidRDefault="003850A0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hy-AM" w:eastAsia="en-US"/>
        </w:rPr>
        <w:t>2</w:t>
      </w:r>
      <w:r w:rsidR="003E3FD0" w:rsidRPr="002528F7">
        <w:rPr>
          <w:rFonts w:ascii="Arial AM" w:hAnsi="Arial AM" w:cs="Sylfaen"/>
          <w:sz w:val="20"/>
          <w:szCs w:val="24"/>
          <w:lang w:val="hy-AM" w:eastAsia="en-US"/>
        </w:rPr>
        <w:t>)</w:t>
      </w:r>
      <w:r w:rsidR="00B67CC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47117B" w:rsidRPr="002528F7">
        <w:rPr>
          <w:rFonts w:ascii="Sylfaen" w:hAnsi="Sylfaen" w:cs="Sylfaen"/>
          <w:sz w:val="20"/>
          <w:szCs w:val="24"/>
          <w:lang w:val="hy-AM" w:eastAsia="en-US"/>
        </w:rPr>
        <w:t>իր</w:t>
      </w:r>
      <w:r w:rsidR="0047117B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47117B" w:rsidRPr="002528F7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="0047117B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47117B" w:rsidRPr="002528F7">
        <w:rPr>
          <w:rFonts w:ascii="Sylfaen" w:hAnsi="Sylfaen" w:cs="Sylfaen"/>
          <w:sz w:val="20"/>
          <w:szCs w:val="24"/>
          <w:lang w:val="hy-AM" w:eastAsia="en-US"/>
        </w:rPr>
        <w:t>հաստատված</w:t>
      </w:r>
      <w:r w:rsidR="0047117B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B67CCD"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="00B67CC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B67CCD" w:rsidRPr="002528F7">
        <w:rPr>
          <w:rFonts w:ascii="Sylfaen" w:hAnsi="Sylfaen" w:cs="Sylfaen"/>
          <w:sz w:val="20"/>
          <w:szCs w:val="24"/>
          <w:lang w:val="hy-AM" w:eastAsia="en-US"/>
        </w:rPr>
        <w:t>առաջարկ</w:t>
      </w:r>
    </w:p>
    <w:p w14:paraId="00E609F8" w14:textId="02BD0B9E" w:rsidR="006C3115" w:rsidRPr="002528F7" w:rsidRDefault="00E326DD" w:rsidP="00EF3662">
      <w:pPr>
        <w:ind w:firstLine="567"/>
        <w:jc w:val="both"/>
        <w:rPr>
          <w:rFonts w:ascii="Arial AM" w:hAnsi="Arial AM" w:cs="Sylfaen"/>
          <w:color w:val="FFFFFF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  </w:t>
      </w:r>
      <w:r w:rsidR="00C96127" w:rsidRPr="002528F7">
        <w:rPr>
          <w:rFonts w:ascii="Arial AM" w:hAnsi="Arial AM" w:cs="Sylfaen"/>
          <w:sz w:val="20"/>
          <w:lang w:val="hy-AM"/>
        </w:rPr>
        <w:t>3</w:t>
      </w:r>
      <w:r w:rsidR="00F53525" w:rsidRPr="002528F7">
        <w:rPr>
          <w:rFonts w:ascii="Arial AM" w:hAnsi="Arial AM" w:cs="Sylfaen"/>
          <w:sz w:val="20"/>
          <w:lang w:val="hy-AM"/>
        </w:rPr>
        <w:t xml:space="preserve">) </w:t>
      </w:r>
      <w:r w:rsidR="00F53525" w:rsidRPr="002528F7">
        <w:rPr>
          <w:rFonts w:ascii="Sylfaen" w:hAnsi="Sylfaen" w:cs="Sylfaen"/>
          <w:sz w:val="20"/>
          <w:lang w:val="hy-AM"/>
        </w:rPr>
        <w:t>հայտի</w:t>
      </w:r>
      <w:r w:rsidR="00F53525" w:rsidRPr="002528F7">
        <w:rPr>
          <w:rFonts w:ascii="Arial AM" w:hAnsi="Arial AM" w:cs="Sylfaen"/>
          <w:sz w:val="20"/>
          <w:lang w:val="hy-AM"/>
        </w:rPr>
        <w:t xml:space="preserve"> </w:t>
      </w:r>
      <w:r w:rsidR="00F53525" w:rsidRPr="002528F7">
        <w:rPr>
          <w:rFonts w:ascii="Sylfaen" w:hAnsi="Sylfaen" w:cs="Sylfaen"/>
          <w:sz w:val="20"/>
          <w:lang w:val="hy-AM"/>
        </w:rPr>
        <w:t>ապահովում</w:t>
      </w:r>
      <w:r w:rsidR="00F53525" w:rsidRPr="002528F7">
        <w:rPr>
          <w:rFonts w:ascii="Arial AM" w:hAnsi="Arial AM" w:cs="Sylfaen"/>
          <w:sz w:val="20"/>
          <w:lang w:val="hy-AM"/>
        </w:rPr>
        <w:t xml:space="preserve"> </w:t>
      </w:r>
      <w:r w:rsidR="00F53525" w:rsidRPr="002528F7">
        <w:rPr>
          <w:rFonts w:ascii="Sylfaen" w:hAnsi="Sylfaen" w:cs="Sylfaen"/>
          <w:sz w:val="20"/>
          <w:lang w:val="hy-AM"/>
        </w:rPr>
        <w:t>կանխիկ</w:t>
      </w:r>
      <w:r w:rsidR="00F53525" w:rsidRPr="002528F7">
        <w:rPr>
          <w:rFonts w:ascii="Arial AM" w:hAnsi="Arial AM" w:cs="Sylfaen"/>
          <w:sz w:val="20"/>
          <w:lang w:val="hy-AM"/>
        </w:rPr>
        <w:t xml:space="preserve"> </w:t>
      </w:r>
      <w:r w:rsidR="00F53525" w:rsidRPr="002528F7">
        <w:rPr>
          <w:rFonts w:ascii="Sylfaen" w:hAnsi="Sylfaen" w:cs="Sylfaen"/>
          <w:sz w:val="20"/>
          <w:lang w:val="hy-AM"/>
        </w:rPr>
        <w:t>փողի</w:t>
      </w:r>
      <w:r w:rsidR="00F53525" w:rsidRPr="002528F7">
        <w:rPr>
          <w:rFonts w:ascii="Arial AM" w:hAnsi="Arial AM" w:cs="Sylfaen"/>
          <w:sz w:val="20"/>
          <w:lang w:val="hy-AM"/>
        </w:rPr>
        <w:t xml:space="preserve"> </w:t>
      </w:r>
      <w:r w:rsidR="00F53525" w:rsidRPr="002528F7">
        <w:rPr>
          <w:rFonts w:ascii="Sylfaen" w:hAnsi="Sylfaen" w:cs="Sylfaen"/>
          <w:sz w:val="20"/>
          <w:lang w:val="hy-AM"/>
        </w:rPr>
        <w:t>կամ</w:t>
      </w:r>
      <w:r w:rsidR="00F53525" w:rsidRPr="002528F7">
        <w:rPr>
          <w:rFonts w:ascii="Arial AM" w:hAnsi="Arial AM" w:cs="Sylfaen"/>
          <w:sz w:val="20"/>
          <w:lang w:val="hy-AM"/>
        </w:rPr>
        <w:t xml:space="preserve"> </w:t>
      </w:r>
      <w:r w:rsidR="00F53525" w:rsidRPr="002528F7">
        <w:rPr>
          <w:rFonts w:ascii="Sylfaen" w:hAnsi="Sylfaen" w:cs="Sylfaen"/>
          <w:sz w:val="20"/>
          <w:lang w:val="hy-AM"/>
        </w:rPr>
        <w:t>բանկային</w:t>
      </w:r>
      <w:r w:rsidR="00F53525" w:rsidRPr="002528F7">
        <w:rPr>
          <w:rFonts w:ascii="Arial AM" w:hAnsi="Arial AM" w:cs="Sylfaen"/>
          <w:sz w:val="20"/>
          <w:lang w:val="hy-AM"/>
        </w:rPr>
        <w:t xml:space="preserve"> </w:t>
      </w:r>
      <w:r w:rsidR="00F53525" w:rsidRPr="002528F7">
        <w:rPr>
          <w:rFonts w:ascii="Sylfaen" w:hAnsi="Sylfaen" w:cs="Sylfaen"/>
          <w:sz w:val="20"/>
          <w:lang w:val="hy-AM"/>
        </w:rPr>
        <w:t>երաշխիքի</w:t>
      </w:r>
      <w:r w:rsidR="00F53525" w:rsidRPr="002528F7">
        <w:rPr>
          <w:rFonts w:ascii="Arial AM" w:hAnsi="Arial AM" w:cs="Sylfaen"/>
          <w:sz w:val="20"/>
          <w:lang w:val="hy-AM"/>
        </w:rPr>
        <w:t xml:space="preserve"> </w:t>
      </w:r>
      <w:r w:rsidR="00C03728" w:rsidRPr="002528F7">
        <w:rPr>
          <w:rFonts w:ascii="Sylfaen" w:hAnsi="Sylfaen" w:cs="Sylfaen"/>
          <w:sz w:val="20"/>
          <w:lang w:val="hy-AM"/>
        </w:rPr>
        <w:t>ձևով</w:t>
      </w:r>
      <w:r w:rsidR="00F53525" w:rsidRPr="002528F7">
        <w:rPr>
          <w:rFonts w:ascii="Arial AM" w:hAnsi="Arial AM" w:cs="Sylfaen"/>
          <w:sz w:val="20"/>
          <w:lang w:val="hy-AM"/>
        </w:rPr>
        <w:t>:</w:t>
      </w:r>
      <w:r w:rsidR="00D70570" w:rsidRPr="002528F7">
        <w:rPr>
          <w:rStyle w:val="af6"/>
          <w:rFonts w:ascii="Arial AM" w:hAnsi="Arial AM" w:cs="Sylfaen"/>
          <w:sz w:val="20"/>
          <w:lang w:val="hy-AM"/>
        </w:rPr>
        <w:footnoteReference w:id="7"/>
      </w:r>
    </w:p>
    <w:p w14:paraId="14191C21" w14:textId="4C996861" w:rsidR="00EC6281" w:rsidRPr="002528F7" w:rsidRDefault="00C96127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hy-AM" w:eastAsia="en-US"/>
        </w:rPr>
        <w:t>4)</w:t>
      </w:r>
      <w:r w:rsidR="00EC6281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EC6281" w:rsidRPr="002528F7">
        <w:rPr>
          <w:rFonts w:ascii="Sylfaen" w:hAnsi="Sylfaen" w:cs="Sylfaen"/>
          <w:sz w:val="20"/>
          <w:szCs w:val="24"/>
          <w:lang w:val="hy-AM" w:eastAsia="en-US"/>
        </w:rPr>
        <w:t>շինարարական</w:t>
      </w:r>
      <w:r w:rsidR="00EC6281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EC6281" w:rsidRPr="002528F7">
        <w:rPr>
          <w:rFonts w:ascii="Sylfaen" w:hAnsi="Sylfaen" w:cs="Sylfaen"/>
          <w:sz w:val="20"/>
          <w:szCs w:val="24"/>
          <w:lang w:val="hy-AM" w:eastAsia="en-US"/>
        </w:rPr>
        <w:t>աշխատանքների</w:t>
      </w:r>
      <w:r w:rsidR="00EC6281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EC6281" w:rsidRPr="002528F7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="00EC6281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EC6281"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իր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հաստատված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հավաստում՝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հրավերին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կցված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նախագծային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փաստաթղթերով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որը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հանդիսանում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նաև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կնքվելիք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անբաժանելի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մասը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տեխնիկական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բնութագրերին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երաշխիքային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սպասարկման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պայմաններին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համապատասխանող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նյութերի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(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կամ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)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սարքերի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ու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սարքավորումների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տեղադրման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(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օգտագործման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)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պարտավորության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մասին՝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տեղադրումը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(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օգտագործումը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)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դրանց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տեխնիկական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բնութագրերը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ապրանքային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նշանները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ֆիրմային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անվանումները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մակնիշները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երաշխիքային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ժամկետները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նախապես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գրավոր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համաձայնեցնելով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պատվիրատուի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հետ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ենթակետով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հավաստումն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առանձին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հավելվածով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հաստատվում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նաև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կնքվելիք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պայմանագրով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  <w:r w:rsidR="006F1AAD" w:rsidRPr="002528F7">
        <w:rPr>
          <w:rFonts w:ascii="Arial AM" w:hAnsi="Arial AM" w:cs="Sylfaen"/>
          <w:sz w:val="20"/>
          <w:szCs w:val="24"/>
          <w:vertAlign w:val="superscript"/>
          <w:lang w:val="hy-AM" w:eastAsia="en-US"/>
        </w:rPr>
        <w:t>8</w:t>
      </w:r>
    </w:p>
    <w:p w14:paraId="1A19432A" w14:textId="77777777" w:rsidR="000845F6" w:rsidRPr="002528F7" w:rsidRDefault="00C96127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hy-AM" w:eastAsia="en-US"/>
        </w:rPr>
        <w:t>5</w:t>
      </w:r>
      <w:r w:rsidR="003E3FD0" w:rsidRPr="002528F7">
        <w:rPr>
          <w:rFonts w:ascii="Arial AM" w:hAnsi="Arial AM" w:cs="Sylfaen"/>
          <w:sz w:val="20"/>
          <w:szCs w:val="24"/>
          <w:lang w:val="hy-AM" w:eastAsia="en-US"/>
        </w:rPr>
        <w:t>)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ենթակապալի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պատճենը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դրա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կողմ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հանդիսացող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անձի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տվյալները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F97D3E" w:rsidRPr="002528F7">
        <w:rPr>
          <w:rFonts w:ascii="Sylfaen" w:hAnsi="Sylfaen" w:cs="Sylfaen"/>
          <w:sz w:val="20"/>
          <w:szCs w:val="24"/>
          <w:lang w:val="hy-AM" w:eastAsia="en-US"/>
        </w:rPr>
        <w:t>կնքվելիք</w:t>
      </w:r>
      <w:r w:rsidR="00F97D3E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պայմանագիրն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իրականացվելու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ենթակապալի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միջոցով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</w:p>
    <w:p w14:paraId="56326A56" w14:textId="77777777" w:rsidR="000845F6" w:rsidRPr="002528F7" w:rsidRDefault="003850A0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hy-AM" w:eastAsia="en-US"/>
        </w:rPr>
        <w:t>6</w:t>
      </w:r>
      <w:r w:rsidR="003E3FD0" w:rsidRPr="002528F7">
        <w:rPr>
          <w:rFonts w:ascii="Arial AM" w:hAnsi="Arial AM" w:cs="Sylfaen"/>
          <w:sz w:val="20"/>
          <w:szCs w:val="24"/>
          <w:lang w:val="hy-AM" w:eastAsia="en-US"/>
        </w:rPr>
        <w:t>)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պայմանագ</w:t>
      </w:r>
      <w:r w:rsidR="00B32124" w:rsidRPr="002528F7">
        <w:rPr>
          <w:rFonts w:ascii="Sylfaen" w:hAnsi="Sylfaen" w:cs="Sylfaen"/>
          <w:sz w:val="20"/>
          <w:szCs w:val="24"/>
          <w:lang w:val="hy-AM" w:eastAsia="en-US"/>
        </w:rPr>
        <w:t>րի</w:t>
      </w:r>
      <w:r w:rsidR="00B3212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B32124" w:rsidRPr="002528F7">
        <w:rPr>
          <w:rFonts w:ascii="Sylfaen" w:hAnsi="Sylfaen" w:cs="Sylfaen"/>
          <w:sz w:val="20"/>
          <w:szCs w:val="24"/>
          <w:lang w:val="hy-AM" w:eastAsia="en-US"/>
        </w:rPr>
        <w:t>պատճենը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F97D3E" w:rsidRPr="002528F7">
        <w:rPr>
          <w:rFonts w:ascii="Sylfaen" w:hAnsi="Sylfaen" w:cs="Sylfaen"/>
          <w:sz w:val="20"/>
          <w:szCs w:val="24"/>
          <w:lang w:val="hy-AM" w:eastAsia="en-US"/>
        </w:rPr>
        <w:t>մասնակիցները</w:t>
      </w:r>
      <w:r w:rsidR="00F97D3E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F97D3E"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="00F97D3E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ընթացակարգին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մասնակցում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F97D3E"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="00F97D3E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(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կոնսորցիումով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>):</w:t>
      </w:r>
    </w:p>
    <w:p w14:paraId="67265B67" w14:textId="77777777" w:rsidR="00E410D5" w:rsidRPr="002528F7" w:rsidRDefault="00E410D5" w:rsidP="00E410D5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bookmarkStart w:id="5" w:name="_Hlk9262052"/>
      <w:r w:rsidRPr="002528F7">
        <w:rPr>
          <w:rFonts w:ascii="Sylfaen" w:hAnsi="Sylfaen" w:cs="Sylfaen"/>
          <w:sz w:val="20"/>
          <w:szCs w:val="24"/>
          <w:lang w:val="hy-AM" w:eastAsia="en-US"/>
        </w:rPr>
        <w:t>Ընդ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(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կոնսորցիումով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)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ընթացակարգին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մասնակցելու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դեպքում՝</w:t>
      </w:r>
    </w:p>
    <w:p w14:paraId="458D696A" w14:textId="77777777" w:rsidR="00E410D5" w:rsidRPr="002528F7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կողմերից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որևէ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մեկը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կարող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ընթացակարգին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D3D3F" w:rsidRPr="002528F7">
        <w:rPr>
          <w:rFonts w:ascii="Arial AM" w:hAnsi="Arial AM" w:cs="Sylfaen"/>
          <w:sz w:val="20"/>
          <w:szCs w:val="24"/>
          <w:lang w:val="hy-AM" w:eastAsia="en-US"/>
        </w:rPr>
        <w:t>(</w:t>
      </w:r>
      <w:r w:rsidR="006D3D3F" w:rsidRPr="002528F7">
        <w:rPr>
          <w:rFonts w:ascii="Sylfaen" w:hAnsi="Sylfaen" w:cs="Sylfaen"/>
          <w:sz w:val="20"/>
          <w:szCs w:val="24"/>
          <w:lang w:val="hy-AM" w:eastAsia="en-US"/>
        </w:rPr>
        <w:t>միևնույն</w:t>
      </w:r>
      <w:r w:rsidR="006D3D3F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D3D3F" w:rsidRPr="002528F7">
        <w:rPr>
          <w:rFonts w:ascii="Sylfaen" w:hAnsi="Sylfaen" w:cs="Sylfaen"/>
          <w:sz w:val="20"/>
          <w:szCs w:val="24"/>
          <w:lang w:val="hy-AM" w:eastAsia="en-US"/>
        </w:rPr>
        <w:t>չափաբաժնին</w:t>
      </w:r>
      <w:r w:rsidR="006D3D3F" w:rsidRPr="002528F7">
        <w:rPr>
          <w:rFonts w:ascii="Arial AM" w:hAnsi="Arial AM" w:cs="Sylfaen"/>
          <w:sz w:val="20"/>
          <w:szCs w:val="24"/>
          <w:lang w:val="hy-AM" w:eastAsia="en-US"/>
        </w:rPr>
        <w:t xml:space="preserve">)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ներկայացնել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առանձին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պարբերության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պահանջի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չպահպանման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բացման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նիստում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մերժվում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ինչպես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այնպես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առանձին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</w:p>
    <w:p w14:paraId="5D11F008" w14:textId="77777777" w:rsidR="00E410D5" w:rsidRPr="002528F7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ընդհանուր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վարում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առանձին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իսկ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պայմանագիր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կնքվելու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վճարումները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կատարվում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մասնակցին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երբ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նախատեսվում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ընդհանուր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վարելիս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յուրաքանչյուր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իրավունք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ունի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գործել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բոլոր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անունից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պայմանագիր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կնքվելու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դրա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հիման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վրա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վճարումները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կատարվում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ներկայացրած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մասնակցին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</w:p>
    <w:bookmarkEnd w:id="5"/>
    <w:p w14:paraId="14324BA9" w14:textId="77777777" w:rsidR="00037DDE" w:rsidRPr="002528F7" w:rsidRDefault="00037DDE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</w:p>
    <w:p w14:paraId="688D4352" w14:textId="77777777" w:rsidR="00A45946" w:rsidRPr="002528F7" w:rsidRDefault="00C8055A" w:rsidP="00EF3662">
      <w:pPr>
        <w:jc w:val="center"/>
        <w:rPr>
          <w:rFonts w:ascii="Arial AM" w:hAnsi="Arial AM" w:cs="Arial"/>
          <w:b/>
          <w:sz w:val="20"/>
          <w:lang w:val="es-ES"/>
        </w:rPr>
      </w:pPr>
      <w:r w:rsidRPr="002528F7">
        <w:rPr>
          <w:rFonts w:ascii="Arial AM" w:hAnsi="Arial AM"/>
          <w:b/>
          <w:sz w:val="20"/>
          <w:lang w:val="es-ES"/>
        </w:rPr>
        <w:t>5</w:t>
      </w:r>
      <w:r w:rsidR="00A45946" w:rsidRPr="002528F7">
        <w:rPr>
          <w:rFonts w:ascii="Arial AM" w:hAnsi="Arial AM"/>
          <w:b/>
          <w:sz w:val="20"/>
          <w:lang w:val="es-ES"/>
        </w:rPr>
        <w:t xml:space="preserve">.   </w:t>
      </w:r>
      <w:r w:rsidR="00A45946" w:rsidRPr="002528F7">
        <w:rPr>
          <w:rFonts w:ascii="Sylfaen" w:hAnsi="Sylfaen" w:cs="Sylfaen"/>
          <w:b/>
          <w:sz w:val="20"/>
          <w:lang w:val="es-ES"/>
        </w:rPr>
        <w:t>ՀԱՅՏԻ</w:t>
      </w:r>
      <w:r w:rsidR="00A45946" w:rsidRPr="002528F7">
        <w:rPr>
          <w:rFonts w:ascii="Arial AM" w:hAnsi="Arial AM" w:cs="Arial"/>
          <w:b/>
          <w:sz w:val="20"/>
          <w:lang w:val="es-ES"/>
        </w:rPr>
        <w:t xml:space="preserve">   </w:t>
      </w:r>
      <w:r w:rsidR="00A45946" w:rsidRPr="002528F7">
        <w:rPr>
          <w:rFonts w:ascii="Sylfaen" w:hAnsi="Sylfaen" w:cs="Sylfaen"/>
          <w:b/>
          <w:sz w:val="20"/>
          <w:lang w:val="es-ES"/>
        </w:rPr>
        <w:t>ԳՆԱՅԻՆ</w:t>
      </w:r>
      <w:r w:rsidR="00A45946" w:rsidRPr="002528F7">
        <w:rPr>
          <w:rFonts w:ascii="Arial AM" w:hAnsi="Arial AM" w:cs="Arial"/>
          <w:b/>
          <w:sz w:val="20"/>
          <w:lang w:val="es-ES"/>
        </w:rPr>
        <w:t xml:space="preserve">  </w:t>
      </w:r>
      <w:r w:rsidR="00A45946" w:rsidRPr="002528F7">
        <w:rPr>
          <w:rFonts w:ascii="Sylfaen" w:hAnsi="Sylfaen" w:cs="Sylfaen"/>
          <w:b/>
          <w:sz w:val="20"/>
          <w:lang w:val="es-ES"/>
        </w:rPr>
        <w:t>ԱՌԱՋԱՐԿԸ</w:t>
      </w:r>
      <w:r w:rsidR="00A45946" w:rsidRPr="002528F7">
        <w:rPr>
          <w:rFonts w:ascii="Arial AM" w:hAnsi="Arial AM" w:cs="Arial"/>
          <w:b/>
          <w:sz w:val="20"/>
          <w:lang w:val="es-ES"/>
        </w:rPr>
        <w:t xml:space="preserve"> </w:t>
      </w:r>
    </w:p>
    <w:p w14:paraId="0E5C9216" w14:textId="77777777" w:rsidR="00A45946" w:rsidRPr="002528F7" w:rsidRDefault="00A45946" w:rsidP="00EF3662">
      <w:pPr>
        <w:jc w:val="center"/>
        <w:rPr>
          <w:rFonts w:ascii="Arial AM" w:hAnsi="Arial AM" w:cs="Arial"/>
          <w:b/>
          <w:sz w:val="20"/>
          <w:lang w:val="es-ES"/>
        </w:rPr>
      </w:pPr>
    </w:p>
    <w:p w14:paraId="105CFBAF" w14:textId="77777777" w:rsidR="00A45946" w:rsidRPr="002528F7" w:rsidRDefault="00C8055A" w:rsidP="00EF3662">
      <w:pPr>
        <w:ind w:firstLine="567"/>
        <w:jc w:val="both"/>
        <w:rPr>
          <w:rFonts w:ascii="Arial AM" w:hAnsi="Arial AM"/>
          <w:sz w:val="20"/>
          <w:lang w:val="es-ES"/>
        </w:rPr>
      </w:pPr>
      <w:r w:rsidRPr="002528F7">
        <w:rPr>
          <w:rFonts w:ascii="Arial AM" w:hAnsi="Arial AM" w:cs="Sylfaen"/>
          <w:sz w:val="20"/>
          <w:lang w:val="es-ES"/>
        </w:rPr>
        <w:t>5</w:t>
      </w:r>
      <w:r w:rsidR="00A45946" w:rsidRPr="002528F7">
        <w:rPr>
          <w:rFonts w:ascii="Arial AM" w:hAnsi="Arial AM" w:cs="Sylfaen"/>
          <w:sz w:val="20"/>
          <w:lang w:val="es-ES"/>
        </w:rPr>
        <w:t xml:space="preserve">.1 </w:t>
      </w:r>
      <w:r w:rsidR="00A45946" w:rsidRPr="002528F7">
        <w:rPr>
          <w:rFonts w:ascii="Sylfaen" w:hAnsi="Sylfaen" w:cs="Sylfaen"/>
          <w:sz w:val="20"/>
          <w:lang w:val="hy-AM"/>
        </w:rPr>
        <w:t>Առաջարկվող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գինը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ա</w:t>
      </w:r>
      <w:r w:rsidR="00A71C79" w:rsidRPr="002528F7">
        <w:rPr>
          <w:rFonts w:ascii="Sylfaen" w:hAnsi="Sylfaen" w:cs="Sylfaen"/>
          <w:sz w:val="20"/>
          <w:lang w:val="hy-AM"/>
        </w:rPr>
        <w:t>շխատանքի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արժեքից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բացի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ներառում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է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փոխադրման</w:t>
      </w:r>
      <w:r w:rsidR="00A45946" w:rsidRPr="002528F7">
        <w:rPr>
          <w:rFonts w:ascii="Arial AM" w:hAnsi="Arial AM" w:cs="Sylfaen"/>
          <w:sz w:val="20"/>
          <w:lang w:val="es-ES"/>
        </w:rPr>
        <w:t xml:space="preserve">, </w:t>
      </w:r>
      <w:r w:rsidR="00A45946" w:rsidRPr="002528F7">
        <w:rPr>
          <w:rFonts w:ascii="Sylfaen" w:hAnsi="Sylfaen" w:cs="Sylfaen"/>
          <w:sz w:val="20"/>
          <w:lang w:val="hy-AM"/>
        </w:rPr>
        <w:t>ապահովագրման</w:t>
      </w:r>
      <w:r w:rsidR="00A45946" w:rsidRPr="002528F7">
        <w:rPr>
          <w:rFonts w:ascii="Arial AM" w:hAnsi="Arial AM" w:cs="Sylfaen"/>
          <w:sz w:val="20"/>
          <w:lang w:val="es-ES"/>
        </w:rPr>
        <w:t xml:space="preserve">, </w:t>
      </w:r>
      <w:r w:rsidR="00A45946" w:rsidRPr="002528F7">
        <w:rPr>
          <w:rFonts w:ascii="Sylfaen" w:hAnsi="Sylfaen" w:cs="Sylfaen"/>
          <w:sz w:val="20"/>
          <w:lang w:val="hy-AM"/>
        </w:rPr>
        <w:t>տուրքերի</w:t>
      </w:r>
      <w:r w:rsidR="00A45946" w:rsidRPr="002528F7">
        <w:rPr>
          <w:rFonts w:ascii="Arial AM" w:hAnsi="Arial AM" w:cs="Sylfaen"/>
          <w:sz w:val="20"/>
          <w:lang w:val="es-ES"/>
        </w:rPr>
        <w:t xml:space="preserve">, </w:t>
      </w:r>
      <w:r w:rsidR="00A45946" w:rsidRPr="002528F7">
        <w:rPr>
          <w:rFonts w:ascii="Sylfaen" w:hAnsi="Sylfaen" w:cs="Sylfaen"/>
          <w:sz w:val="20"/>
          <w:lang w:val="hy-AM"/>
        </w:rPr>
        <w:t>հարկերի</w:t>
      </w:r>
      <w:r w:rsidR="00A45946" w:rsidRPr="002528F7">
        <w:rPr>
          <w:rFonts w:ascii="Arial AM" w:hAnsi="Arial AM" w:cs="Sylfaen"/>
          <w:sz w:val="20"/>
          <w:lang w:val="es-ES"/>
        </w:rPr>
        <w:t xml:space="preserve">, </w:t>
      </w:r>
      <w:r w:rsidR="00A45946" w:rsidRPr="002528F7">
        <w:rPr>
          <w:rFonts w:ascii="Sylfaen" w:hAnsi="Sylfaen" w:cs="Sylfaen"/>
          <w:sz w:val="20"/>
          <w:lang w:val="hy-AM"/>
        </w:rPr>
        <w:t>այլ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վճարումների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գծով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ծախսերը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և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չի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կարող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պակաս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լինել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դրանց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ինքնարժեքից</w:t>
      </w:r>
      <w:r w:rsidR="00A45946" w:rsidRPr="002528F7">
        <w:rPr>
          <w:rFonts w:ascii="Arial AM" w:hAnsi="Arial AM" w:cs="Sylfaen"/>
          <w:sz w:val="20"/>
          <w:lang w:val="es-ES"/>
        </w:rPr>
        <w:t xml:space="preserve">: </w:t>
      </w:r>
      <w:r w:rsidR="00A45946" w:rsidRPr="002528F7">
        <w:rPr>
          <w:rFonts w:ascii="Sylfaen" w:hAnsi="Sylfaen" w:cs="Sylfaen"/>
          <w:sz w:val="20"/>
          <w:lang w:val="hy-AM"/>
        </w:rPr>
        <w:t>Առաջարկվող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գնի</w:t>
      </w:r>
      <w:r w:rsidR="00A45946" w:rsidRPr="002528F7">
        <w:rPr>
          <w:rFonts w:ascii="Arial AM" w:hAnsi="Arial AM" w:cs="Sylfaen"/>
          <w:sz w:val="20"/>
          <w:lang w:val="es-ES"/>
        </w:rPr>
        <w:t xml:space="preserve">  </w:t>
      </w:r>
      <w:r w:rsidR="00A45946" w:rsidRPr="002528F7">
        <w:rPr>
          <w:rFonts w:ascii="Sylfaen" w:hAnsi="Sylfaen" w:cs="Sylfaen"/>
          <w:sz w:val="20"/>
          <w:lang w:val="hy-AM"/>
        </w:rPr>
        <w:t>հաշվարկը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պետք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է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ներկայացվի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հայտով</w:t>
      </w:r>
      <w:r w:rsidR="00A45946" w:rsidRPr="002528F7">
        <w:rPr>
          <w:rFonts w:ascii="Arial AM" w:hAnsi="Arial AM"/>
          <w:sz w:val="20"/>
          <w:lang w:val="es-ES"/>
        </w:rPr>
        <w:t>:</w:t>
      </w:r>
    </w:p>
    <w:p w14:paraId="4D4CE68E" w14:textId="77777777" w:rsidR="00086481" w:rsidRPr="002528F7" w:rsidRDefault="00C8055A" w:rsidP="00086481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lang w:val="es-ES" w:eastAsia="en-US"/>
        </w:rPr>
      </w:pPr>
      <w:r w:rsidRPr="002528F7">
        <w:rPr>
          <w:rFonts w:ascii="Arial AM" w:hAnsi="Arial AM"/>
          <w:sz w:val="20"/>
          <w:lang w:val="es-ES"/>
        </w:rPr>
        <w:lastRenderedPageBreak/>
        <w:t>5</w:t>
      </w:r>
      <w:r w:rsidR="00A45946" w:rsidRPr="002528F7">
        <w:rPr>
          <w:rFonts w:ascii="Arial AM" w:hAnsi="Arial AM"/>
          <w:sz w:val="20"/>
          <w:lang w:val="es-ES"/>
        </w:rPr>
        <w:t>.</w:t>
      </w:r>
      <w:r w:rsidR="00A45946" w:rsidRPr="002528F7">
        <w:rPr>
          <w:rFonts w:ascii="Arial AM" w:hAnsi="Arial AM"/>
          <w:sz w:val="20"/>
          <w:lang w:val="hy-AM"/>
        </w:rPr>
        <w:t>2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Մ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առաջարկը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B0BB5" w:rsidRPr="002528F7">
        <w:rPr>
          <w:rFonts w:ascii="Sylfaen" w:hAnsi="Sylfaen" w:cs="Sylfaen"/>
          <w:sz w:val="20"/>
          <w:szCs w:val="24"/>
          <w:lang w:val="hy-AM" w:eastAsia="en-US"/>
        </w:rPr>
        <w:t>արժեք</w:t>
      </w:r>
      <w:r w:rsidR="009B0BB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(</w:t>
      </w:r>
      <w:r w:rsidR="009B0BB5" w:rsidRPr="002528F7">
        <w:rPr>
          <w:rFonts w:ascii="Sylfaen" w:hAnsi="Sylfaen" w:cs="Sylfaen"/>
          <w:sz w:val="20"/>
          <w:szCs w:val="24"/>
          <w:lang w:val="hy-AM" w:eastAsia="en-US"/>
        </w:rPr>
        <w:t>ինքնարժեքի</w:t>
      </w:r>
      <w:r w:rsidR="009B0BB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B0BB5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9B0BB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B0BB5" w:rsidRPr="002528F7">
        <w:rPr>
          <w:rFonts w:ascii="Sylfaen" w:hAnsi="Sylfaen" w:cs="Sylfaen"/>
          <w:sz w:val="20"/>
          <w:szCs w:val="24"/>
          <w:lang w:val="hy-AM" w:eastAsia="en-US"/>
        </w:rPr>
        <w:t>կանխատեսվող</w:t>
      </w:r>
      <w:r w:rsidR="009B0BB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B0BB5" w:rsidRPr="002528F7">
        <w:rPr>
          <w:rFonts w:ascii="Sylfaen" w:hAnsi="Sylfaen" w:cs="Sylfaen"/>
          <w:sz w:val="20"/>
          <w:szCs w:val="24"/>
          <w:lang w:val="hy-AM" w:eastAsia="en-US"/>
        </w:rPr>
        <w:t>շահույթի</w:t>
      </w:r>
      <w:r w:rsidR="009B0BB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B0BB5" w:rsidRPr="002528F7">
        <w:rPr>
          <w:rFonts w:ascii="Sylfaen" w:hAnsi="Sylfaen" w:cs="Sylfaen"/>
          <w:sz w:val="20"/>
          <w:szCs w:val="24"/>
          <w:lang w:val="hy-AM" w:eastAsia="en-US"/>
        </w:rPr>
        <w:t>հանրագումարը</w:t>
      </w:r>
      <w:r w:rsidR="009B0BB5" w:rsidRPr="002528F7">
        <w:rPr>
          <w:rFonts w:ascii="Arial AM" w:hAnsi="Arial AM" w:cs="Sylfaen"/>
          <w:sz w:val="20"/>
          <w:szCs w:val="24"/>
          <w:lang w:val="hy-AM" w:eastAsia="en-US"/>
        </w:rPr>
        <w:t>)</w:t>
      </w:r>
      <w:r w:rsidR="009B0BB5" w:rsidRPr="002528F7">
        <w:rPr>
          <w:rFonts w:ascii="Arial AM" w:hAnsi="Arial AM" w:cs="Sylfaen"/>
          <w:sz w:val="20"/>
          <w:szCs w:val="24"/>
          <w:lang w:val="es-ES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ընդհանրական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բաղադրիչներից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բաղկացած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հաշվարկի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ձևով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="00406652" w:rsidRPr="002528F7">
        <w:rPr>
          <w:rFonts w:ascii="Sylfaen" w:hAnsi="Sylfaen" w:cs="Sylfaen"/>
          <w:sz w:val="20"/>
          <w:szCs w:val="24"/>
          <w:lang w:eastAsia="en-US"/>
        </w:rPr>
        <w:t>Ա</w:t>
      </w:r>
      <w:r w:rsidR="00417553" w:rsidRPr="002528F7">
        <w:rPr>
          <w:rFonts w:ascii="Sylfaen" w:hAnsi="Sylfaen" w:cs="Sylfaen"/>
          <w:sz w:val="20"/>
          <w:szCs w:val="24"/>
          <w:lang w:val="hy-AM" w:eastAsia="en-US"/>
        </w:rPr>
        <w:t>րժեքի</w:t>
      </w:r>
      <w:r w:rsidR="0041755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բաղադրիչների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հաշվարկ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`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բացվածք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կամ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այլ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մանրամասներ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չեն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պահանջվում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ներկայացվում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20C7C" w:rsidRPr="002528F7">
        <w:rPr>
          <w:rFonts w:ascii="Sylfaen" w:hAnsi="Sylfaen" w:cs="Sylfaen"/>
          <w:sz w:val="20"/>
          <w:szCs w:val="24"/>
          <w:lang w:eastAsia="en-US"/>
        </w:rPr>
        <w:t>մ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գործարքի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Հայաստանի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Հանրապետության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պետական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բյուջե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պետք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վճարի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="00A45946" w:rsidRPr="002528F7">
        <w:rPr>
          <w:rFonts w:ascii="Arial AM" w:hAnsi="Arial AM" w:cs="Sylfaen"/>
          <w:sz w:val="20"/>
          <w:szCs w:val="24"/>
          <w:lang w:val="es-ES" w:eastAsia="en-US"/>
        </w:rPr>
        <w:t xml:space="preserve"> </w:t>
      </w:r>
      <w:r w:rsidR="00A45946" w:rsidRPr="002528F7">
        <w:rPr>
          <w:rFonts w:ascii="Sylfaen" w:hAnsi="Sylfaen" w:cs="Sylfaen"/>
          <w:sz w:val="20"/>
          <w:lang w:val="ru-RU"/>
        </w:rPr>
        <w:t>ներկայաց</w:t>
      </w:r>
      <w:r w:rsidR="00A45946" w:rsidRPr="002528F7">
        <w:rPr>
          <w:rFonts w:ascii="Sylfaen" w:hAnsi="Sylfaen" w:cs="Sylfaen"/>
          <w:sz w:val="20"/>
        </w:rPr>
        <w:t>վող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ru-RU"/>
        </w:rPr>
        <w:t>գնային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ru-RU"/>
        </w:rPr>
        <w:t>առաջարկում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առանձնացված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տողով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նախատեսվում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հարկատեսակի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վճարվելիք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գումարի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չափը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  <w:r w:rsidR="00A45946" w:rsidRPr="002528F7">
        <w:rPr>
          <w:rFonts w:ascii="Arial AM" w:hAnsi="Arial AM" w:cs="Sylfaen"/>
          <w:sz w:val="20"/>
          <w:szCs w:val="24"/>
          <w:lang w:val="es-ES" w:eastAsia="en-US"/>
        </w:rPr>
        <w:t xml:space="preserve"> </w:t>
      </w:r>
      <w:r w:rsidR="00086481" w:rsidRPr="002528F7">
        <w:rPr>
          <w:rFonts w:ascii="Sylfaen" w:hAnsi="Sylfaen" w:cs="Sylfaen"/>
          <w:sz w:val="20"/>
          <w:szCs w:val="24"/>
          <w:lang w:val="hy-AM" w:eastAsia="en-US"/>
        </w:rPr>
        <w:t>Ընդ</w:t>
      </w:r>
      <w:r w:rsidR="00086481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6481" w:rsidRPr="002528F7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="00086481" w:rsidRPr="002528F7">
        <w:rPr>
          <w:rFonts w:ascii="Arial AM" w:hAnsi="Arial AM" w:cs="Sylfaen"/>
          <w:sz w:val="20"/>
          <w:szCs w:val="24"/>
          <w:lang w:val="es-ES" w:eastAsia="en-US"/>
        </w:rPr>
        <w:t>.</w:t>
      </w:r>
      <w:r w:rsidR="00086481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</w:p>
    <w:p w14:paraId="1A35A5D6" w14:textId="77777777" w:rsidR="00086481" w:rsidRPr="002528F7" w:rsidRDefault="00086481" w:rsidP="00086481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eastAsia="en-US"/>
        </w:rPr>
        <w:t>ա</w:t>
      </w:r>
      <w:r w:rsidRPr="002528F7">
        <w:rPr>
          <w:rFonts w:ascii="Arial AM" w:hAnsi="Arial AM" w:cs="Sylfaen"/>
          <w:sz w:val="20"/>
          <w:szCs w:val="24"/>
          <w:lang w:val="es-ES" w:eastAsia="en-US"/>
        </w:rPr>
        <w:t>.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մ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ասնակիցների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առաջարկների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գնահատում</w:t>
      </w:r>
      <w:r w:rsidRPr="002528F7">
        <w:rPr>
          <w:rFonts w:ascii="Sylfaen" w:hAnsi="Sylfaen" w:cs="Sylfaen"/>
          <w:sz w:val="20"/>
          <w:szCs w:val="24"/>
          <w:lang w:eastAsia="en-US"/>
        </w:rPr>
        <w:t>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համեմատումն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իրականացվում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առանց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հարկի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գումարի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հաշվարկման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,</w:t>
      </w:r>
    </w:p>
    <w:p w14:paraId="1727CAD3" w14:textId="3EB5F89A" w:rsidR="00086481" w:rsidRPr="002528F7" w:rsidRDefault="00086481" w:rsidP="00086481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բ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. </w:t>
      </w:r>
      <w:r w:rsidRPr="00B55CA7">
        <w:rPr>
          <w:rFonts w:ascii="Sylfaen" w:hAnsi="Sylfaen" w:cs="Sylfaen"/>
          <w:b/>
          <w:sz w:val="20"/>
          <w:szCs w:val="24"/>
          <w:lang w:val="hy-AM" w:eastAsia="en-US"/>
        </w:rPr>
        <w:t>շինարարական</w:t>
      </w:r>
      <w:r w:rsidRPr="00B55CA7">
        <w:rPr>
          <w:rFonts w:ascii="Arial AM" w:hAnsi="Arial AM" w:cs="Sylfaen"/>
          <w:b/>
          <w:sz w:val="20"/>
          <w:szCs w:val="24"/>
          <w:lang w:val="hy-AM" w:eastAsia="en-US"/>
        </w:rPr>
        <w:t xml:space="preserve"> </w:t>
      </w:r>
      <w:r w:rsidRPr="00B55CA7">
        <w:rPr>
          <w:rFonts w:ascii="Sylfaen" w:hAnsi="Sylfaen" w:cs="Sylfaen"/>
          <w:b/>
          <w:sz w:val="20"/>
          <w:szCs w:val="24"/>
          <w:lang w:val="hy-AM" w:eastAsia="en-US"/>
        </w:rPr>
        <w:t>աշխատանքների</w:t>
      </w:r>
      <w:r w:rsidRPr="00B55CA7">
        <w:rPr>
          <w:rFonts w:ascii="Arial AM" w:hAnsi="Arial AM" w:cs="Sylfaen"/>
          <w:b/>
          <w:sz w:val="20"/>
          <w:szCs w:val="24"/>
          <w:lang w:val="hy-AM" w:eastAsia="en-US"/>
        </w:rPr>
        <w:t xml:space="preserve"> </w:t>
      </w:r>
      <w:r w:rsidRPr="00B55CA7">
        <w:rPr>
          <w:rFonts w:ascii="Sylfaen" w:hAnsi="Sylfaen" w:cs="Sylfaen"/>
          <w:b/>
          <w:sz w:val="20"/>
          <w:szCs w:val="24"/>
          <w:lang w:val="hy-AM" w:eastAsia="en-US"/>
        </w:rPr>
        <w:t>գնման</w:t>
      </w:r>
      <w:r w:rsidRPr="00B55CA7">
        <w:rPr>
          <w:rFonts w:ascii="Arial AM" w:hAnsi="Arial AM" w:cs="Sylfaen"/>
          <w:b/>
          <w:sz w:val="20"/>
          <w:szCs w:val="24"/>
          <w:lang w:val="hy-AM" w:eastAsia="en-US"/>
        </w:rPr>
        <w:t xml:space="preserve"> </w:t>
      </w:r>
      <w:r w:rsidRPr="00B55CA7">
        <w:rPr>
          <w:rFonts w:ascii="Sylfaen" w:hAnsi="Sylfaen" w:cs="Sylfaen"/>
          <w:b/>
          <w:sz w:val="20"/>
          <w:szCs w:val="24"/>
          <w:lang w:val="hy-AM" w:eastAsia="en-US"/>
        </w:rPr>
        <w:t>դեպքում</w:t>
      </w:r>
      <w:r w:rsidRPr="00B55CA7">
        <w:rPr>
          <w:rFonts w:ascii="Arial AM" w:hAnsi="Arial AM" w:cs="Sylfaen"/>
          <w:b/>
          <w:sz w:val="20"/>
          <w:szCs w:val="24"/>
          <w:lang w:val="hy-AM" w:eastAsia="en-US"/>
        </w:rPr>
        <w:t xml:space="preserve"> </w:t>
      </w:r>
      <w:r w:rsidRPr="00B55CA7">
        <w:rPr>
          <w:rFonts w:ascii="Sylfaen" w:hAnsi="Sylfaen" w:cs="Sylfaen"/>
          <w:b/>
          <w:sz w:val="20"/>
          <w:szCs w:val="24"/>
          <w:lang w:val="hy-AM" w:eastAsia="en-US"/>
        </w:rPr>
        <w:t>մասնակիցը</w:t>
      </w:r>
      <w:r w:rsidRPr="00B55CA7">
        <w:rPr>
          <w:rFonts w:ascii="Arial AM" w:hAnsi="Arial AM" w:cs="Sylfaen"/>
          <w:b/>
          <w:sz w:val="20"/>
          <w:szCs w:val="24"/>
          <w:lang w:val="hy-AM" w:eastAsia="en-US"/>
        </w:rPr>
        <w:t xml:space="preserve"> </w:t>
      </w:r>
      <w:r w:rsidRPr="00B55CA7">
        <w:rPr>
          <w:rFonts w:ascii="Sylfaen" w:hAnsi="Sylfaen" w:cs="Sylfaen"/>
          <w:b/>
          <w:sz w:val="20"/>
          <w:szCs w:val="24"/>
          <w:lang w:val="hy-AM" w:eastAsia="en-US"/>
        </w:rPr>
        <w:t>չի</w:t>
      </w:r>
      <w:r w:rsidRPr="00B55CA7">
        <w:rPr>
          <w:rFonts w:ascii="Arial AM" w:hAnsi="Arial AM" w:cs="Sylfaen"/>
          <w:b/>
          <w:sz w:val="20"/>
          <w:szCs w:val="24"/>
          <w:lang w:val="hy-AM" w:eastAsia="en-US"/>
        </w:rPr>
        <w:t xml:space="preserve"> </w:t>
      </w:r>
      <w:r w:rsidRPr="00B55CA7">
        <w:rPr>
          <w:rFonts w:ascii="Sylfaen" w:hAnsi="Sylfaen" w:cs="Sylfaen"/>
          <w:b/>
          <w:sz w:val="20"/>
          <w:szCs w:val="24"/>
          <w:lang w:val="hy-AM" w:eastAsia="en-US"/>
        </w:rPr>
        <w:t>ներկայացնում</w:t>
      </w:r>
      <w:r w:rsidRPr="00B55CA7">
        <w:rPr>
          <w:rFonts w:ascii="Arial AM" w:hAnsi="Arial AM" w:cs="Sylfaen"/>
          <w:b/>
          <w:sz w:val="20"/>
          <w:szCs w:val="24"/>
          <w:lang w:val="hy-AM" w:eastAsia="en-US"/>
        </w:rPr>
        <w:t xml:space="preserve"> </w:t>
      </w:r>
      <w:r w:rsidRPr="00B55CA7">
        <w:rPr>
          <w:rFonts w:ascii="Sylfaen" w:hAnsi="Sylfaen" w:cs="Sylfaen"/>
          <w:b/>
          <w:sz w:val="20"/>
          <w:szCs w:val="24"/>
          <w:lang w:val="hy-AM" w:eastAsia="en-US"/>
        </w:rPr>
        <w:t>իր</w:t>
      </w:r>
      <w:r w:rsidRPr="00B55CA7">
        <w:rPr>
          <w:rFonts w:ascii="Arial AM" w:hAnsi="Arial AM" w:cs="Sylfaen"/>
          <w:b/>
          <w:sz w:val="20"/>
          <w:szCs w:val="24"/>
          <w:lang w:val="hy-AM" w:eastAsia="en-US"/>
        </w:rPr>
        <w:t xml:space="preserve"> </w:t>
      </w:r>
      <w:r w:rsidRPr="00B55CA7">
        <w:rPr>
          <w:rFonts w:ascii="Sylfaen" w:hAnsi="Sylfaen" w:cs="Sylfaen"/>
          <w:b/>
          <w:sz w:val="20"/>
          <w:szCs w:val="24"/>
          <w:lang w:val="hy-AM" w:eastAsia="en-US"/>
        </w:rPr>
        <w:t>կողմից</w:t>
      </w:r>
      <w:r w:rsidRPr="00B55CA7">
        <w:rPr>
          <w:rFonts w:ascii="Arial AM" w:hAnsi="Arial AM" w:cs="Sylfaen"/>
          <w:b/>
          <w:sz w:val="20"/>
          <w:szCs w:val="24"/>
          <w:lang w:val="hy-AM" w:eastAsia="en-US"/>
        </w:rPr>
        <w:t xml:space="preserve"> </w:t>
      </w:r>
      <w:r w:rsidRPr="00B55CA7">
        <w:rPr>
          <w:rFonts w:ascii="Sylfaen" w:hAnsi="Sylfaen" w:cs="Sylfaen"/>
          <w:b/>
          <w:sz w:val="20"/>
          <w:szCs w:val="24"/>
          <w:lang w:val="hy-AM" w:eastAsia="en-US"/>
        </w:rPr>
        <w:t>լրացված</w:t>
      </w:r>
      <w:r w:rsidRPr="00B55CA7">
        <w:rPr>
          <w:rFonts w:ascii="Arial AM" w:hAnsi="Arial AM" w:cs="Sylfaen"/>
          <w:b/>
          <w:sz w:val="20"/>
          <w:szCs w:val="24"/>
          <w:lang w:val="hy-AM" w:eastAsia="en-US"/>
        </w:rPr>
        <w:t xml:space="preserve"> </w:t>
      </w:r>
      <w:r w:rsidRPr="00B55CA7">
        <w:rPr>
          <w:rFonts w:ascii="Sylfaen" w:hAnsi="Sylfaen" w:cs="Sylfaen"/>
          <w:b/>
          <w:sz w:val="20"/>
          <w:szCs w:val="24"/>
          <w:lang w:val="hy-AM" w:eastAsia="en-US"/>
        </w:rPr>
        <w:t>ծավալաթերթ</w:t>
      </w:r>
      <w:r w:rsidRPr="00B55CA7">
        <w:rPr>
          <w:rFonts w:ascii="Arial AM" w:hAnsi="Arial AM" w:cs="Sylfaen"/>
          <w:b/>
          <w:sz w:val="20"/>
          <w:szCs w:val="24"/>
          <w:lang w:val="hy-AM" w:eastAsia="en-US"/>
        </w:rPr>
        <w:t>-</w:t>
      </w:r>
      <w:r w:rsidRPr="00B55CA7">
        <w:rPr>
          <w:rFonts w:ascii="Sylfaen" w:hAnsi="Sylfaen" w:cs="Sylfaen"/>
          <w:b/>
          <w:sz w:val="20"/>
          <w:szCs w:val="24"/>
          <w:lang w:val="hy-AM" w:eastAsia="en-US"/>
        </w:rPr>
        <w:t>նախահաշիվ</w:t>
      </w:r>
      <w:r w:rsidRPr="00B55CA7">
        <w:rPr>
          <w:rFonts w:ascii="Arial AM" w:hAnsi="Arial AM" w:cs="Sylfaen"/>
          <w:b/>
          <w:sz w:val="20"/>
          <w:szCs w:val="24"/>
          <w:lang w:val="hy-AM" w:eastAsia="en-US"/>
        </w:rPr>
        <w:t>,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իսկ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ճանաչվելու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կնքվող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շրջանակում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կատարողական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ակտերի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դիմաց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վճարումներն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իրականացվում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E1915" w:rsidRPr="002528F7">
        <w:rPr>
          <w:rFonts w:ascii="Sylfaen" w:hAnsi="Sylfaen" w:cs="Sylfaen"/>
          <w:sz w:val="20"/>
          <w:szCs w:val="24"/>
          <w:lang w:val="hy-AM" w:eastAsia="en-US"/>
        </w:rPr>
        <w:t>համաձայն</w:t>
      </w:r>
      <w:r w:rsidR="009E19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E1915" w:rsidRPr="002528F7">
        <w:rPr>
          <w:rFonts w:ascii="Sylfaen" w:hAnsi="Sylfaen" w:cs="Sylfaen"/>
          <w:sz w:val="20"/>
          <w:szCs w:val="24"/>
          <w:lang w:val="hy-AM" w:eastAsia="en-US"/>
        </w:rPr>
        <w:t>հրավերին</w:t>
      </w:r>
      <w:r w:rsidR="009E19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E1915" w:rsidRPr="002528F7">
        <w:rPr>
          <w:rFonts w:ascii="Sylfaen" w:hAnsi="Sylfaen" w:cs="Sylfaen"/>
          <w:sz w:val="20"/>
          <w:szCs w:val="24"/>
          <w:lang w:val="hy-AM" w:eastAsia="en-US"/>
        </w:rPr>
        <w:t>կցված</w:t>
      </w:r>
      <w:r w:rsidR="009E19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E1915" w:rsidRPr="002528F7">
        <w:rPr>
          <w:rFonts w:ascii="Sylfaen" w:hAnsi="Sylfaen" w:cs="Sylfaen"/>
          <w:sz w:val="20"/>
          <w:szCs w:val="24"/>
          <w:lang w:val="hy-AM" w:eastAsia="en-US"/>
        </w:rPr>
        <w:t>ծավալաթերթ</w:t>
      </w:r>
      <w:r w:rsidR="009E1915" w:rsidRPr="002528F7">
        <w:rPr>
          <w:rFonts w:ascii="Arial AM" w:hAnsi="Arial AM" w:cs="Sylfaen"/>
          <w:sz w:val="20"/>
          <w:szCs w:val="24"/>
          <w:lang w:val="hy-AM" w:eastAsia="en-US"/>
        </w:rPr>
        <w:t>-</w:t>
      </w:r>
      <w:r w:rsidR="009E1915" w:rsidRPr="002528F7">
        <w:rPr>
          <w:rFonts w:ascii="Sylfaen" w:hAnsi="Sylfaen" w:cs="Sylfaen"/>
          <w:sz w:val="20"/>
          <w:szCs w:val="24"/>
          <w:lang w:val="hy-AM" w:eastAsia="en-US"/>
        </w:rPr>
        <w:t>նախահաշվի՝</w:t>
      </w:r>
      <w:r w:rsidR="009E19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հետևյալ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բանաձևով՝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=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/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x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որտեղ՝</w:t>
      </w:r>
    </w:p>
    <w:p w14:paraId="6C9CD073" w14:textId="77777777" w:rsidR="00086481" w:rsidRPr="002528F7" w:rsidRDefault="00086481" w:rsidP="00086481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ՄԳ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առաջարկած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գինն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</w:p>
    <w:p w14:paraId="56F5B6C6" w14:textId="77777777" w:rsidR="00086481" w:rsidRPr="002528F7" w:rsidRDefault="00086481" w:rsidP="00086481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ՆԳ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հրավերով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հրապարակված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շինարարական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աշխատանքների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նախահաշվային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գինն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</w:p>
    <w:p w14:paraId="2B71B275" w14:textId="77777777" w:rsidR="00086481" w:rsidRPr="002528F7" w:rsidRDefault="00086481" w:rsidP="00086481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ԿԾ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կատարողական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ակտով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աշխատանքների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ծավալն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է՝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գումարային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արտահայտությամբ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</w:p>
    <w:p w14:paraId="43D7F4E4" w14:textId="374429DB" w:rsidR="00086481" w:rsidRPr="002528F7" w:rsidRDefault="00086481" w:rsidP="00086481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vertAlign w:val="superscript"/>
          <w:lang w:val="es-ES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ՎԳ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–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ծավալաթերթ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նախահաշվով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աշխատանքների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դիմաց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վճարվող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գումարն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  <w:r w:rsidRPr="002528F7">
        <w:rPr>
          <w:rFonts w:ascii="Arial AM" w:hAnsi="Arial AM" w:cs="Sylfaen"/>
          <w:sz w:val="20"/>
          <w:szCs w:val="24"/>
          <w:vertAlign w:val="superscript"/>
          <w:lang w:val="hy-AM" w:eastAsia="en-US"/>
        </w:rPr>
        <w:t>8</w:t>
      </w:r>
    </w:p>
    <w:p w14:paraId="04CA7837" w14:textId="3EBC815A" w:rsidR="00B95FE0" w:rsidRPr="002528F7" w:rsidRDefault="009C798B" w:rsidP="006C1D25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Մ</w:t>
      </w:r>
      <w:r w:rsidR="00B95FE0" w:rsidRPr="002528F7">
        <w:rPr>
          <w:rFonts w:ascii="Sylfaen" w:hAnsi="Sylfaen" w:cs="Sylfaen"/>
          <w:sz w:val="20"/>
          <w:szCs w:val="24"/>
          <w:lang w:val="hy-AM" w:eastAsia="en-US"/>
        </w:rPr>
        <w:t>ասնակցի</w:t>
      </w:r>
      <w:r w:rsidR="00B95FE0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B95FE0" w:rsidRPr="002528F7">
        <w:rPr>
          <w:rFonts w:ascii="Sylfaen" w:hAnsi="Sylfaen" w:cs="Sylfaen"/>
          <w:sz w:val="20"/>
          <w:szCs w:val="24"/>
          <w:lang w:val="hy-AM" w:eastAsia="en-US"/>
        </w:rPr>
        <w:t>հայտը</w:t>
      </w:r>
      <w:r w:rsidR="00B95FE0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B95FE0" w:rsidRPr="002528F7">
        <w:rPr>
          <w:rFonts w:ascii="Sylfaen" w:hAnsi="Sylfaen" w:cs="Sylfaen"/>
          <w:sz w:val="20"/>
          <w:szCs w:val="24"/>
          <w:lang w:val="hy-AM" w:eastAsia="en-US"/>
        </w:rPr>
        <w:t>ենթակա</w:t>
      </w:r>
      <w:r w:rsidR="00B95FE0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B95FE0" w:rsidRPr="002528F7">
        <w:rPr>
          <w:rFonts w:ascii="Sylfaen" w:hAnsi="Sylfaen" w:cs="Sylfaen"/>
          <w:sz w:val="20"/>
          <w:szCs w:val="24"/>
          <w:lang w:val="hy-AM" w:eastAsia="en-US"/>
        </w:rPr>
        <w:t>չէ</w:t>
      </w:r>
      <w:r w:rsidR="00B95FE0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B95FE0" w:rsidRPr="002528F7">
        <w:rPr>
          <w:rFonts w:ascii="Sylfaen" w:hAnsi="Sylfaen" w:cs="Sylfaen"/>
          <w:sz w:val="20"/>
          <w:szCs w:val="24"/>
          <w:lang w:val="hy-AM" w:eastAsia="en-US"/>
        </w:rPr>
        <w:t>մերժման</w:t>
      </w:r>
      <w:r w:rsidR="00B95FE0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B95FE0"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="00B95FE0" w:rsidRPr="002528F7">
        <w:rPr>
          <w:rFonts w:ascii="Arial AM" w:hAnsi="Arial AM" w:cs="Sylfaen"/>
          <w:sz w:val="20"/>
          <w:szCs w:val="24"/>
          <w:lang w:val="hy-AM" w:eastAsia="en-US"/>
        </w:rPr>
        <w:t>`</w:t>
      </w:r>
    </w:p>
    <w:p w14:paraId="667285A2" w14:textId="77777777" w:rsidR="00B95FE0" w:rsidRPr="002528F7" w:rsidRDefault="00B95FE0" w:rsidP="00877F78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առաջարկի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52F61" w:rsidRPr="002528F7">
        <w:rPr>
          <w:rFonts w:ascii="Sylfaen" w:hAnsi="Sylfaen" w:cs="Sylfaen"/>
          <w:sz w:val="20"/>
          <w:szCs w:val="24"/>
          <w:lang w:val="hy-AM" w:eastAsia="en-US"/>
        </w:rPr>
        <w:t>արժեք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սյունակները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լրացված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միայն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թվերով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իսկ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ընդհանուր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սյունակը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`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տառերով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թվերով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միայն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տառերով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</w:p>
    <w:p w14:paraId="527D85C5" w14:textId="77777777" w:rsidR="00B95FE0" w:rsidRPr="002528F7" w:rsidRDefault="00B95FE0" w:rsidP="00C75A7D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բ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առաջարկի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42084B" w:rsidRPr="002528F7">
        <w:rPr>
          <w:rFonts w:ascii="Sylfaen" w:hAnsi="Sylfaen" w:cs="Sylfaen"/>
          <w:sz w:val="20"/>
          <w:szCs w:val="24"/>
          <w:lang w:val="hy-AM" w:eastAsia="en-US"/>
        </w:rPr>
        <w:t>արժեք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0687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սյունակներում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տառերով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թվերով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գումարների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միջև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առկա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անհամապատասխանություն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սակայն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տառերով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թվերով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գումարներից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որևէ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մեկի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հանրագումարը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համապատասխանում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ընդհանուր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սյունակում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տառերով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գումարին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</w:p>
    <w:p w14:paraId="3481C250" w14:textId="77777777" w:rsidR="00A45946" w:rsidRPr="002528F7" w:rsidRDefault="00B95FE0" w:rsidP="001E17BA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առաջարկում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չափաբաժնի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սխալ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սակայն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առարկայի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անվանումը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ճիշտ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լրացված</w:t>
      </w:r>
      <w:r w:rsidR="008128C9"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</w:p>
    <w:p w14:paraId="7108588B" w14:textId="77777777" w:rsidR="00A63118" w:rsidRPr="002528F7" w:rsidRDefault="00A63118" w:rsidP="00972668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      </w:t>
      </w:r>
      <w:r w:rsidRPr="002528F7">
        <w:rPr>
          <w:rFonts w:ascii="Sylfaen" w:hAnsi="Sylfaen" w:cs="Sylfaen"/>
          <w:sz w:val="20"/>
          <w:lang w:val="hy-AM"/>
        </w:rPr>
        <w:t>դ</w:t>
      </w:r>
      <w:r w:rsidRPr="002528F7">
        <w:rPr>
          <w:rFonts w:ascii="Arial AM" w:hAnsi="Arial AM" w:cs="Sylfaen"/>
          <w:sz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lang w:val="hy-AM"/>
        </w:rPr>
        <w:t>գնային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առաջարկի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արժեք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ավելացված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արժեքի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հարկ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ընդհանուր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սյունակներում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տառերով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թվերով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լումաները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կլորացված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մինչև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տասնորդականը՝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ներքև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ամբողջ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թիվը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իսկ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տասնորդական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դրանից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ավելին՝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ամբողջ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թիվը</w:t>
      </w:r>
      <w:r w:rsidRPr="002528F7">
        <w:rPr>
          <w:rFonts w:ascii="Arial AM" w:hAnsi="Arial AM" w:cs="Sylfaen"/>
          <w:sz w:val="20"/>
          <w:lang w:val="hy-AM"/>
        </w:rPr>
        <w:t xml:space="preserve">.  </w:t>
      </w:r>
    </w:p>
    <w:p w14:paraId="6839B265" w14:textId="77777777" w:rsidR="00A63118" w:rsidRPr="002528F7" w:rsidRDefault="00A63118" w:rsidP="00972668">
      <w:pPr>
        <w:tabs>
          <w:tab w:val="left" w:pos="0"/>
        </w:tabs>
        <w:ind w:firstLine="360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       </w:t>
      </w:r>
      <w:r w:rsidRPr="002528F7">
        <w:rPr>
          <w:rFonts w:ascii="Sylfaen" w:hAnsi="Sylfaen" w:cs="Sylfaen"/>
          <w:sz w:val="20"/>
          <w:lang w:val="hy-AM"/>
        </w:rPr>
        <w:t>ե</w:t>
      </w:r>
      <w:r w:rsidRPr="002528F7">
        <w:rPr>
          <w:rFonts w:ascii="Arial AM" w:hAnsi="Arial AM" w:cs="Sylfaen"/>
          <w:sz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lang w:val="hy-AM"/>
        </w:rPr>
        <w:t>գնային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առաջարկի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արժեք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ավելացված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արժեքի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հարկ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սյունակներում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գումարները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լրացված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ինչպես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թվերով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այնպես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տառերով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դրանք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համապատասխանում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միմյանց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իսկ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ընդհանուր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սյունակում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տառերով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մեջ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լրացված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ավելորդ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բառեր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որի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ստացվում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գոյություն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չունեցող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թիվ</w:t>
      </w:r>
      <w:r w:rsidRPr="002528F7">
        <w:rPr>
          <w:rFonts w:ascii="Arial AM" w:hAnsi="Arial AM" w:cs="Sylfaen"/>
          <w:sz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lang w:val="hy-AM"/>
        </w:rPr>
        <w:t>Ընդ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պարբերության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մեջ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գնահատող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հանձնաժողովը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գնահատելիս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հիմք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արժեք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ավելացված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արժեքի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հարկ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սյունակներում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տառերով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լրացված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հանրագումարը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087DCE19" w14:textId="77777777" w:rsidR="00A63118" w:rsidRPr="002528F7" w:rsidRDefault="00A63118" w:rsidP="00A63118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զ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առաջարկի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սյունակներում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տառերով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լրացված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գումարների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լումաները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թվերով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128C9"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</w:p>
    <w:p w14:paraId="5D583CCB" w14:textId="77777777" w:rsidR="00A45946" w:rsidRPr="002528F7" w:rsidRDefault="00C8055A" w:rsidP="00EF3662">
      <w:pPr>
        <w:pStyle w:val="norm"/>
        <w:spacing w:line="240" w:lineRule="auto"/>
        <w:ind w:firstLine="567"/>
        <w:rPr>
          <w:rFonts w:ascii="Arial AM" w:hAnsi="Arial AM"/>
          <w:sz w:val="20"/>
          <w:lang w:val="es-ES"/>
        </w:rPr>
      </w:pPr>
      <w:r w:rsidRPr="002528F7">
        <w:rPr>
          <w:rFonts w:ascii="Arial AM" w:hAnsi="Arial AM"/>
          <w:sz w:val="20"/>
          <w:lang w:val="es-ES"/>
        </w:rPr>
        <w:t>5</w:t>
      </w:r>
      <w:r w:rsidR="00A45946" w:rsidRPr="002528F7">
        <w:rPr>
          <w:rFonts w:ascii="Arial AM" w:hAnsi="Arial AM"/>
          <w:sz w:val="20"/>
          <w:lang w:val="es-ES"/>
        </w:rPr>
        <w:t>.</w:t>
      </w:r>
      <w:r w:rsidR="00A45946" w:rsidRPr="002528F7">
        <w:rPr>
          <w:rFonts w:ascii="Arial AM" w:hAnsi="Arial AM"/>
          <w:sz w:val="20"/>
          <w:lang w:val="hy-AM"/>
        </w:rPr>
        <w:t>3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Եթե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կնքվելիք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պայմանագրի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գինը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կայուն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է</w:t>
      </w:r>
      <w:r w:rsidR="00A45946" w:rsidRPr="002528F7">
        <w:rPr>
          <w:rFonts w:ascii="Arial AM" w:hAnsi="Arial AM"/>
          <w:sz w:val="20"/>
          <w:lang w:val="es-ES"/>
        </w:rPr>
        <w:t xml:space="preserve">, </w:t>
      </w:r>
      <w:r w:rsidR="00A45946" w:rsidRPr="002528F7">
        <w:rPr>
          <w:rFonts w:ascii="Sylfaen" w:hAnsi="Sylfaen" w:cs="Sylfaen"/>
          <w:sz w:val="20"/>
          <w:lang w:val="es-ES"/>
        </w:rPr>
        <w:t>ապա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գնային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առաջարկը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ներկայացվում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է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մեկ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թվով՝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պայմանագրի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կատարման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համար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առաջարկվող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ընդհանուր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գնով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և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համակարգում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պարտադիր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լրացվում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է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առանց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Հայաստանի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Հանրա</w:t>
      </w:r>
      <w:r w:rsidR="00A45946" w:rsidRPr="002528F7">
        <w:rPr>
          <w:rFonts w:ascii="Arial AM" w:hAnsi="Arial AM"/>
          <w:sz w:val="20"/>
          <w:lang w:val="hy-AM"/>
        </w:rPr>
        <w:softHyphen/>
      </w:r>
      <w:r w:rsidR="00A45946" w:rsidRPr="002528F7">
        <w:rPr>
          <w:rFonts w:ascii="Sylfaen" w:hAnsi="Sylfaen" w:cs="Sylfaen"/>
          <w:sz w:val="20"/>
          <w:lang w:val="hy-AM"/>
        </w:rPr>
        <w:t>պետության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պետական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բյուջե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վճարվելիք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ավելացված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արժեքի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հարկի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գումարի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հաշվարկման</w:t>
      </w:r>
      <w:r w:rsidR="00A45946" w:rsidRPr="002528F7">
        <w:rPr>
          <w:rFonts w:ascii="Tahoma" w:hAnsi="Tahoma" w:cs="Tahoma"/>
          <w:sz w:val="20"/>
          <w:lang w:val="es-ES"/>
        </w:rPr>
        <w:t>։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Ընդ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որում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մասնակցից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չի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կարող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պահանջվել</w:t>
      </w:r>
      <w:r w:rsidR="00A45946" w:rsidRPr="002528F7">
        <w:rPr>
          <w:rFonts w:ascii="Arial AM" w:hAnsi="Arial AM"/>
          <w:sz w:val="20"/>
          <w:lang w:val="es-ES"/>
        </w:rPr>
        <w:t xml:space="preserve">, </w:t>
      </w:r>
      <w:r w:rsidR="00A45946" w:rsidRPr="002528F7">
        <w:rPr>
          <w:rFonts w:ascii="Sylfaen" w:hAnsi="Sylfaen" w:cs="Sylfaen"/>
          <w:sz w:val="20"/>
          <w:lang w:val="es-ES"/>
        </w:rPr>
        <w:t>որ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նա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ներկայացնի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գնային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առաջարկի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հիմնավորումներ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կամ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որևէ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այլ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տիպի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տեղեկություններ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կամ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փաստաթղթեր</w:t>
      </w:r>
      <w:r w:rsidR="00A45946" w:rsidRPr="002528F7">
        <w:rPr>
          <w:rFonts w:ascii="Arial AM" w:hAnsi="Arial AM"/>
          <w:sz w:val="20"/>
          <w:lang w:val="es-ES"/>
        </w:rPr>
        <w:t xml:space="preserve">, </w:t>
      </w:r>
      <w:r w:rsidR="00A45946" w:rsidRPr="002528F7">
        <w:rPr>
          <w:rFonts w:ascii="Sylfaen" w:hAnsi="Sylfaen" w:cs="Sylfaen"/>
          <w:sz w:val="20"/>
          <w:lang w:val="es-ES"/>
        </w:rPr>
        <w:t>ինչպես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նաև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220C7C" w:rsidRPr="002528F7">
        <w:rPr>
          <w:rFonts w:ascii="Sylfaen" w:hAnsi="Sylfaen" w:cs="Sylfaen"/>
          <w:sz w:val="20"/>
          <w:lang w:val="es-ES"/>
        </w:rPr>
        <w:t>մ</w:t>
      </w:r>
      <w:r w:rsidR="00A45946" w:rsidRPr="002528F7">
        <w:rPr>
          <w:rFonts w:ascii="Sylfaen" w:hAnsi="Sylfaen" w:cs="Sylfaen"/>
          <w:sz w:val="20"/>
          <w:lang w:val="es-ES"/>
        </w:rPr>
        <w:t>ասնակցի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շահույթի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չափը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չի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կարող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հրավերով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սահմանափակվել</w:t>
      </w:r>
      <w:r w:rsidR="00A45946" w:rsidRPr="002528F7">
        <w:rPr>
          <w:rFonts w:ascii="Arial AM" w:hAnsi="Arial AM"/>
          <w:sz w:val="20"/>
          <w:lang w:val="es-ES"/>
        </w:rPr>
        <w:t>:</w:t>
      </w:r>
    </w:p>
    <w:p w14:paraId="1D211BED" w14:textId="77777777" w:rsidR="00096865" w:rsidRPr="002528F7" w:rsidRDefault="00096865" w:rsidP="00EF3662">
      <w:pPr>
        <w:pStyle w:val="23"/>
        <w:spacing w:line="240" w:lineRule="auto"/>
        <w:ind w:firstLine="567"/>
        <w:rPr>
          <w:rFonts w:ascii="Arial AM" w:hAnsi="Arial AM"/>
          <w:lang w:val="es-ES"/>
        </w:rPr>
      </w:pPr>
    </w:p>
    <w:p w14:paraId="1A392752" w14:textId="77777777" w:rsidR="00096865" w:rsidRPr="002528F7" w:rsidRDefault="00220C7C" w:rsidP="00EF3662">
      <w:pPr>
        <w:jc w:val="center"/>
        <w:rPr>
          <w:rFonts w:ascii="Arial AM" w:hAnsi="Arial AM"/>
          <w:b/>
          <w:sz w:val="20"/>
          <w:lang w:val="es-ES"/>
        </w:rPr>
      </w:pPr>
      <w:r w:rsidRPr="002528F7">
        <w:rPr>
          <w:rFonts w:ascii="Arial AM" w:hAnsi="Arial AM"/>
          <w:b/>
          <w:sz w:val="20"/>
          <w:lang w:val="es-ES"/>
        </w:rPr>
        <w:t>6</w:t>
      </w:r>
      <w:r w:rsidR="00955A1E" w:rsidRPr="002528F7">
        <w:rPr>
          <w:rFonts w:ascii="Arial AM" w:hAnsi="Arial AM"/>
          <w:b/>
          <w:sz w:val="20"/>
          <w:lang w:val="es-ES"/>
        </w:rPr>
        <w:t xml:space="preserve">. </w:t>
      </w:r>
      <w:r w:rsidR="00955A1E" w:rsidRPr="002528F7">
        <w:rPr>
          <w:rFonts w:ascii="Sylfaen" w:hAnsi="Sylfaen" w:cs="Sylfaen"/>
          <w:b/>
          <w:sz w:val="20"/>
        </w:rPr>
        <w:t>ՀԱՅՏԻ</w:t>
      </w:r>
      <w:r w:rsidR="00955A1E" w:rsidRPr="002528F7">
        <w:rPr>
          <w:rFonts w:ascii="Arial AM" w:hAnsi="Arial AM"/>
          <w:b/>
          <w:sz w:val="20"/>
          <w:lang w:val="es-ES"/>
        </w:rPr>
        <w:t xml:space="preserve"> </w:t>
      </w:r>
      <w:r w:rsidR="00955A1E" w:rsidRPr="002528F7">
        <w:rPr>
          <w:rFonts w:ascii="Sylfaen" w:hAnsi="Sylfaen" w:cs="Sylfaen"/>
          <w:b/>
          <w:sz w:val="20"/>
        </w:rPr>
        <w:t>ԳՈՐԾՈՂՈՒԹՅԱՆ</w:t>
      </w:r>
      <w:r w:rsidR="00955A1E" w:rsidRPr="002528F7">
        <w:rPr>
          <w:rFonts w:ascii="Arial AM" w:hAnsi="Arial AM"/>
          <w:b/>
          <w:sz w:val="20"/>
          <w:lang w:val="es-ES"/>
        </w:rPr>
        <w:t xml:space="preserve"> </w:t>
      </w:r>
      <w:r w:rsidR="00955A1E" w:rsidRPr="002528F7">
        <w:rPr>
          <w:rFonts w:ascii="Sylfaen" w:hAnsi="Sylfaen" w:cs="Sylfaen"/>
          <w:b/>
          <w:sz w:val="20"/>
        </w:rPr>
        <w:t>ԺԱՄԿԵՏԸ</w:t>
      </w:r>
      <w:r w:rsidR="00955A1E" w:rsidRPr="002528F7">
        <w:rPr>
          <w:rFonts w:ascii="Arial AM" w:hAnsi="Arial AM"/>
          <w:b/>
          <w:sz w:val="20"/>
          <w:lang w:val="es-ES"/>
        </w:rPr>
        <w:t xml:space="preserve">, </w:t>
      </w:r>
      <w:r w:rsidR="00955A1E" w:rsidRPr="002528F7">
        <w:rPr>
          <w:rFonts w:ascii="Sylfaen" w:hAnsi="Sylfaen" w:cs="Sylfaen"/>
          <w:b/>
          <w:sz w:val="20"/>
        </w:rPr>
        <w:t>ՀԱՅՏԵՐՈՒՄ</w:t>
      </w:r>
      <w:r w:rsidR="00955A1E" w:rsidRPr="002528F7">
        <w:rPr>
          <w:rFonts w:ascii="Arial AM" w:hAnsi="Arial AM"/>
          <w:b/>
          <w:sz w:val="20"/>
          <w:lang w:val="es-ES"/>
        </w:rPr>
        <w:t xml:space="preserve"> </w:t>
      </w:r>
      <w:r w:rsidR="00955A1E" w:rsidRPr="002528F7">
        <w:rPr>
          <w:rFonts w:ascii="Sylfaen" w:hAnsi="Sylfaen" w:cs="Sylfaen"/>
          <w:b/>
          <w:sz w:val="20"/>
        </w:rPr>
        <w:t>ՓՈՓՈԽՈՒԹՅՈՒՆ</w:t>
      </w:r>
      <w:r w:rsidR="00955A1E" w:rsidRPr="002528F7">
        <w:rPr>
          <w:rFonts w:ascii="Arial AM" w:hAnsi="Arial AM"/>
          <w:b/>
          <w:sz w:val="20"/>
          <w:lang w:val="es-ES"/>
        </w:rPr>
        <w:t xml:space="preserve"> </w:t>
      </w:r>
      <w:r w:rsidR="00955A1E" w:rsidRPr="002528F7">
        <w:rPr>
          <w:rFonts w:ascii="Sylfaen" w:hAnsi="Sylfaen" w:cs="Sylfaen"/>
          <w:b/>
          <w:sz w:val="20"/>
        </w:rPr>
        <w:t>ԿԱՏԱՐԵԼՈՒ</w:t>
      </w:r>
    </w:p>
    <w:p w14:paraId="1DA62E90" w14:textId="77777777" w:rsidR="00096865" w:rsidRPr="002528F7" w:rsidRDefault="00955A1E" w:rsidP="00EF3662">
      <w:pPr>
        <w:jc w:val="center"/>
        <w:rPr>
          <w:rFonts w:ascii="Arial AM" w:hAnsi="Arial AM"/>
          <w:b/>
          <w:sz w:val="20"/>
          <w:lang w:val="es-ES"/>
        </w:rPr>
      </w:pPr>
      <w:r w:rsidRPr="002528F7">
        <w:rPr>
          <w:rFonts w:ascii="Sylfaen" w:hAnsi="Sylfaen" w:cs="Sylfaen"/>
          <w:b/>
          <w:sz w:val="20"/>
        </w:rPr>
        <w:t>ԵՎ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ԴՐԱՆՔ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ՀԵՏ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ՎԵՐՑՆԵԼՈՒ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ԿԱՐԳԸ</w:t>
      </w:r>
    </w:p>
    <w:p w14:paraId="0B54FF84" w14:textId="77777777" w:rsidR="00096865" w:rsidRPr="002528F7" w:rsidRDefault="00096865" w:rsidP="00EF3662">
      <w:pPr>
        <w:pStyle w:val="a3"/>
        <w:spacing w:line="240" w:lineRule="auto"/>
        <w:ind w:firstLine="567"/>
        <w:rPr>
          <w:rFonts w:ascii="Arial AM" w:hAnsi="Arial AM"/>
          <w:b/>
          <w:lang w:val="af-ZA"/>
        </w:rPr>
      </w:pPr>
    </w:p>
    <w:p w14:paraId="56DB1D14" w14:textId="77777777" w:rsidR="00096865" w:rsidRPr="002528F7" w:rsidRDefault="00220C7C" w:rsidP="00EF3662">
      <w:pPr>
        <w:pStyle w:val="a3"/>
        <w:spacing w:line="240" w:lineRule="auto"/>
        <w:ind w:firstLine="567"/>
        <w:rPr>
          <w:rFonts w:ascii="Arial AM" w:hAnsi="Arial AM" w:cs="Sylfaen"/>
          <w:i w:val="0"/>
          <w:szCs w:val="24"/>
          <w:lang w:val="af-ZA"/>
        </w:rPr>
      </w:pPr>
      <w:r w:rsidRPr="002528F7">
        <w:rPr>
          <w:rFonts w:ascii="Arial AM" w:hAnsi="Arial AM"/>
          <w:i w:val="0"/>
          <w:lang w:val="af-ZA"/>
        </w:rPr>
        <w:t>6</w:t>
      </w:r>
      <w:r w:rsidR="00096865" w:rsidRPr="002528F7">
        <w:rPr>
          <w:rFonts w:ascii="Arial AM" w:hAnsi="Arial AM"/>
          <w:i w:val="0"/>
          <w:lang w:val="af-ZA"/>
        </w:rPr>
        <w:t>.1</w:t>
      </w:r>
      <w:r w:rsidR="00096865" w:rsidRPr="002528F7">
        <w:rPr>
          <w:rFonts w:ascii="Arial AM" w:hAnsi="Arial AM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Օրենքի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A64339" w:rsidRPr="002528F7">
        <w:rPr>
          <w:rFonts w:ascii="Arial AM" w:hAnsi="Arial AM" w:cs="Sylfaen"/>
          <w:i w:val="0"/>
          <w:szCs w:val="24"/>
          <w:lang w:val="af-ZA"/>
        </w:rPr>
        <w:t>31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>-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րդ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հոդվածի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համաձայն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`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հայտը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վավեր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է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մինչև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Օրենքին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համապատասխան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պայմանագրի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կնքումը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705706" w:rsidRPr="002528F7">
        <w:rPr>
          <w:rFonts w:ascii="Sylfaen" w:hAnsi="Sylfaen" w:cs="Sylfaen"/>
          <w:i w:val="0"/>
          <w:szCs w:val="24"/>
          <w:lang w:val="en-US"/>
        </w:rPr>
        <w:t>մ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ասնակցի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կողմից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հայտի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հետ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վերցնելը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հայտի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մերժումը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կամ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402941" w:rsidRPr="002528F7">
        <w:rPr>
          <w:rFonts w:ascii="Sylfaen" w:hAnsi="Sylfaen" w:cs="Sylfaen"/>
          <w:i w:val="0"/>
          <w:szCs w:val="24"/>
          <w:lang w:val="af-ZA"/>
        </w:rPr>
        <w:t>սույն</w:t>
      </w:r>
      <w:r w:rsidR="00402941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ընթացակարգը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չկայացած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հայտարարվելը</w:t>
      </w:r>
      <w:r w:rsidR="004D5671" w:rsidRPr="002528F7">
        <w:rPr>
          <w:rFonts w:ascii="Tahoma" w:hAnsi="Tahoma" w:cs="Tahoma"/>
          <w:i w:val="0"/>
          <w:szCs w:val="24"/>
          <w:lang w:val="ru-RU"/>
        </w:rPr>
        <w:t>։</w:t>
      </w:r>
    </w:p>
    <w:p w14:paraId="2EF775F6" w14:textId="77777777" w:rsidR="00096865" w:rsidRPr="002528F7" w:rsidRDefault="00220C7C" w:rsidP="00EF3662">
      <w:pPr>
        <w:pStyle w:val="a3"/>
        <w:spacing w:line="240" w:lineRule="auto"/>
        <w:ind w:firstLine="567"/>
        <w:rPr>
          <w:rFonts w:ascii="Arial AM" w:hAnsi="Arial AM" w:cs="Sylfaen"/>
          <w:i w:val="0"/>
          <w:szCs w:val="24"/>
          <w:lang w:val="af-ZA"/>
        </w:rPr>
      </w:pPr>
      <w:r w:rsidRPr="002528F7">
        <w:rPr>
          <w:rFonts w:ascii="Arial AM" w:hAnsi="Arial AM" w:cs="Sylfaen"/>
          <w:i w:val="0"/>
          <w:szCs w:val="24"/>
          <w:lang w:val="af-ZA"/>
        </w:rPr>
        <w:t>6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.2 </w:t>
      </w:r>
      <w:r w:rsidR="00F20DA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Օրենքի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A64339" w:rsidRPr="002528F7">
        <w:rPr>
          <w:rFonts w:ascii="Arial AM" w:hAnsi="Arial AM" w:cs="Sylfaen"/>
          <w:i w:val="0"/>
          <w:szCs w:val="24"/>
          <w:lang w:val="af-ZA"/>
        </w:rPr>
        <w:t>31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>-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րդ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հոդվածի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համաձայն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` </w:t>
      </w:r>
      <w:r w:rsidR="00F70E55" w:rsidRPr="002528F7">
        <w:rPr>
          <w:rFonts w:ascii="Sylfaen" w:hAnsi="Sylfaen" w:cs="Sylfaen"/>
          <w:i w:val="0"/>
          <w:szCs w:val="24"/>
          <w:lang w:val="en-US"/>
        </w:rPr>
        <w:t>մ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ասնակիցը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մինչև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սույն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հրավերի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Pr="002528F7">
        <w:rPr>
          <w:rFonts w:ascii="Arial AM" w:hAnsi="Arial AM" w:cs="Sylfaen"/>
          <w:i w:val="0"/>
          <w:szCs w:val="24"/>
          <w:lang w:val="af-ZA"/>
        </w:rPr>
        <w:t>1-</w:t>
      </w:r>
      <w:r w:rsidRPr="002528F7">
        <w:rPr>
          <w:rFonts w:ascii="Sylfaen" w:hAnsi="Sylfaen" w:cs="Sylfaen"/>
          <w:i w:val="0"/>
          <w:szCs w:val="24"/>
          <w:lang w:val="af-ZA"/>
        </w:rPr>
        <w:t>ին</w:t>
      </w:r>
      <w:r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i w:val="0"/>
          <w:szCs w:val="24"/>
          <w:lang w:val="af-ZA"/>
        </w:rPr>
        <w:t>մասի</w:t>
      </w:r>
      <w:r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4.2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կետում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նշված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`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հայտերի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ներկայացման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վերջնաժամկետը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կարող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է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փոփոխել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կամ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հետ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վերցնել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իր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հայտը</w:t>
      </w:r>
      <w:r w:rsidR="004D5671" w:rsidRPr="002528F7">
        <w:rPr>
          <w:rFonts w:ascii="Tahoma" w:hAnsi="Tahoma" w:cs="Tahoma"/>
          <w:i w:val="0"/>
          <w:szCs w:val="24"/>
          <w:lang w:val="ru-RU"/>
        </w:rPr>
        <w:t>։</w:t>
      </w:r>
    </w:p>
    <w:p w14:paraId="66753535" w14:textId="77777777" w:rsidR="00FA0E41" w:rsidRPr="002528F7" w:rsidRDefault="00FA0E41" w:rsidP="00EF3662">
      <w:pPr>
        <w:ind w:firstLine="567"/>
        <w:jc w:val="center"/>
        <w:rPr>
          <w:rFonts w:ascii="Arial AM" w:hAnsi="Arial AM"/>
          <w:b/>
          <w:sz w:val="20"/>
          <w:lang w:val="af-ZA"/>
        </w:rPr>
      </w:pPr>
    </w:p>
    <w:p w14:paraId="39872019" w14:textId="77777777" w:rsidR="00096865" w:rsidRPr="002528F7" w:rsidRDefault="000D701E" w:rsidP="00EF3662">
      <w:pPr>
        <w:ind w:firstLine="567"/>
        <w:jc w:val="center"/>
        <w:rPr>
          <w:rFonts w:ascii="Arial AM" w:hAnsi="Arial AM"/>
          <w:b/>
          <w:sz w:val="20"/>
          <w:lang w:val="af-ZA"/>
        </w:rPr>
      </w:pPr>
      <w:r w:rsidRPr="002528F7">
        <w:rPr>
          <w:rFonts w:ascii="Arial AM" w:hAnsi="Arial AM"/>
          <w:b/>
          <w:sz w:val="20"/>
          <w:lang w:val="af-ZA"/>
        </w:rPr>
        <w:t>7</w:t>
      </w:r>
      <w:r w:rsidR="00955A1E" w:rsidRPr="002528F7">
        <w:rPr>
          <w:rFonts w:ascii="Arial AM" w:hAnsi="Arial AM"/>
          <w:b/>
          <w:sz w:val="20"/>
          <w:lang w:val="af-ZA"/>
        </w:rPr>
        <w:t xml:space="preserve">. </w:t>
      </w:r>
      <w:r w:rsidR="00955A1E" w:rsidRPr="002528F7">
        <w:rPr>
          <w:rFonts w:ascii="Sylfaen" w:hAnsi="Sylfaen" w:cs="Sylfaen"/>
          <w:b/>
          <w:sz w:val="20"/>
          <w:lang w:val="es-ES"/>
        </w:rPr>
        <w:t>ՀԱՅՏԻ</w:t>
      </w:r>
      <w:r w:rsidR="00955A1E" w:rsidRPr="002528F7">
        <w:rPr>
          <w:rFonts w:ascii="Arial AM" w:hAnsi="Arial AM" w:cs="Times Armenian"/>
          <w:b/>
          <w:sz w:val="20"/>
          <w:lang w:val="af-ZA"/>
        </w:rPr>
        <w:t xml:space="preserve"> </w:t>
      </w:r>
      <w:r w:rsidR="00955A1E" w:rsidRPr="002528F7">
        <w:rPr>
          <w:rFonts w:ascii="Sylfaen" w:hAnsi="Sylfaen" w:cs="Sylfaen"/>
          <w:b/>
          <w:sz w:val="20"/>
          <w:lang w:val="es-ES"/>
        </w:rPr>
        <w:t>ԱՊԱՀՈՎՈՒՄԸ</w:t>
      </w:r>
      <w:r w:rsidR="00955A1E" w:rsidRPr="002528F7">
        <w:rPr>
          <w:rFonts w:ascii="Arial AM" w:hAnsi="Arial AM" w:cs="Times Armenian"/>
          <w:b/>
          <w:color w:val="FFFFFF"/>
          <w:sz w:val="20"/>
          <w:lang w:val="af-ZA"/>
        </w:rPr>
        <w:t xml:space="preserve"> </w:t>
      </w:r>
    </w:p>
    <w:p w14:paraId="0FE743DD" w14:textId="77777777" w:rsidR="00096865" w:rsidRPr="002528F7" w:rsidRDefault="00096865" w:rsidP="00EF3662">
      <w:pPr>
        <w:ind w:firstLine="567"/>
        <w:jc w:val="both"/>
        <w:rPr>
          <w:rFonts w:ascii="Arial AM" w:hAnsi="Arial AM"/>
          <w:b/>
          <w:sz w:val="20"/>
          <w:lang w:val="af-ZA"/>
        </w:rPr>
      </w:pPr>
    </w:p>
    <w:p w14:paraId="36233487" w14:textId="77777777" w:rsidR="007A3EE6" w:rsidRPr="002528F7" w:rsidRDefault="00283198" w:rsidP="00EF3662">
      <w:pPr>
        <w:ind w:firstLine="567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7</w:t>
      </w:r>
      <w:r w:rsidR="00096865" w:rsidRPr="002528F7">
        <w:rPr>
          <w:rFonts w:ascii="Arial AM" w:hAnsi="Arial AM"/>
          <w:sz w:val="20"/>
          <w:lang w:val="af-ZA"/>
        </w:rPr>
        <w:t xml:space="preserve">.1 </w:t>
      </w:r>
      <w:r w:rsidR="00096865" w:rsidRPr="002528F7">
        <w:rPr>
          <w:rFonts w:ascii="Sylfaen" w:hAnsi="Sylfaen" w:cs="Sylfaen"/>
          <w:sz w:val="20"/>
          <w:lang w:val="ru-RU"/>
        </w:rPr>
        <w:t>Մասնակիցը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հայտով</w:t>
      </w:r>
      <w:r w:rsidR="00096865" w:rsidRPr="002528F7">
        <w:rPr>
          <w:rFonts w:ascii="Arial AM" w:hAnsi="Arial AM" w:cs="Sylfaen"/>
          <w:sz w:val="20"/>
          <w:lang w:val="af-ZA"/>
        </w:rPr>
        <w:t xml:space="preserve">` </w:t>
      </w:r>
      <w:r w:rsidR="00096865" w:rsidRPr="002528F7">
        <w:rPr>
          <w:rFonts w:ascii="Sylfaen" w:hAnsi="Sylfaen" w:cs="Sylfaen"/>
          <w:sz w:val="20"/>
          <w:lang w:val="ru-RU"/>
        </w:rPr>
        <w:t>սույն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հրավերով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սահմանված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lang w:val="af-ZA"/>
        </w:rPr>
        <w:t>կարգով</w:t>
      </w:r>
      <w:r w:rsidR="00712311" w:rsidRPr="002528F7">
        <w:rPr>
          <w:rFonts w:ascii="Arial AM" w:hAnsi="Arial AM" w:cs="Sylfaen"/>
          <w:sz w:val="20"/>
          <w:lang w:val="af-ZA"/>
        </w:rPr>
        <w:t xml:space="preserve"> </w:t>
      </w:r>
      <w:r w:rsidR="00903898" w:rsidRPr="002528F7">
        <w:rPr>
          <w:rFonts w:ascii="Sylfaen" w:hAnsi="Sylfaen" w:cs="Sylfaen"/>
          <w:bCs/>
          <w:sz w:val="20"/>
          <w:szCs w:val="20"/>
        </w:rPr>
        <w:t>ներկայացնում</w:t>
      </w:r>
      <w:r w:rsidR="00903898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bCs/>
          <w:sz w:val="20"/>
          <w:szCs w:val="20"/>
        </w:rPr>
        <w:t>է</w:t>
      </w:r>
      <w:r w:rsidR="00903898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bCs/>
          <w:sz w:val="20"/>
          <w:szCs w:val="20"/>
        </w:rPr>
        <w:t>հայտի</w:t>
      </w:r>
      <w:r w:rsidR="00903898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bCs/>
          <w:sz w:val="20"/>
          <w:szCs w:val="20"/>
        </w:rPr>
        <w:t>ապահովում</w:t>
      </w:r>
      <w:r w:rsidR="00AE3822" w:rsidRPr="002528F7">
        <w:rPr>
          <w:rFonts w:ascii="Arial AM" w:hAnsi="Arial AM" w:cs="Sylfaen"/>
          <w:bCs/>
          <w:sz w:val="20"/>
          <w:szCs w:val="20"/>
          <w:lang w:val="af-ZA"/>
        </w:rPr>
        <w:t>:</w:t>
      </w:r>
      <w:r w:rsidR="00903898" w:rsidRPr="002528F7">
        <w:rPr>
          <w:rFonts w:ascii="Arial AM" w:hAnsi="Arial AM"/>
          <w:sz w:val="20"/>
          <w:szCs w:val="20"/>
          <w:lang w:val="af-ZA"/>
        </w:rPr>
        <w:t xml:space="preserve"> </w:t>
      </w:r>
    </w:p>
    <w:p w14:paraId="7FA2DE34" w14:textId="77777777" w:rsidR="00903898" w:rsidRPr="002528F7" w:rsidRDefault="00771C0F" w:rsidP="00EF3662">
      <w:pPr>
        <w:ind w:firstLine="567"/>
        <w:jc w:val="both"/>
        <w:rPr>
          <w:rFonts w:ascii="Arial AM" w:hAnsi="Arial AM" w:cs="Sylfaen"/>
          <w:sz w:val="20"/>
          <w:szCs w:val="20"/>
          <w:lang w:val="af-ZA"/>
        </w:rPr>
      </w:pPr>
      <w:r w:rsidRPr="002528F7">
        <w:rPr>
          <w:rFonts w:ascii="Sylfaen" w:hAnsi="Sylfaen" w:cs="Sylfaen"/>
          <w:sz w:val="20"/>
          <w:szCs w:val="20"/>
        </w:rPr>
        <w:t>Հ</w:t>
      </w:r>
      <w:r w:rsidR="00903898" w:rsidRPr="002528F7">
        <w:rPr>
          <w:rFonts w:ascii="Sylfaen" w:hAnsi="Sylfaen" w:cs="Sylfaen"/>
          <w:sz w:val="20"/>
          <w:szCs w:val="20"/>
        </w:rPr>
        <w:t>այտի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ապահովումը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ներկայացվում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է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բանկային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երաշխիքի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406C77" w:rsidRPr="002528F7">
        <w:rPr>
          <w:rFonts w:ascii="Arial AM" w:hAnsi="Arial AM" w:cs="Sylfaen"/>
          <w:sz w:val="20"/>
          <w:szCs w:val="20"/>
          <w:lang w:val="af-ZA"/>
        </w:rPr>
        <w:t>(</w:t>
      </w:r>
      <w:r w:rsidR="00406C77" w:rsidRPr="002528F7">
        <w:rPr>
          <w:rFonts w:ascii="Sylfaen" w:hAnsi="Sylfaen" w:cs="Sylfaen"/>
          <w:sz w:val="20"/>
          <w:szCs w:val="20"/>
          <w:lang w:val="af-ZA"/>
        </w:rPr>
        <w:t>հավելված</w:t>
      </w:r>
      <w:r w:rsidR="00406C77" w:rsidRPr="002528F7">
        <w:rPr>
          <w:rFonts w:ascii="Arial AM" w:hAnsi="Arial AM" w:cs="Sylfaen"/>
          <w:sz w:val="20"/>
          <w:szCs w:val="20"/>
          <w:lang w:val="af-ZA"/>
        </w:rPr>
        <w:t xml:space="preserve"> 3) </w:t>
      </w:r>
      <w:r w:rsidR="00903898" w:rsidRPr="002528F7">
        <w:rPr>
          <w:rFonts w:ascii="Sylfaen" w:hAnsi="Sylfaen" w:cs="Sylfaen"/>
          <w:sz w:val="20"/>
          <w:szCs w:val="20"/>
        </w:rPr>
        <w:t>կամ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կանխիկ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փողի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ձևով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, </w:t>
      </w:r>
      <w:r w:rsidR="00AE3822" w:rsidRPr="002528F7">
        <w:rPr>
          <w:rFonts w:ascii="Sylfaen" w:hAnsi="Sylfaen" w:cs="Sylfaen"/>
          <w:sz w:val="20"/>
          <w:szCs w:val="20"/>
        </w:rPr>
        <w:t>որի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չափը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հավասար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է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գնման</w:t>
      </w:r>
      <w:r w:rsidR="006F3F15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գնի</w:t>
      </w:r>
      <w:r w:rsidR="006F3F15" w:rsidRPr="002528F7" w:rsidDel="006F3F15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հինգ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տոկոսին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>: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Եթե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մասնակցի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գնային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առաջարկը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գերազանցում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է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գնման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գինը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, </w:t>
      </w:r>
      <w:r w:rsidR="006F3F15" w:rsidRPr="002528F7">
        <w:rPr>
          <w:rFonts w:ascii="Sylfaen" w:hAnsi="Sylfaen" w:cs="Sylfaen"/>
          <w:bCs/>
          <w:sz w:val="20"/>
          <w:szCs w:val="20"/>
        </w:rPr>
        <w:t>ապա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հայտի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ապահովման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չափը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հավասար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է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գնային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առաջարկի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հինգ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տոկոսին</w:t>
      </w:r>
      <w:r w:rsidR="006F3F15" w:rsidRPr="002528F7">
        <w:rPr>
          <w:rFonts w:ascii="Arial AM" w:hAnsi="Arial AM" w:cs="Sylfaen"/>
          <w:sz w:val="20"/>
          <w:szCs w:val="20"/>
          <w:lang w:val="af-ZA"/>
        </w:rPr>
        <w:t xml:space="preserve">: 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Ընդ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որում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, </w:t>
      </w:r>
      <w:r w:rsidR="00AE3822" w:rsidRPr="002528F7">
        <w:rPr>
          <w:rFonts w:ascii="Sylfaen" w:hAnsi="Sylfaen" w:cs="Sylfaen"/>
          <w:sz w:val="20"/>
          <w:szCs w:val="20"/>
        </w:rPr>
        <w:t>եթե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մասնակիցը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հայտի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ապահովումը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ներկայացրել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է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սույն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կետով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սահմանված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չափից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ավել</w:t>
      </w:r>
      <w:r w:rsidR="00A22EB5" w:rsidRPr="002528F7">
        <w:rPr>
          <w:rFonts w:ascii="Sylfaen" w:hAnsi="Sylfaen" w:cs="Sylfaen"/>
          <w:sz w:val="20"/>
          <w:szCs w:val="20"/>
        </w:rPr>
        <w:t>ի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, </w:t>
      </w:r>
      <w:r w:rsidR="00AE3822" w:rsidRPr="002528F7">
        <w:rPr>
          <w:rFonts w:ascii="Sylfaen" w:hAnsi="Sylfaen" w:cs="Sylfaen"/>
          <w:sz w:val="20"/>
          <w:szCs w:val="20"/>
        </w:rPr>
        <w:t>ապա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հայտը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համարվում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է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հրավերի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պահանջներին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բավարարող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և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ենթակա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չէ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մերժման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>:</w:t>
      </w:r>
    </w:p>
    <w:p w14:paraId="263375D1" w14:textId="70C3571E" w:rsidR="006F3F15" w:rsidRPr="002528F7" w:rsidRDefault="001578D4" w:rsidP="00265A5A">
      <w:pPr>
        <w:ind w:firstLine="567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Sylfaen" w:hAnsi="Sylfaen" w:cs="Sylfaen"/>
          <w:sz w:val="20"/>
          <w:szCs w:val="20"/>
        </w:rPr>
        <w:t>Կանխիկ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փողի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ձևով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ապահովումը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պետք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է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փոխանցվի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Կենտրոնական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գանձապետարանում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մարմնի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անվամբ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բացված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3F1EEA" w:rsidRPr="002528F7">
        <w:rPr>
          <w:rFonts w:ascii="Arial AM" w:hAnsi="Arial AM"/>
          <w:lang w:val="af-ZA"/>
        </w:rPr>
        <w:t>«</w:t>
      </w:r>
      <w:r w:rsidR="003B0D6E" w:rsidRPr="002528F7">
        <w:rPr>
          <w:rFonts w:ascii="Arial AM" w:hAnsi="Arial AM"/>
          <w:sz w:val="20"/>
          <w:szCs w:val="20"/>
          <w:lang w:val="af-ZA"/>
        </w:rPr>
        <w:t>900008000466</w:t>
      </w:r>
      <w:r w:rsidR="00F20DA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գանձապետական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հաշվ</w:t>
      </w:r>
      <w:r w:rsidR="00712311" w:rsidRPr="002528F7">
        <w:rPr>
          <w:rFonts w:ascii="Sylfaen" w:hAnsi="Sylfaen" w:cs="Sylfaen"/>
          <w:sz w:val="20"/>
          <w:szCs w:val="20"/>
        </w:rPr>
        <w:t>ին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="00712311" w:rsidRPr="002528F7">
        <w:rPr>
          <w:rFonts w:ascii="Sylfaen" w:hAnsi="Sylfaen" w:cs="Sylfaen"/>
          <w:sz w:val="20"/>
          <w:szCs w:val="20"/>
        </w:rPr>
        <w:t>որը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ենթակա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lastRenderedPageBreak/>
        <w:t>է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վերադարձման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2032CE" w:rsidRPr="002528F7">
        <w:rPr>
          <w:rFonts w:ascii="Sylfaen" w:hAnsi="Sylfaen" w:cs="Sylfaen"/>
          <w:sz w:val="20"/>
          <w:szCs w:val="20"/>
        </w:rPr>
        <w:t>այն</w:t>
      </w:r>
      <w:r w:rsidR="002032CE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2032CE" w:rsidRPr="002528F7">
        <w:rPr>
          <w:rFonts w:ascii="Sylfaen" w:hAnsi="Sylfaen" w:cs="Sylfaen"/>
          <w:sz w:val="20"/>
          <w:szCs w:val="20"/>
        </w:rPr>
        <w:t>ներկայացրած</w:t>
      </w:r>
      <w:r w:rsidR="002032CE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2032CE" w:rsidRPr="002528F7">
        <w:rPr>
          <w:rFonts w:ascii="Sylfaen" w:hAnsi="Sylfaen" w:cs="Sylfaen"/>
          <w:sz w:val="20"/>
          <w:szCs w:val="20"/>
        </w:rPr>
        <w:t>մասնակցին</w:t>
      </w:r>
      <w:r w:rsidR="002032CE" w:rsidRPr="002528F7">
        <w:rPr>
          <w:rFonts w:ascii="Arial AM" w:hAnsi="Arial AM"/>
          <w:sz w:val="20"/>
          <w:szCs w:val="20"/>
          <w:lang w:val="af-ZA"/>
        </w:rPr>
        <w:t xml:space="preserve">` </w:t>
      </w:r>
      <w:r w:rsidR="00402941" w:rsidRPr="002528F7">
        <w:rPr>
          <w:rFonts w:ascii="Sylfaen" w:hAnsi="Sylfaen" w:cs="Sylfaen"/>
          <w:sz w:val="20"/>
          <w:szCs w:val="20"/>
        </w:rPr>
        <w:t>բացառությամբ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402941" w:rsidRPr="002528F7">
        <w:rPr>
          <w:rFonts w:ascii="Sylfaen" w:hAnsi="Sylfaen" w:cs="Sylfaen"/>
          <w:sz w:val="20"/>
          <w:szCs w:val="20"/>
        </w:rPr>
        <w:t>սույն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402941" w:rsidRPr="002528F7">
        <w:rPr>
          <w:rFonts w:ascii="Sylfaen" w:hAnsi="Sylfaen" w:cs="Sylfaen"/>
          <w:sz w:val="20"/>
          <w:szCs w:val="20"/>
        </w:rPr>
        <w:t>հրավերի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 1-</w:t>
      </w:r>
      <w:r w:rsidR="00402941" w:rsidRPr="002528F7">
        <w:rPr>
          <w:rFonts w:ascii="Sylfaen" w:hAnsi="Sylfaen" w:cs="Sylfaen"/>
          <w:sz w:val="20"/>
          <w:szCs w:val="20"/>
        </w:rPr>
        <w:t>ին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402941" w:rsidRPr="002528F7">
        <w:rPr>
          <w:rFonts w:ascii="Sylfaen" w:hAnsi="Sylfaen" w:cs="Sylfaen"/>
          <w:sz w:val="20"/>
          <w:szCs w:val="20"/>
        </w:rPr>
        <w:t>մասի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0D701E" w:rsidRPr="002528F7">
        <w:rPr>
          <w:rFonts w:ascii="Arial AM" w:hAnsi="Arial AM"/>
          <w:sz w:val="20"/>
          <w:szCs w:val="20"/>
          <w:lang w:val="af-ZA"/>
        </w:rPr>
        <w:t>7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.3 </w:t>
      </w:r>
      <w:r w:rsidR="00402941" w:rsidRPr="002528F7">
        <w:rPr>
          <w:rFonts w:ascii="Sylfaen" w:hAnsi="Sylfaen" w:cs="Sylfaen"/>
          <w:sz w:val="20"/>
          <w:szCs w:val="20"/>
        </w:rPr>
        <w:t>կետով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402941" w:rsidRPr="002528F7">
        <w:rPr>
          <w:rFonts w:ascii="Sylfaen" w:hAnsi="Sylfaen" w:cs="Sylfaen"/>
          <w:sz w:val="20"/>
          <w:szCs w:val="20"/>
        </w:rPr>
        <w:t>նախատեսված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402941" w:rsidRPr="002528F7">
        <w:rPr>
          <w:rFonts w:ascii="Sylfaen" w:hAnsi="Sylfaen" w:cs="Sylfaen"/>
          <w:sz w:val="20"/>
          <w:szCs w:val="20"/>
        </w:rPr>
        <w:t>դեպքերի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: </w:t>
      </w:r>
      <w:r w:rsidR="006F3F15" w:rsidRPr="002528F7">
        <w:rPr>
          <w:rFonts w:ascii="Sylfaen" w:hAnsi="Sylfaen" w:cs="Sylfaen"/>
          <w:sz w:val="20"/>
          <w:szCs w:val="20"/>
        </w:rPr>
        <w:t>Ընդ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որում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հայտի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ապահովումը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վերադարձվում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է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պայմանագիրը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կնքվելու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օրվան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հաջորդող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հինգ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աշխատանքային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օրվա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ընթացքում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: </w:t>
      </w:r>
      <w:r w:rsidR="006F3F15" w:rsidRPr="002528F7">
        <w:rPr>
          <w:rFonts w:ascii="Sylfaen" w:hAnsi="Sylfaen" w:cs="Sylfaen"/>
          <w:sz w:val="20"/>
          <w:szCs w:val="20"/>
        </w:rPr>
        <w:t>Գնման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ընթացակարգը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չկայացած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հայտարարվելու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դեպքում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հայտի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ապահովումը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վերադարձվում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է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անգործության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ժամկետն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ավարտվելուն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հաջորդող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հինգ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աշխատանքային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օրվա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ընթացքում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="006F3F15" w:rsidRPr="002528F7">
        <w:rPr>
          <w:rFonts w:ascii="Sylfaen" w:hAnsi="Sylfaen" w:cs="Sylfaen"/>
          <w:sz w:val="20"/>
          <w:szCs w:val="20"/>
        </w:rPr>
        <w:t>եթե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գնման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ընթացակարգի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արդյունքները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բողոքարկված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չեն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: </w:t>
      </w:r>
      <w:r w:rsidR="006F3F15" w:rsidRPr="002528F7">
        <w:rPr>
          <w:rFonts w:ascii="Sylfaen" w:hAnsi="Sylfaen" w:cs="Sylfaen"/>
          <w:sz w:val="20"/>
          <w:szCs w:val="20"/>
        </w:rPr>
        <w:t>Բողոքի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առկայության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դեպքում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հայտի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ապահովումը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վերադարձվում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է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գնման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ընթացակարգը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չկայացած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հայտարարելու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մասին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գնահատող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հանձնաժողովի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որոշումն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անփոփոխ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թողնելու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մասին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դատարանի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եզրափակիչ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դատական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ակտն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օրինական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ուժի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մեջ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մտնելու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օրվան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հաջորդող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հինգ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աշխատանքային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օրվա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ընթացքում</w:t>
      </w:r>
      <w:r w:rsidR="006F3F15" w:rsidRPr="002528F7">
        <w:rPr>
          <w:rFonts w:ascii="Arial AM" w:hAnsi="Arial AM"/>
          <w:sz w:val="20"/>
          <w:szCs w:val="20"/>
          <w:lang w:val="af-ZA"/>
        </w:rPr>
        <w:t>:</w:t>
      </w:r>
    </w:p>
    <w:p w14:paraId="6EAA97D8" w14:textId="19ED8FF7" w:rsidR="007367D4" w:rsidRPr="002528F7" w:rsidRDefault="007367D4" w:rsidP="00265A5A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</w:rPr>
        <w:t>Եթե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գնման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ընթացակարգը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կազմակերպվում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</w:t>
      </w:r>
      <w:r w:rsidRPr="002528F7">
        <w:rPr>
          <w:rFonts w:ascii="Sylfaen" w:hAnsi="Sylfaen" w:cs="Sylfaen"/>
          <w:sz w:val="20"/>
          <w:szCs w:val="20"/>
        </w:rPr>
        <w:t>րենքի</w:t>
      </w:r>
      <w:r w:rsidRPr="002528F7">
        <w:rPr>
          <w:rFonts w:ascii="Arial AM" w:hAnsi="Arial AM"/>
          <w:sz w:val="20"/>
          <w:szCs w:val="20"/>
          <w:lang w:val="af-ZA"/>
        </w:rPr>
        <w:t xml:space="preserve"> 15-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հոդվածի</w:t>
      </w:r>
      <w:r w:rsidRPr="002528F7">
        <w:rPr>
          <w:rFonts w:ascii="Arial AM" w:hAnsi="Arial AM"/>
          <w:sz w:val="20"/>
          <w:szCs w:val="20"/>
          <w:lang w:val="af-ZA"/>
        </w:rPr>
        <w:t xml:space="preserve"> 6-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</w:t>
      </w:r>
      <w:r w:rsidRPr="002528F7">
        <w:rPr>
          <w:rFonts w:ascii="Arial AM" w:hAnsi="Arial AM"/>
          <w:sz w:val="20"/>
          <w:szCs w:val="20"/>
          <w:lang w:val="af-ZA"/>
        </w:rPr>
        <w:t xml:space="preserve"> 2-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կետի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վրա</w:t>
      </w:r>
      <w:r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հայտի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ապահովումը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պայմանագիրը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կնքած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անձին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վերադարձվում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ֆինանսական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միջոցներ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լինելու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վերաբերյալ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կողմերի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միջև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համաձայնագիրը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կնքվելու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հաջորդող</w:t>
      </w:r>
      <w:r w:rsidRPr="002528F7">
        <w:rPr>
          <w:rFonts w:ascii="Arial AM" w:hAnsi="Arial AM"/>
          <w:sz w:val="20"/>
          <w:szCs w:val="20"/>
          <w:lang w:val="af-ZA"/>
        </w:rPr>
        <w:t xml:space="preserve">  </w:t>
      </w:r>
      <w:r w:rsidRPr="002528F7">
        <w:rPr>
          <w:rFonts w:ascii="Sylfaen" w:hAnsi="Sylfaen" w:cs="Sylfaen"/>
          <w:sz w:val="20"/>
          <w:szCs w:val="20"/>
        </w:rPr>
        <w:t>հինգ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աշխատանքային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ընթացքում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Եթե</w:t>
      </w:r>
      <w:r w:rsidRPr="002528F7">
        <w:rPr>
          <w:rFonts w:ascii="Arial AM" w:hAnsi="Arial AM"/>
          <w:sz w:val="20"/>
          <w:szCs w:val="20"/>
          <w:lang w:val="af-ZA"/>
        </w:rPr>
        <w:t xml:space="preserve">  </w:t>
      </w:r>
      <w:r w:rsidRPr="002528F7">
        <w:rPr>
          <w:rFonts w:ascii="Sylfaen" w:hAnsi="Sylfaen" w:cs="Sylfaen"/>
          <w:sz w:val="20"/>
          <w:szCs w:val="20"/>
        </w:rPr>
        <w:t>պայմանագիր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կնքելու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հաջորդող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վեց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ամսվա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ընթացքում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պայմանագրի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կատարման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ֆինանսական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միջոցներ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չեն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պայմանագիրը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լուծվում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ապա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ապահովումը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վերադարձվում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պայմանագիրը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լուծվելու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հաջորդող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հինգ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աշխատանքային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ընթացքում</w:t>
      </w:r>
      <w:r w:rsidRPr="002528F7">
        <w:rPr>
          <w:rFonts w:ascii="Arial AM" w:hAnsi="Arial AM"/>
          <w:sz w:val="20"/>
          <w:szCs w:val="20"/>
          <w:lang w:val="hy-AM"/>
        </w:rPr>
        <w:t>:</w:t>
      </w:r>
      <w:r w:rsidR="00263447" w:rsidRPr="002528F7">
        <w:rPr>
          <w:rStyle w:val="af6"/>
          <w:rFonts w:ascii="Arial AM" w:hAnsi="Arial AM"/>
          <w:sz w:val="20"/>
          <w:szCs w:val="20"/>
          <w:lang w:val="hy-AM"/>
        </w:rPr>
        <w:footnoteReference w:id="8"/>
      </w:r>
    </w:p>
    <w:p w14:paraId="3E1B1407" w14:textId="77777777" w:rsidR="00E57B16" w:rsidRPr="002528F7" w:rsidRDefault="00E57B16" w:rsidP="00E57B16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af-ZA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ղեկավարը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հայտի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կետով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ժամկետներում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գրավոր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տեղեկացնում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է՝</w:t>
      </w:r>
    </w:p>
    <w:p w14:paraId="2FDC310D" w14:textId="77777777" w:rsidR="00E57B16" w:rsidRPr="002528F7" w:rsidRDefault="00E57B16" w:rsidP="00E57B16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- </w:t>
      </w:r>
      <w:r w:rsidRPr="002528F7">
        <w:rPr>
          <w:rFonts w:ascii="Sylfaen" w:hAnsi="Sylfaen" w:cs="Sylfaen"/>
          <w:sz w:val="20"/>
          <w:lang w:val="hy-AM"/>
        </w:rPr>
        <w:t>կանխիկ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փողի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ձևով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ՀՀ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ֆինանսների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նախարարությանը՝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կցելով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վճարումը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հիմնավորող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պատճենը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2D5297C4" w14:textId="77777777" w:rsidR="00E57B16" w:rsidRPr="002528F7" w:rsidRDefault="00E57B16" w:rsidP="00E57B16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- </w:t>
      </w:r>
      <w:r w:rsidRPr="002528F7">
        <w:rPr>
          <w:rFonts w:ascii="Sylfaen" w:hAnsi="Sylfaen" w:cs="Sylfaen"/>
          <w:sz w:val="20"/>
          <w:lang w:val="hy-AM"/>
        </w:rPr>
        <w:t>բանկային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ձևով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թողարկած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բանկին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4AF8DF92" w14:textId="77777777" w:rsidR="000A7528" w:rsidRPr="002528F7" w:rsidRDefault="00283198" w:rsidP="00015CC3">
      <w:pPr>
        <w:ind w:firstLine="567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 w:cs="Sylfaen"/>
          <w:sz w:val="20"/>
          <w:szCs w:val="20"/>
          <w:lang w:val="af-ZA"/>
        </w:rPr>
        <w:t>7</w:t>
      </w:r>
      <w:r w:rsidR="000A7528" w:rsidRPr="002528F7">
        <w:rPr>
          <w:rFonts w:ascii="Arial AM" w:hAnsi="Arial AM" w:cs="Sylfaen"/>
          <w:sz w:val="20"/>
          <w:szCs w:val="20"/>
          <w:lang w:val="af-ZA"/>
        </w:rPr>
        <w:t xml:space="preserve">.2 </w:t>
      </w:r>
      <w:r w:rsidR="00712311" w:rsidRPr="002528F7">
        <w:rPr>
          <w:rFonts w:ascii="Sylfaen" w:hAnsi="Sylfaen" w:cs="Sylfaen"/>
          <w:sz w:val="20"/>
          <w:szCs w:val="20"/>
          <w:lang w:val="hy-AM"/>
        </w:rPr>
        <w:t>Գնման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0A7528" w:rsidRPr="002528F7">
        <w:rPr>
          <w:rFonts w:ascii="Sylfaen" w:hAnsi="Sylfaen" w:cs="Sylfaen"/>
          <w:sz w:val="20"/>
          <w:szCs w:val="20"/>
          <w:lang w:val="hy-AM"/>
        </w:rPr>
        <w:t>ընթացակարգ</w:t>
      </w:r>
      <w:r w:rsidR="00712311" w:rsidRPr="002528F7">
        <w:rPr>
          <w:rFonts w:ascii="Sylfaen" w:hAnsi="Sylfaen" w:cs="Sylfaen"/>
          <w:sz w:val="20"/>
          <w:szCs w:val="20"/>
          <w:lang w:val="hy-AM"/>
        </w:rPr>
        <w:t>ը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  <w:lang w:val="hy-AM"/>
        </w:rPr>
        <w:t>չափաբաժիններով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  <w:lang w:val="hy-AM"/>
        </w:rPr>
        <w:t>կազմակերպվելու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="00712311"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="00712311" w:rsidRPr="002528F7">
        <w:rPr>
          <w:rFonts w:ascii="Arial AM" w:hAnsi="Arial AM"/>
          <w:sz w:val="20"/>
          <w:szCs w:val="20"/>
          <w:lang w:val="af-ZA"/>
        </w:rPr>
        <w:t>`</w:t>
      </w:r>
      <w:r w:rsidR="00712311" w:rsidRPr="002528F7" w:rsidDel="00712311">
        <w:rPr>
          <w:rFonts w:ascii="Arial AM" w:hAnsi="Arial AM"/>
          <w:sz w:val="20"/>
          <w:szCs w:val="20"/>
          <w:lang w:val="af-ZA"/>
        </w:rPr>
        <w:t xml:space="preserve"> </w:t>
      </w:r>
      <w:r w:rsidR="000A7528" w:rsidRPr="002528F7">
        <w:rPr>
          <w:rFonts w:ascii="Arial AM" w:hAnsi="Arial AM"/>
          <w:sz w:val="20"/>
          <w:szCs w:val="20"/>
          <w:lang w:val="af-ZA"/>
        </w:rPr>
        <w:t xml:space="preserve"> </w:t>
      </w:r>
    </w:p>
    <w:p w14:paraId="48A5C1A0" w14:textId="77777777" w:rsidR="006F3F15" w:rsidRPr="002528F7" w:rsidRDefault="000A7528" w:rsidP="00015CC3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ա</w:t>
      </w:r>
      <w:r w:rsidRPr="002528F7">
        <w:rPr>
          <w:rFonts w:ascii="Arial AM" w:hAnsi="Arial AM"/>
          <w:sz w:val="20"/>
          <w:szCs w:val="20"/>
          <w:lang w:val="hy-AM"/>
        </w:rPr>
        <w:t>.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մասնակիցը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մեկից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ավել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չափաբաժինների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ապա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հայտի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ապահովումը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կարող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ինչպես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յուրաքանչյուր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չափաբաժնի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առանձին</w:t>
      </w:r>
      <w:r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այնպես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էլ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մեկ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ապահովում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  <w:szCs w:val="20"/>
        </w:rPr>
        <w:t>բոլոր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չափաբաժինների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af-ZA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Մեկ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ապահովում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ներկայացվելու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դրա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գումարը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հաշվարկվում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չափաբաժինների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գնման</w:t>
      </w:r>
      <w:r w:rsidR="006F3F15"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գների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իսկ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գնային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առաջարկները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գնման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գները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գերազանցելու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դեպքում՝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գնային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առաջարկների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հանրագումարի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նկատմամբ՝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հաշվի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առնելով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Կարգի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32-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րդ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կետի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1-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ենթակետի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«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ե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»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պարբերության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պահանջները</w:t>
      </w:r>
      <w:r w:rsidR="006F3F15" w:rsidRPr="002528F7">
        <w:rPr>
          <w:rFonts w:ascii="Arial AM" w:hAnsi="Arial AM"/>
          <w:sz w:val="20"/>
          <w:szCs w:val="20"/>
          <w:lang w:val="af-ZA"/>
        </w:rPr>
        <w:t>,</w:t>
      </w:r>
      <w:r w:rsidR="006F3F15" w:rsidRPr="002528F7">
        <w:rPr>
          <w:rFonts w:ascii="Arial AM" w:hAnsi="Arial AM"/>
          <w:color w:val="000000"/>
          <w:lang w:val="hy-AM"/>
        </w:rPr>
        <w:t xml:space="preserve"> </w:t>
      </w:r>
    </w:p>
    <w:p w14:paraId="1A01EBF2" w14:textId="4BD5CEFC" w:rsidR="000A7528" w:rsidRPr="002528F7" w:rsidRDefault="000A7528" w:rsidP="00015CC3">
      <w:pPr>
        <w:ind w:firstLine="567"/>
        <w:jc w:val="both"/>
        <w:rPr>
          <w:rFonts w:ascii="Arial AM" w:hAnsi="Arial AM"/>
          <w:color w:val="FFFFFF"/>
          <w:sz w:val="20"/>
          <w:szCs w:val="20"/>
          <w:lang w:val="af-ZA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բ</w:t>
      </w:r>
      <w:r w:rsidRPr="002528F7">
        <w:rPr>
          <w:rFonts w:ascii="Arial AM" w:hAnsi="Arial AM"/>
          <w:sz w:val="20"/>
          <w:szCs w:val="20"/>
          <w:lang w:val="hy-AM"/>
        </w:rPr>
        <w:t>.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Մասնակիցը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զրկվում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է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պայմանագիր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կնքելու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իրավունքից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որևէ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չափաբաժնի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մասով</w:t>
      </w:r>
      <w:r w:rsidR="006F3F15" w:rsidRPr="002528F7">
        <w:rPr>
          <w:rFonts w:ascii="Arial AM" w:hAnsi="Arial AM" w:cs="Sylfaen"/>
          <w:sz w:val="20"/>
          <w:lang w:val="af-ZA"/>
        </w:rPr>
        <w:t xml:space="preserve">, </w:t>
      </w:r>
      <w:r w:rsidR="006F3F15" w:rsidRPr="002528F7">
        <w:rPr>
          <w:rFonts w:ascii="Sylfaen" w:hAnsi="Sylfaen" w:cs="Sylfaen"/>
          <w:sz w:val="20"/>
          <w:lang w:val="hy-AM"/>
        </w:rPr>
        <w:t>ապա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հայտի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ապահովումը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վճարվում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է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միայն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այդ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չափաբաժնի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նկատմամբ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հաշվարկված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ապահովման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չափով</w:t>
      </w:r>
      <w:r w:rsidRPr="002528F7">
        <w:rPr>
          <w:rFonts w:ascii="Arial AM" w:hAnsi="Arial AM"/>
          <w:sz w:val="20"/>
          <w:szCs w:val="20"/>
          <w:lang w:val="af-ZA"/>
        </w:rPr>
        <w:t>:</w:t>
      </w:r>
      <w:r w:rsidR="00263447" w:rsidRPr="002528F7">
        <w:rPr>
          <w:rStyle w:val="af6"/>
          <w:rFonts w:ascii="Arial AM" w:hAnsi="Arial AM"/>
          <w:sz w:val="20"/>
          <w:szCs w:val="20"/>
          <w:lang w:val="af-ZA"/>
        </w:rPr>
        <w:footnoteReference w:id="9"/>
      </w:r>
    </w:p>
    <w:p w14:paraId="56C56E11" w14:textId="77777777" w:rsidR="00F20DA5" w:rsidRPr="002528F7" w:rsidRDefault="00283198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7</w:t>
      </w:r>
      <w:r w:rsidR="00096865" w:rsidRPr="002528F7">
        <w:rPr>
          <w:rFonts w:ascii="Arial AM" w:hAnsi="Arial AM" w:cs="Sylfaen"/>
          <w:sz w:val="20"/>
          <w:lang w:val="af-ZA"/>
        </w:rPr>
        <w:t>.</w:t>
      </w:r>
      <w:r w:rsidR="009771B9" w:rsidRPr="002528F7">
        <w:rPr>
          <w:rFonts w:ascii="Arial AM" w:hAnsi="Arial AM" w:cs="Sylfaen"/>
          <w:sz w:val="20"/>
          <w:lang w:val="af-ZA"/>
        </w:rPr>
        <w:t>3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9771B9" w:rsidRPr="002528F7">
        <w:rPr>
          <w:rFonts w:ascii="Sylfaen" w:hAnsi="Sylfaen" w:cs="Sylfaen"/>
          <w:sz w:val="20"/>
          <w:lang w:val="ru-RU"/>
        </w:rPr>
        <w:t>Մասնակիցը</w:t>
      </w:r>
      <w:r w:rsidR="009771B9" w:rsidRPr="002528F7">
        <w:rPr>
          <w:rFonts w:ascii="Arial AM" w:hAnsi="Arial AM" w:cs="Sylfaen"/>
          <w:sz w:val="20"/>
          <w:lang w:val="af-ZA"/>
        </w:rPr>
        <w:t xml:space="preserve"> </w:t>
      </w:r>
      <w:r w:rsidR="009771B9" w:rsidRPr="002528F7">
        <w:rPr>
          <w:rFonts w:ascii="Sylfaen" w:hAnsi="Sylfaen" w:cs="Sylfaen"/>
          <w:sz w:val="20"/>
          <w:lang w:val="ru-RU"/>
        </w:rPr>
        <w:t>վճարում</w:t>
      </w:r>
      <w:r w:rsidR="009771B9" w:rsidRPr="002528F7">
        <w:rPr>
          <w:rFonts w:ascii="Arial AM" w:hAnsi="Arial AM" w:cs="Sylfaen"/>
          <w:sz w:val="20"/>
          <w:lang w:val="af-ZA"/>
        </w:rPr>
        <w:t xml:space="preserve"> </w:t>
      </w:r>
      <w:r w:rsidR="009771B9" w:rsidRPr="002528F7">
        <w:rPr>
          <w:rFonts w:ascii="Sylfaen" w:hAnsi="Sylfaen" w:cs="Sylfaen"/>
          <w:sz w:val="20"/>
          <w:lang w:val="ru-RU"/>
        </w:rPr>
        <w:t>է</w:t>
      </w:r>
      <w:r w:rsidR="009771B9" w:rsidRPr="002528F7">
        <w:rPr>
          <w:rFonts w:ascii="Arial AM" w:hAnsi="Arial AM" w:cs="Sylfaen"/>
          <w:sz w:val="20"/>
          <w:lang w:val="af-ZA"/>
        </w:rPr>
        <w:t xml:space="preserve"> </w:t>
      </w:r>
      <w:r w:rsidR="009771B9" w:rsidRPr="002528F7">
        <w:rPr>
          <w:rFonts w:ascii="Sylfaen" w:hAnsi="Sylfaen" w:cs="Sylfaen"/>
          <w:sz w:val="20"/>
          <w:lang w:val="ru-RU"/>
        </w:rPr>
        <w:t>հայտի</w:t>
      </w:r>
      <w:r w:rsidR="009771B9" w:rsidRPr="002528F7">
        <w:rPr>
          <w:rFonts w:ascii="Arial AM" w:hAnsi="Arial AM" w:cs="Sylfaen"/>
          <w:sz w:val="20"/>
          <w:lang w:val="af-ZA"/>
        </w:rPr>
        <w:t xml:space="preserve"> </w:t>
      </w:r>
      <w:r w:rsidR="009771B9" w:rsidRPr="002528F7">
        <w:rPr>
          <w:rFonts w:ascii="Sylfaen" w:hAnsi="Sylfaen" w:cs="Sylfaen"/>
          <w:sz w:val="20"/>
          <w:lang w:val="ru-RU"/>
        </w:rPr>
        <w:t>ապահովումը</w:t>
      </w:r>
      <w:r w:rsidR="009771B9" w:rsidRPr="002528F7">
        <w:rPr>
          <w:rFonts w:ascii="Arial AM" w:hAnsi="Arial AM" w:cs="Sylfaen"/>
          <w:sz w:val="20"/>
          <w:lang w:val="af-ZA"/>
        </w:rPr>
        <w:t xml:space="preserve">, </w:t>
      </w:r>
      <w:r w:rsidR="009771B9" w:rsidRPr="002528F7">
        <w:rPr>
          <w:rFonts w:ascii="Sylfaen" w:hAnsi="Sylfaen" w:cs="Sylfaen"/>
          <w:sz w:val="20"/>
          <w:lang w:val="ru-RU"/>
        </w:rPr>
        <w:t>եթե</w:t>
      </w:r>
      <w:r w:rsidR="009771B9" w:rsidRPr="002528F7">
        <w:rPr>
          <w:rFonts w:ascii="Arial AM" w:hAnsi="Arial AM" w:cs="Sylfaen"/>
          <w:sz w:val="20"/>
          <w:lang w:val="af-ZA"/>
        </w:rPr>
        <w:t xml:space="preserve"> </w:t>
      </w:r>
      <w:r w:rsidR="009771B9" w:rsidRPr="002528F7">
        <w:rPr>
          <w:rFonts w:ascii="Sylfaen" w:hAnsi="Sylfaen" w:cs="Sylfaen"/>
          <w:sz w:val="20"/>
          <w:lang w:val="ru-RU"/>
        </w:rPr>
        <w:t>նա</w:t>
      </w:r>
      <w:r w:rsidR="009771B9" w:rsidRPr="002528F7">
        <w:rPr>
          <w:rFonts w:ascii="Arial AM" w:hAnsi="Arial AM" w:cs="Sylfaen"/>
          <w:sz w:val="20"/>
          <w:lang w:val="af-ZA"/>
        </w:rPr>
        <w:t>`</w:t>
      </w:r>
    </w:p>
    <w:p w14:paraId="6F1C6321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1) </w:t>
      </w:r>
      <w:r w:rsidRPr="002528F7">
        <w:rPr>
          <w:rFonts w:ascii="Sylfaen" w:hAnsi="Sylfaen" w:cs="Sylfaen"/>
          <w:sz w:val="20"/>
          <w:lang w:val="ru-RU"/>
        </w:rPr>
        <w:t>հայտարարվել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ընտրված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մասնակից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ru-RU"/>
        </w:rPr>
        <w:t>սակայն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հրաժարվում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զրկվում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պայմանագիր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կնքելու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իրավունքից</w:t>
      </w:r>
      <w:r w:rsidRPr="002528F7">
        <w:rPr>
          <w:rFonts w:ascii="Arial AM" w:hAnsi="Arial AM" w:cs="Sylfaen"/>
          <w:sz w:val="20"/>
          <w:lang w:val="af-ZA"/>
        </w:rPr>
        <w:t>.</w:t>
      </w:r>
    </w:p>
    <w:p w14:paraId="2F13EAD7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2) </w:t>
      </w:r>
      <w:r w:rsidRPr="002528F7">
        <w:rPr>
          <w:rFonts w:ascii="Sylfaen" w:hAnsi="Sylfaen" w:cs="Sylfaen"/>
          <w:sz w:val="20"/>
          <w:lang w:val="ru-RU"/>
        </w:rPr>
        <w:t>խախտել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գնման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գործընթացի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շրջանակում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ստանձնած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պարտավորություն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ru-RU"/>
        </w:rPr>
        <w:t>որը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հանգեցրել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գործընթացին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տվյալ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EB602D" w:rsidRPr="002528F7">
        <w:rPr>
          <w:rFonts w:ascii="Sylfaen" w:hAnsi="Sylfaen" w:cs="Sylfaen"/>
          <w:sz w:val="20"/>
        </w:rPr>
        <w:t>Մ</w:t>
      </w:r>
      <w:r w:rsidRPr="002528F7">
        <w:rPr>
          <w:rFonts w:ascii="Sylfaen" w:hAnsi="Sylfaen" w:cs="Sylfaen"/>
          <w:sz w:val="20"/>
          <w:lang w:val="ru-RU"/>
        </w:rPr>
        <w:t>ասնակցի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հետագա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մասնակցության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դադարեցմանը</w:t>
      </w:r>
      <w:r w:rsidRPr="002528F7">
        <w:rPr>
          <w:rFonts w:ascii="Arial AM" w:hAnsi="Arial AM" w:cs="Sylfaen"/>
          <w:sz w:val="20"/>
          <w:lang w:val="af-ZA"/>
        </w:rPr>
        <w:t>.</w:t>
      </w:r>
    </w:p>
    <w:p w14:paraId="6A3ECACF" w14:textId="309806D1" w:rsidR="00015CC3" w:rsidRPr="002528F7" w:rsidRDefault="00283198" w:rsidP="00C839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lang w:val="af-ZA"/>
        </w:rPr>
        <w:t>7</w:t>
      </w:r>
      <w:r w:rsidR="00096865" w:rsidRPr="002528F7">
        <w:rPr>
          <w:rFonts w:ascii="Arial AM" w:hAnsi="Arial AM"/>
          <w:sz w:val="20"/>
          <w:lang w:val="af-ZA"/>
        </w:rPr>
        <w:t>.</w:t>
      </w:r>
      <w:r w:rsidR="009771B9" w:rsidRPr="002528F7">
        <w:rPr>
          <w:rFonts w:ascii="Arial AM" w:hAnsi="Arial AM"/>
          <w:sz w:val="20"/>
          <w:lang w:val="af-ZA"/>
        </w:rPr>
        <w:t>4</w:t>
      </w:r>
      <w:r w:rsidR="00096865" w:rsidRPr="002528F7">
        <w:rPr>
          <w:rFonts w:ascii="Arial AM" w:hAnsi="Arial AM"/>
          <w:sz w:val="20"/>
          <w:lang w:val="af-ZA"/>
        </w:rPr>
        <w:tab/>
      </w:r>
      <w:r w:rsidR="00096865" w:rsidRPr="002528F7">
        <w:rPr>
          <w:rFonts w:ascii="Sylfaen" w:hAnsi="Sylfaen" w:cs="Sylfaen"/>
          <w:sz w:val="20"/>
          <w:lang w:val="ru-RU"/>
        </w:rPr>
        <w:t>Հայտի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ապահով</w:t>
      </w:r>
      <w:r w:rsidR="0093460D" w:rsidRPr="002528F7">
        <w:rPr>
          <w:rFonts w:ascii="Sylfaen" w:hAnsi="Sylfaen" w:cs="Sylfaen"/>
          <w:sz w:val="20"/>
        </w:rPr>
        <w:t>ումը</w:t>
      </w:r>
      <w:r w:rsidR="0093460D" w:rsidRPr="002528F7">
        <w:rPr>
          <w:rFonts w:ascii="Arial AM" w:hAnsi="Arial AM" w:cs="Sylfaen"/>
          <w:sz w:val="20"/>
          <w:lang w:val="af-ZA"/>
        </w:rPr>
        <w:t xml:space="preserve"> </w:t>
      </w:r>
      <w:r w:rsidR="00E43CEB" w:rsidRPr="002528F7">
        <w:rPr>
          <w:rFonts w:ascii="Sylfaen" w:hAnsi="Sylfaen" w:cs="Sylfaen"/>
          <w:sz w:val="20"/>
        </w:rPr>
        <w:t>պետք</w:t>
      </w:r>
      <w:r w:rsidR="00E43CEB" w:rsidRPr="002528F7">
        <w:rPr>
          <w:rFonts w:ascii="Arial AM" w:hAnsi="Arial AM" w:cs="Sylfaen"/>
          <w:sz w:val="20"/>
          <w:lang w:val="af-ZA"/>
        </w:rPr>
        <w:t xml:space="preserve"> </w:t>
      </w:r>
      <w:r w:rsidR="00E43CEB" w:rsidRPr="002528F7">
        <w:rPr>
          <w:rFonts w:ascii="Sylfaen" w:hAnsi="Sylfaen" w:cs="Sylfaen"/>
          <w:sz w:val="20"/>
        </w:rPr>
        <w:t>է</w:t>
      </w:r>
      <w:r w:rsidR="00E43CEB" w:rsidRPr="002528F7">
        <w:rPr>
          <w:rFonts w:ascii="Arial AM" w:hAnsi="Arial AM" w:cs="Sylfaen"/>
          <w:sz w:val="20"/>
          <w:lang w:val="af-ZA"/>
        </w:rPr>
        <w:t xml:space="preserve"> </w:t>
      </w:r>
      <w:r w:rsidR="00C23B1B" w:rsidRPr="002528F7">
        <w:rPr>
          <w:rFonts w:ascii="Sylfaen" w:hAnsi="Sylfaen" w:cs="Sylfaen"/>
          <w:sz w:val="20"/>
        </w:rPr>
        <w:t>վավեր</w:t>
      </w:r>
      <w:r w:rsidR="00C23B1B" w:rsidRPr="002528F7">
        <w:rPr>
          <w:rFonts w:ascii="Arial AM" w:hAnsi="Arial AM" w:cs="Sylfaen"/>
          <w:sz w:val="20"/>
          <w:lang w:val="af-ZA"/>
        </w:rPr>
        <w:t xml:space="preserve"> </w:t>
      </w:r>
      <w:r w:rsidR="00E43CEB" w:rsidRPr="002528F7">
        <w:rPr>
          <w:rFonts w:ascii="Sylfaen" w:hAnsi="Sylfaen" w:cs="Sylfaen"/>
          <w:sz w:val="20"/>
        </w:rPr>
        <w:t>լինի</w:t>
      </w:r>
      <w:r w:rsidR="00E43CEB" w:rsidRPr="002528F7">
        <w:rPr>
          <w:rFonts w:ascii="Arial AM" w:hAnsi="Arial AM" w:cs="Sylfaen"/>
          <w:sz w:val="20"/>
          <w:lang w:val="af-ZA"/>
        </w:rPr>
        <w:t xml:space="preserve"> </w:t>
      </w:r>
      <w:r w:rsidR="00E57B16" w:rsidRPr="002528F7">
        <w:rPr>
          <w:rFonts w:ascii="Sylfaen" w:hAnsi="Sylfaen" w:cs="Sylfaen"/>
          <w:sz w:val="20"/>
          <w:lang w:val="hy-AM"/>
        </w:rPr>
        <w:t>հայտերի</w:t>
      </w:r>
      <w:r w:rsidR="00E57B16" w:rsidRPr="002528F7">
        <w:rPr>
          <w:rFonts w:ascii="Arial AM" w:hAnsi="Arial AM" w:cs="Sylfaen"/>
          <w:sz w:val="20"/>
          <w:lang w:val="hy-AM"/>
        </w:rPr>
        <w:t xml:space="preserve"> </w:t>
      </w:r>
      <w:r w:rsidR="00E57B16" w:rsidRPr="002528F7">
        <w:rPr>
          <w:rFonts w:ascii="Sylfaen" w:hAnsi="Sylfaen" w:cs="Sylfaen"/>
          <w:sz w:val="20"/>
          <w:lang w:val="hy-AM"/>
        </w:rPr>
        <w:t>ներկայացման</w:t>
      </w:r>
      <w:r w:rsidR="00186C1B" w:rsidRPr="002528F7">
        <w:rPr>
          <w:rFonts w:ascii="Arial AM" w:hAnsi="Arial AM" w:cs="Sylfaen"/>
          <w:sz w:val="20"/>
          <w:lang w:val="hy-AM"/>
        </w:rPr>
        <w:t xml:space="preserve"> </w:t>
      </w:r>
      <w:r w:rsidR="00186C1B" w:rsidRPr="002528F7">
        <w:rPr>
          <w:rFonts w:ascii="Sylfaen" w:hAnsi="Sylfaen" w:cs="Sylfaen"/>
          <w:sz w:val="20"/>
          <w:lang w:val="hy-AM"/>
        </w:rPr>
        <w:t>վերջնաժամկետը</w:t>
      </w:r>
      <w:r w:rsidR="00186C1B" w:rsidRPr="002528F7">
        <w:rPr>
          <w:rFonts w:ascii="Arial AM" w:hAnsi="Arial AM" w:cs="Sylfaen"/>
          <w:sz w:val="20"/>
          <w:lang w:val="hy-AM"/>
        </w:rPr>
        <w:t xml:space="preserve"> </w:t>
      </w:r>
      <w:r w:rsidR="00186C1B" w:rsidRPr="002528F7">
        <w:rPr>
          <w:rFonts w:ascii="Sylfaen" w:hAnsi="Sylfaen" w:cs="Sylfaen"/>
          <w:sz w:val="20"/>
          <w:lang w:val="hy-AM"/>
        </w:rPr>
        <w:t>լրանալու</w:t>
      </w:r>
      <w:r w:rsidR="00C813A9" w:rsidRPr="002528F7">
        <w:rPr>
          <w:rFonts w:ascii="Arial AM" w:hAnsi="Arial AM" w:cs="Sylfaen"/>
          <w:sz w:val="20"/>
          <w:lang w:val="af-ZA"/>
        </w:rPr>
        <w:t xml:space="preserve"> </w:t>
      </w:r>
      <w:r w:rsidR="00C813A9" w:rsidRPr="002528F7">
        <w:rPr>
          <w:rFonts w:ascii="Sylfaen" w:hAnsi="Sylfaen" w:cs="Sylfaen"/>
          <w:sz w:val="20"/>
        </w:rPr>
        <w:t>օրվանից</w:t>
      </w:r>
      <w:r w:rsidR="00C813A9" w:rsidRPr="002528F7">
        <w:rPr>
          <w:rFonts w:ascii="Arial AM" w:hAnsi="Arial AM" w:cs="Sylfaen"/>
          <w:sz w:val="20"/>
          <w:lang w:val="af-ZA"/>
        </w:rPr>
        <w:t xml:space="preserve"> </w:t>
      </w:r>
      <w:r w:rsidR="00C813A9" w:rsidRPr="002528F7">
        <w:rPr>
          <w:rFonts w:ascii="Sylfaen" w:hAnsi="Sylfaen" w:cs="Sylfaen"/>
          <w:sz w:val="20"/>
        </w:rPr>
        <w:t>հաշված</w:t>
      </w:r>
      <w:r w:rsidR="00C813A9" w:rsidRPr="002528F7">
        <w:rPr>
          <w:rFonts w:ascii="Arial AM" w:hAnsi="Arial AM" w:cs="Sylfaen"/>
          <w:sz w:val="20"/>
          <w:lang w:val="af-ZA"/>
        </w:rPr>
        <w:t xml:space="preserve"> </w:t>
      </w:r>
      <w:r w:rsidR="00A27FAF" w:rsidRPr="002528F7">
        <w:rPr>
          <w:rFonts w:ascii="Arial AM" w:hAnsi="Arial AM" w:cs="Sylfaen"/>
          <w:sz w:val="20"/>
          <w:lang w:val="af-ZA"/>
        </w:rPr>
        <w:t>90</w:t>
      </w:r>
      <w:r w:rsidR="00822942" w:rsidRPr="002528F7">
        <w:rPr>
          <w:rFonts w:ascii="Arial AM" w:hAnsi="Arial AM" w:cs="Sylfaen"/>
          <w:sz w:val="20"/>
          <w:lang w:val="hy-AM"/>
        </w:rPr>
        <w:t xml:space="preserve"> </w:t>
      </w:r>
      <w:r w:rsidR="00822942" w:rsidRPr="002528F7">
        <w:rPr>
          <w:rFonts w:ascii="Arial AM" w:hAnsi="Arial AM" w:cs="Sylfaen"/>
          <w:sz w:val="20"/>
          <w:lang w:val="af-ZA"/>
        </w:rPr>
        <w:t>(</w:t>
      </w:r>
      <w:r w:rsidR="00822942" w:rsidRPr="002528F7">
        <w:rPr>
          <w:rFonts w:ascii="Sylfaen" w:hAnsi="Sylfaen" w:cs="Sylfaen"/>
          <w:sz w:val="20"/>
          <w:lang w:val="hy-AM"/>
        </w:rPr>
        <w:t>իննսուն</w:t>
      </w:r>
      <w:r w:rsidR="00822942" w:rsidRPr="002528F7">
        <w:rPr>
          <w:rFonts w:ascii="Arial AM" w:hAnsi="Arial AM" w:cs="Sylfaen"/>
          <w:sz w:val="20"/>
          <w:lang w:val="af-ZA"/>
        </w:rPr>
        <w:t>)</w:t>
      </w:r>
      <w:r w:rsidR="00C813A9" w:rsidRPr="002528F7">
        <w:rPr>
          <w:rFonts w:ascii="Arial AM" w:hAnsi="Arial AM" w:cs="Sylfaen"/>
          <w:sz w:val="20"/>
          <w:lang w:val="af-ZA"/>
        </w:rPr>
        <w:t xml:space="preserve"> </w:t>
      </w:r>
      <w:r w:rsidR="001A4EF7" w:rsidRPr="002528F7">
        <w:rPr>
          <w:rFonts w:ascii="Sylfaen" w:hAnsi="Sylfaen" w:cs="Sylfaen"/>
          <w:sz w:val="20"/>
        </w:rPr>
        <w:t>աշխատանքային</w:t>
      </w:r>
      <w:r w:rsidR="001A4EF7" w:rsidRPr="002528F7">
        <w:rPr>
          <w:rFonts w:ascii="Arial AM" w:hAnsi="Arial AM" w:cs="Sylfaen"/>
          <w:sz w:val="20"/>
          <w:lang w:val="af-ZA"/>
        </w:rPr>
        <w:t xml:space="preserve"> </w:t>
      </w:r>
      <w:r w:rsidR="001A4EF7" w:rsidRPr="002528F7">
        <w:rPr>
          <w:rFonts w:ascii="Sylfaen" w:hAnsi="Sylfaen" w:cs="Sylfaen"/>
          <w:sz w:val="20"/>
        </w:rPr>
        <w:t>օր</w:t>
      </w:r>
      <w:r w:rsidR="0093460D" w:rsidRPr="002528F7">
        <w:rPr>
          <w:rFonts w:ascii="Arial AM" w:hAnsi="Arial AM"/>
          <w:sz w:val="20"/>
          <w:szCs w:val="20"/>
          <w:lang w:val="af-ZA"/>
        </w:rPr>
        <w:t>:</w:t>
      </w:r>
      <w:r w:rsidR="00263447" w:rsidRPr="002528F7">
        <w:rPr>
          <w:rStyle w:val="af6"/>
          <w:rFonts w:ascii="Arial AM" w:hAnsi="Arial AM"/>
          <w:sz w:val="20"/>
          <w:szCs w:val="20"/>
          <w:lang w:val="af-ZA"/>
        </w:rPr>
        <w:footnoteReference w:id="10"/>
      </w:r>
    </w:p>
    <w:p w14:paraId="05F75FEA" w14:textId="715E4FA3" w:rsidR="00C8399F" w:rsidRPr="002528F7" w:rsidRDefault="00C8399F" w:rsidP="00C839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7.5 </w:t>
      </w:r>
      <w:r w:rsidRPr="002528F7">
        <w:rPr>
          <w:rFonts w:ascii="Sylfaen" w:hAnsi="Sylfaen" w:cs="Sylfaen"/>
          <w:sz w:val="20"/>
          <w:lang w:val="af-ZA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ղեկավարը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հայտի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վճարման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բանկին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իսկ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կանխիկ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փողի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ձևով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դեպքում՝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186C1B" w:rsidRPr="002528F7">
        <w:rPr>
          <w:rFonts w:ascii="Sylfaen" w:hAnsi="Sylfaen" w:cs="Sylfaen"/>
          <w:sz w:val="20"/>
          <w:lang w:val="hy-AM"/>
        </w:rPr>
        <w:t>ՀՀ</w:t>
      </w:r>
      <w:r w:rsidR="00186C1B" w:rsidRPr="002528F7">
        <w:rPr>
          <w:rFonts w:ascii="Arial AM" w:hAnsi="Arial AM" w:cs="Sylfaen"/>
          <w:sz w:val="20"/>
          <w:lang w:val="hy-AM"/>
        </w:rPr>
        <w:t xml:space="preserve"> </w:t>
      </w:r>
      <w:r w:rsidR="00186C1B" w:rsidRPr="002528F7">
        <w:rPr>
          <w:rFonts w:ascii="Sylfaen" w:hAnsi="Sylfaen" w:cs="Sylfaen"/>
          <w:sz w:val="20"/>
          <w:lang w:val="hy-AM"/>
        </w:rPr>
        <w:t>ֆինանսների</w:t>
      </w:r>
      <w:r w:rsidR="00186C1B" w:rsidRPr="002528F7">
        <w:rPr>
          <w:rFonts w:ascii="Arial AM" w:hAnsi="Arial AM" w:cs="Sylfaen"/>
          <w:sz w:val="20"/>
          <w:lang w:val="hy-AM"/>
        </w:rPr>
        <w:t xml:space="preserve"> </w:t>
      </w:r>
      <w:r w:rsidR="00186C1B" w:rsidRPr="002528F7">
        <w:rPr>
          <w:rFonts w:ascii="Sylfaen" w:hAnsi="Sylfaen" w:cs="Sylfaen"/>
          <w:sz w:val="20"/>
          <w:lang w:val="hy-AM"/>
        </w:rPr>
        <w:t>նախարարություն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ներկայացնում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="001F25A9" w:rsidRPr="002528F7">
        <w:rPr>
          <w:rFonts w:ascii="Arial AM" w:hAnsi="Arial AM" w:cs="Sylfaen"/>
          <w:sz w:val="20"/>
          <w:lang w:val="hy-AM"/>
        </w:rPr>
        <w:t xml:space="preserve"> </w:t>
      </w:r>
      <w:r w:rsidR="001F25A9" w:rsidRPr="002528F7">
        <w:rPr>
          <w:rFonts w:ascii="Sylfaen" w:hAnsi="Sylfaen" w:cs="Sylfaen"/>
          <w:sz w:val="20"/>
          <w:lang w:val="hy-AM"/>
        </w:rPr>
        <w:t>գրավոր</w:t>
      </w:r>
      <w:r w:rsidR="00EA0311" w:rsidRPr="002528F7">
        <w:rPr>
          <w:rFonts w:ascii="Sylfaen" w:hAnsi="Sylfaen" w:cs="Sylfaen"/>
          <w:sz w:val="20"/>
          <w:lang w:val="hy-AM"/>
        </w:rPr>
        <w:t>՝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հայտի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վճարման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հիմքը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առաջանալու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186C1B" w:rsidRPr="002528F7">
        <w:rPr>
          <w:rFonts w:ascii="Sylfaen" w:hAnsi="Sylfaen" w:cs="Sylfaen"/>
          <w:sz w:val="20"/>
          <w:lang w:val="hy-AM"/>
        </w:rPr>
        <w:t>հինգ</w:t>
      </w:r>
      <w:r w:rsidR="00186C1B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աշխատանքային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ընթացքում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  <w:r w:rsidRPr="002528F7">
        <w:rPr>
          <w:rFonts w:ascii="Sylfaen" w:hAnsi="Sylfaen" w:cs="Sylfaen"/>
          <w:sz w:val="20"/>
          <w:lang w:val="af-ZA"/>
        </w:rPr>
        <w:t>Եթե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վճարման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բանկի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կամ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ՀՀ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ֆինանսների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նախարարության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կողմից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մերժվում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դրան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փաստաթղթերը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ոչ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ամբողջական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լինելու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հիմքով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ապա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նոր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ղեկավարը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գրավոր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մերժումը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ստանալուն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երկու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աշխատանքային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ընթացքում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</w:p>
    <w:p w14:paraId="7E273905" w14:textId="77777777" w:rsidR="006F3F15" w:rsidRPr="002528F7" w:rsidRDefault="006F3F15" w:rsidP="006F3F15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7</w:t>
      </w:r>
      <w:r w:rsidRPr="002528F7">
        <w:rPr>
          <w:rFonts w:ascii="MS Gothic" w:eastAsia="MS Gothic" w:hAnsi="MS Gothic" w:cs="MS Gothic" w:hint="eastAsia"/>
          <w:sz w:val="20"/>
          <w:lang w:val="af-ZA"/>
        </w:rPr>
        <w:t>․</w:t>
      </w:r>
      <w:r w:rsidR="00C8399F" w:rsidRPr="002528F7">
        <w:rPr>
          <w:rFonts w:ascii="Arial AM" w:hAnsi="Arial AM" w:cs="Sylfaen"/>
          <w:sz w:val="20"/>
          <w:lang w:val="hy-AM"/>
        </w:rPr>
        <w:t xml:space="preserve">6 </w:t>
      </w:r>
      <w:r w:rsidRPr="002528F7">
        <w:rPr>
          <w:rFonts w:ascii="Sylfaen" w:hAnsi="Sylfaen" w:cs="Sylfaen"/>
          <w:sz w:val="20"/>
          <w:lang w:val="hy-AM"/>
        </w:rPr>
        <w:t>Մասնակցի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ենթակա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մերժման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բացակայում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հրավերի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պահանջներին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անհամապատասխան</w:t>
      </w:r>
      <w:r w:rsidRPr="002528F7">
        <w:rPr>
          <w:rFonts w:ascii="Arial AM" w:hAnsi="Arial AM" w:cs="Sylfaen"/>
          <w:sz w:val="20"/>
          <w:lang w:val="af-ZA"/>
        </w:rPr>
        <w:t>:</w:t>
      </w:r>
    </w:p>
    <w:p w14:paraId="41C36AAE" w14:textId="77777777" w:rsidR="006F3F15" w:rsidRPr="002528F7" w:rsidRDefault="006F3F15" w:rsidP="00EF3662">
      <w:pPr>
        <w:ind w:firstLine="567"/>
        <w:jc w:val="both"/>
        <w:rPr>
          <w:rFonts w:ascii="Arial AM" w:hAnsi="Arial AM" w:cs="Sylfaen"/>
          <w:sz w:val="20"/>
          <w:szCs w:val="20"/>
          <w:lang w:val="af-ZA"/>
        </w:rPr>
      </w:pPr>
    </w:p>
    <w:p w14:paraId="28AC9A9C" w14:textId="77777777" w:rsidR="00807178" w:rsidRPr="002528F7" w:rsidRDefault="00FD2748" w:rsidP="00EF3662">
      <w:pPr>
        <w:ind w:firstLine="567"/>
        <w:jc w:val="center"/>
        <w:rPr>
          <w:rFonts w:ascii="Arial AM" w:hAnsi="Arial AM"/>
          <w:b/>
          <w:sz w:val="20"/>
          <w:lang w:val="hy-AM"/>
        </w:rPr>
      </w:pPr>
      <w:r w:rsidRPr="002528F7">
        <w:rPr>
          <w:rFonts w:ascii="Arial AM" w:hAnsi="Arial AM"/>
          <w:b/>
          <w:sz w:val="20"/>
          <w:lang w:val="af-ZA"/>
        </w:rPr>
        <w:t>8</w:t>
      </w:r>
      <w:r w:rsidR="008D5016" w:rsidRPr="002528F7">
        <w:rPr>
          <w:rFonts w:ascii="Arial AM" w:hAnsi="Arial AM"/>
          <w:b/>
          <w:sz w:val="20"/>
          <w:lang w:val="af-ZA"/>
        </w:rPr>
        <w:t xml:space="preserve">.  </w:t>
      </w:r>
      <w:r w:rsidR="008D5016" w:rsidRPr="002528F7">
        <w:rPr>
          <w:rFonts w:ascii="Sylfaen" w:hAnsi="Sylfaen" w:cs="Sylfaen"/>
          <w:b/>
          <w:sz w:val="20"/>
          <w:lang w:val="af-ZA"/>
        </w:rPr>
        <w:t>ՀԱՅՏԵՐԻ</w:t>
      </w:r>
      <w:r w:rsidR="008D5016" w:rsidRPr="002528F7">
        <w:rPr>
          <w:rFonts w:ascii="Arial AM" w:hAnsi="Arial AM"/>
          <w:b/>
          <w:sz w:val="20"/>
          <w:lang w:val="af-ZA"/>
        </w:rPr>
        <w:t xml:space="preserve"> </w:t>
      </w:r>
      <w:r w:rsidR="008D5016" w:rsidRPr="002528F7">
        <w:rPr>
          <w:rFonts w:ascii="Sylfaen" w:hAnsi="Sylfaen" w:cs="Sylfaen"/>
          <w:b/>
          <w:sz w:val="20"/>
          <w:lang w:val="af-ZA"/>
        </w:rPr>
        <w:t>ԲԱՑՈՒՄԸ</w:t>
      </w:r>
      <w:r w:rsidR="00807178" w:rsidRPr="002528F7">
        <w:rPr>
          <w:rFonts w:ascii="Arial AM" w:hAnsi="Arial AM"/>
          <w:b/>
          <w:sz w:val="20"/>
          <w:lang w:val="hy-AM"/>
        </w:rPr>
        <w:t xml:space="preserve">, </w:t>
      </w:r>
      <w:r w:rsidR="00807178" w:rsidRPr="002528F7">
        <w:rPr>
          <w:rFonts w:ascii="Sylfaen" w:hAnsi="Sylfaen" w:cs="Sylfaen"/>
          <w:b/>
          <w:sz w:val="20"/>
          <w:lang w:val="af-ZA"/>
        </w:rPr>
        <w:t>ԳՆԱՀԱՏՈՒՄԸ</w:t>
      </w:r>
      <w:r w:rsidR="00807178" w:rsidRPr="002528F7">
        <w:rPr>
          <w:rFonts w:ascii="Arial AM" w:hAnsi="Arial AM"/>
          <w:b/>
          <w:sz w:val="20"/>
          <w:lang w:val="af-ZA"/>
        </w:rPr>
        <w:t xml:space="preserve">  </w:t>
      </w:r>
      <w:r w:rsidR="00807178" w:rsidRPr="002528F7">
        <w:rPr>
          <w:rFonts w:ascii="Sylfaen" w:hAnsi="Sylfaen" w:cs="Sylfaen"/>
          <w:b/>
          <w:sz w:val="20"/>
          <w:lang w:val="af-ZA"/>
        </w:rPr>
        <w:t>ԵՎ</w:t>
      </w:r>
      <w:r w:rsidR="00807178" w:rsidRPr="002528F7">
        <w:rPr>
          <w:rFonts w:ascii="Arial AM" w:hAnsi="Arial AM"/>
          <w:b/>
          <w:sz w:val="20"/>
          <w:lang w:val="af-ZA"/>
        </w:rPr>
        <w:t xml:space="preserve">  </w:t>
      </w:r>
    </w:p>
    <w:p w14:paraId="00B41D88" w14:textId="77777777" w:rsidR="00096865" w:rsidRPr="002528F7" w:rsidRDefault="00807178" w:rsidP="00EF3662">
      <w:pPr>
        <w:ind w:firstLine="567"/>
        <w:jc w:val="center"/>
        <w:rPr>
          <w:rFonts w:ascii="Arial AM" w:hAnsi="Arial AM"/>
          <w:b/>
          <w:sz w:val="20"/>
          <w:lang w:val="af-ZA"/>
        </w:rPr>
      </w:pPr>
      <w:r w:rsidRPr="002528F7">
        <w:rPr>
          <w:rFonts w:ascii="Sylfaen" w:hAnsi="Sylfaen" w:cs="Sylfaen"/>
          <w:b/>
          <w:sz w:val="20"/>
          <w:lang w:val="af-ZA"/>
        </w:rPr>
        <w:t>ԱՐԴՅՈՒՆՔՆԵՐԻ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ԱՄՓՈՓՈՒՄԸ</w:t>
      </w:r>
      <w:r w:rsidR="008D5016" w:rsidRPr="002528F7">
        <w:rPr>
          <w:rFonts w:ascii="Arial AM" w:hAnsi="Arial AM"/>
          <w:b/>
          <w:sz w:val="20"/>
          <w:lang w:val="af-ZA"/>
        </w:rPr>
        <w:t xml:space="preserve"> </w:t>
      </w:r>
    </w:p>
    <w:p w14:paraId="18DD8921" w14:textId="77777777" w:rsidR="00096865" w:rsidRPr="002528F7" w:rsidRDefault="00096865" w:rsidP="00EF3662">
      <w:pPr>
        <w:ind w:firstLine="567"/>
        <w:jc w:val="both"/>
        <w:rPr>
          <w:rFonts w:ascii="Arial AM" w:hAnsi="Arial AM"/>
          <w:b/>
          <w:sz w:val="20"/>
          <w:lang w:val="af-ZA"/>
        </w:rPr>
      </w:pPr>
    </w:p>
    <w:p w14:paraId="05E27C9A" w14:textId="4549F7F7" w:rsidR="003F79B4" w:rsidRPr="002528F7" w:rsidRDefault="00FD2748" w:rsidP="003F79B4">
      <w:pPr>
        <w:pStyle w:val="23"/>
        <w:spacing w:line="240" w:lineRule="auto"/>
        <w:ind w:firstLine="567"/>
        <w:rPr>
          <w:rFonts w:ascii="Arial AM" w:hAnsi="Arial AM" w:cs="Tahoma"/>
        </w:rPr>
      </w:pPr>
      <w:r w:rsidRPr="002528F7">
        <w:rPr>
          <w:rFonts w:ascii="Arial AM" w:hAnsi="Arial AM"/>
        </w:rPr>
        <w:t>8</w:t>
      </w:r>
      <w:r w:rsidR="00096865" w:rsidRPr="002528F7">
        <w:rPr>
          <w:rFonts w:ascii="Arial AM" w:hAnsi="Arial AM"/>
        </w:rPr>
        <w:t xml:space="preserve">.1 </w:t>
      </w:r>
      <w:r w:rsidR="003F79B4" w:rsidRPr="002528F7">
        <w:rPr>
          <w:rFonts w:ascii="Sylfaen" w:hAnsi="Sylfaen" w:cs="Sylfaen"/>
          <w:lang w:val="ru-RU"/>
        </w:rPr>
        <w:t>Հայտերի</w:t>
      </w:r>
      <w:r w:rsidR="003F79B4" w:rsidRPr="002528F7">
        <w:rPr>
          <w:rFonts w:ascii="Arial AM" w:hAnsi="Arial AM" w:cs="Sylfaen"/>
        </w:rPr>
        <w:t xml:space="preserve"> </w:t>
      </w:r>
      <w:r w:rsidR="003F79B4" w:rsidRPr="002528F7">
        <w:rPr>
          <w:rFonts w:ascii="Sylfaen" w:hAnsi="Sylfaen" w:cs="Sylfaen"/>
          <w:lang w:val="ru-RU"/>
        </w:rPr>
        <w:t>բացումը</w:t>
      </w:r>
      <w:r w:rsidR="003F79B4" w:rsidRPr="002528F7">
        <w:rPr>
          <w:rFonts w:ascii="Arial AM" w:hAnsi="Arial AM" w:cs="Sylfaen"/>
        </w:rPr>
        <w:t xml:space="preserve"> </w:t>
      </w:r>
      <w:r w:rsidR="003F79B4" w:rsidRPr="002528F7">
        <w:rPr>
          <w:rFonts w:ascii="Sylfaen" w:hAnsi="Sylfaen" w:cs="Sylfaen"/>
          <w:lang w:val="ru-RU"/>
        </w:rPr>
        <w:t>կկատարվի</w:t>
      </w:r>
      <w:r w:rsidR="003F79B4" w:rsidRPr="002528F7">
        <w:rPr>
          <w:rFonts w:ascii="Arial AM" w:hAnsi="Arial AM" w:cs="Sylfaen"/>
        </w:rPr>
        <w:t xml:space="preserve"> </w:t>
      </w:r>
      <w:r w:rsidR="003F79B4" w:rsidRPr="002528F7">
        <w:rPr>
          <w:rFonts w:ascii="Sylfaen" w:hAnsi="Sylfaen" w:cs="Sylfaen"/>
        </w:rPr>
        <w:t>հանձնաժողովի</w:t>
      </w:r>
      <w:r w:rsidR="003F79B4" w:rsidRPr="002528F7">
        <w:rPr>
          <w:rFonts w:ascii="Arial AM" w:hAnsi="Arial AM" w:cs="Sylfaen"/>
        </w:rPr>
        <w:t xml:space="preserve"> </w:t>
      </w:r>
      <w:r w:rsidR="003F79B4" w:rsidRPr="002528F7">
        <w:rPr>
          <w:rFonts w:ascii="Sylfaen" w:hAnsi="Sylfaen" w:cs="Sylfaen"/>
        </w:rPr>
        <w:t>հայտերի</w:t>
      </w:r>
      <w:r w:rsidR="003F79B4" w:rsidRPr="002528F7">
        <w:rPr>
          <w:rFonts w:ascii="Arial AM" w:hAnsi="Arial AM" w:cs="Sylfaen"/>
        </w:rPr>
        <w:t xml:space="preserve"> </w:t>
      </w:r>
      <w:r w:rsidR="003F79B4" w:rsidRPr="002528F7">
        <w:rPr>
          <w:rFonts w:ascii="Sylfaen" w:hAnsi="Sylfaen" w:cs="Sylfaen"/>
        </w:rPr>
        <w:t>բացման</w:t>
      </w:r>
      <w:r w:rsidR="003F79B4" w:rsidRPr="002528F7">
        <w:rPr>
          <w:rFonts w:ascii="Arial AM" w:hAnsi="Arial AM" w:cs="Sylfaen"/>
        </w:rPr>
        <w:t xml:space="preserve"> </w:t>
      </w:r>
      <w:r w:rsidR="003F79B4" w:rsidRPr="002528F7">
        <w:rPr>
          <w:rFonts w:ascii="Sylfaen" w:hAnsi="Sylfaen" w:cs="Sylfaen"/>
        </w:rPr>
        <w:t>նիստում</w:t>
      </w:r>
      <w:r w:rsidR="003F79B4" w:rsidRPr="002528F7" w:rsidDel="00D63E9A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Arial AM" w:hAnsi="Arial AM" w:cs="Sylfaen"/>
          <w:szCs w:val="24"/>
        </w:rPr>
        <w:t xml:space="preserve">`  </w:t>
      </w:r>
      <w:r w:rsidR="003F79B4" w:rsidRPr="002528F7">
        <w:rPr>
          <w:rFonts w:ascii="Sylfaen" w:hAnsi="Sylfaen" w:cs="Sylfaen"/>
          <w:szCs w:val="24"/>
          <w:lang w:val="ru-RU"/>
        </w:rPr>
        <w:t>սույն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ru-RU"/>
        </w:rPr>
        <w:t>ընթացակարգի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ru-RU"/>
        </w:rPr>
        <w:t>հայտարարությունը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ru-RU"/>
        </w:rPr>
        <w:t>և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ru-RU"/>
        </w:rPr>
        <w:t>հրավերը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</w:rPr>
        <w:t>տեղեկագրում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en-US"/>
        </w:rPr>
        <w:t>հ</w:t>
      </w:r>
      <w:r w:rsidR="003F79B4" w:rsidRPr="002528F7">
        <w:rPr>
          <w:rFonts w:ascii="Sylfaen" w:hAnsi="Sylfaen" w:cs="Sylfaen"/>
          <w:szCs w:val="24"/>
          <w:lang w:val="ru-RU"/>
        </w:rPr>
        <w:t>րապարակվելու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en-US"/>
        </w:rPr>
        <w:t>օրվանից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ru-RU"/>
        </w:rPr>
        <w:t>հաշված</w:t>
      </w:r>
      <w:r w:rsidR="003F79B4" w:rsidRPr="002528F7">
        <w:rPr>
          <w:rFonts w:ascii="Arial AM" w:hAnsi="Arial AM" w:cs="Sylfaen"/>
          <w:szCs w:val="24"/>
        </w:rPr>
        <w:t xml:space="preserve"> «</w:t>
      </w:r>
      <w:r w:rsidR="0067525E">
        <w:rPr>
          <w:rFonts w:ascii="Arial AM" w:hAnsi="Arial AM" w:cs="Sylfaen"/>
          <w:szCs w:val="24"/>
        </w:rPr>
        <w:t>40</w:t>
      </w:r>
      <w:r w:rsidR="003F79B4" w:rsidRPr="002528F7">
        <w:rPr>
          <w:rFonts w:ascii="Arial AM" w:hAnsi="Arial AM" w:cs="Sylfaen"/>
          <w:szCs w:val="24"/>
        </w:rPr>
        <w:t>--</w:t>
      </w:r>
      <w:r w:rsidR="003F79B4" w:rsidRPr="002528F7">
        <w:rPr>
          <w:rFonts w:ascii="Sylfaen" w:hAnsi="Sylfaen" w:cs="Sylfaen"/>
          <w:szCs w:val="24"/>
          <w:lang w:val="ru-RU"/>
        </w:rPr>
        <w:t>րդ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ru-RU"/>
        </w:rPr>
        <w:t>օրվա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ru-RU"/>
        </w:rPr>
        <w:t>ժամը</w:t>
      </w:r>
      <w:r w:rsidR="003F79B4" w:rsidRPr="002528F7">
        <w:rPr>
          <w:rFonts w:ascii="Arial AM" w:hAnsi="Arial AM" w:cs="Sylfaen"/>
          <w:szCs w:val="24"/>
        </w:rPr>
        <w:t>«</w:t>
      </w:r>
      <w:r w:rsidR="009C5F34">
        <w:rPr>
          <w:rFonts w:asciiTheme="minorHAnsi" w:hAnsiTheme="minorHAnsi" w:cs="Sylfaen"/>
          <w:szCs w:val="24"/>
          <w:lang w:val="hy-AM"/>
        </w:rPr>
        <w:t xml:space="preserve"> </w:t>
      </w:r>
      <w:r w:rsidR="0067525E" w:rsidRPr="0067525E">
        <w:rPr>
          <w:rFonts w:ascii="Sylfaen" w:hAnsi="Sylfaen" w:cs="Sylfaen"/>
        </w:rPr>
        <w:t>11:00</w:t>
      </w:r>
    </w:p>
    <w:p w14:paraId="5CD2D51B" w14:textId="77777777" w:rsidR="003F79B4" w:rsidRPr="002528F7" w:rsidRDefault="003F79B4" w:rsidP="003F79B4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  <w:lang w:val="ru-RU"/>
        </w:rPr>
        <w:t>Հայտերի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բացման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993AFB" w:rsidRPr="002528F7">
        <w:rPr>
          <w:rFonts w:ascii="Sylfaen" w:hAnsi="Sylfaen" w:cs="Sylfaen"/>
          <w:sz w:val="20"/>
          <w:lang w:val="af-ZA"/>
        </w:rPr>
        <w:t>և</w:t>
      </w:r>
      <w:r w:rsidR="00993AFB" w:rsidRPr="002528F7">
        <w:rPr>
          <w:rFonts w:ascii="Arial AM" w:hAnsi="Arial AM" w:cs="Sylfaen"/>
          <w:sz w:val="20"/>
          <w:lang w:val="af-ZA"/>
        </w:rPr>
        <w:t xml:space="preserve"> </w:t>
      </w:r>
      <w:r w:rsidR="00993AFB" w:rsidRPr="002528F7">
        <w:rPr>
          <w:rFonts w:ascii="Sylfaen" w:hAnsi="Sylfaen" w:cs="Sylfaen"/>
          <w:sz w:val="20"/>
          <w:lang w:val="af-ZA"/>
        </w:rPr>
        <w:t>գնահատման</w:t>
      </w:r>
      <w:r w:rsidR="00993AFB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նիստում</w:t>
      </w:r>
      <w:r w:rsidRPr="002528F7">
        <w:rPr>
          <w:rFonts w:ascii="Sylfaen" w:hAnsi="Sylfaen" w:cs="Sylfaen"/>
          <w:sz w:val="20"/>
        </w:rPr>
        <w:t>՝</w:t>
      </w:r>
    </w:p>
    <w:p w14:paraId="1F465500" w14:textId="77777777" w:rsidR="003F79B4" w:rsidRPr="002528F7" w:rsidRDefault="003F79B4" w:rsidP="003F79B4">
      <w:pPr>
        <w:ind w:firstLine="567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af-ZA"/>
        </w:rPr>
        <w:t xml:space="preserve">1) </w:t>
      </w:r>
      <w:r w:rsidRPr="002528F7">
        <w:rPr>
          <w:rFonts w:ascii="Sylfaen" w:hAnsi="Sylfaen" w:cs="Sylfaen"/>
          <w:sz w:val="20"/>
        </w:rPr>
        <w:t>հանձնաժողովի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նախագահը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նիստը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նախագահողը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նիստը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հայտարարում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հրապա</w:t>
      </w:r>
      <w:r w:rsidRPr="002528F7">
        <w:rPr>
          <w:rFonts w:ascii="Arial AM" w:hAnsi="Arial AM" w:cs="Sylfaen"/>
          <w:sz w:val="20"/>
          <w:lang w:val="hy-AM"/>
        </w:rPr>
        <w:softHyphen/>
      </w:r>
      <w:r w:rsidRPr="002528F7">
        <w:rPr>
          <w:rFonts w:ascii="Sylfaen" w:hAnsi="Sylfaen" w:cs="Sylfaen"/>
          <w:sz w:val="20"/>
          <w:lang w:val="hy-AM"/>
        </w:rPr>
        <w:t>րակում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af-ZA"/>
        </w:rPr>
        <w:t>`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շրջանակում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գնվելիք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աշխատանքների</w:t>
      </w:r>
      <w:r w:rsidR="006F3F15" w:rsidRPr="002528F7">
        <w:rPr>
          <w:rFonts w:ascii="Arial AM" w:hAnsi="Arial AM" w:cs="Sylfaen"/>
          <w:sz w:val="20"/>
          <w:lang w:val="hy-AM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գնման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գինը՝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թվով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lastRenderedPageBreak/>
        <w:t>արտահայտված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ինչպես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նաև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հայտեր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ներկայացրած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մասնակիցների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առաջարկները՝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թվով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արտահայտված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հիմք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ընդունելով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տառերով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գրվածը</w:t>
      </w:r>
      <w:r w:rsidRPr="002528F7">
        <w:rPr>
          <w:rFonts w:ascii="Arial AM" w:hAnsi="Arial AM" w:cs="Sylfaen"/>
          <w:sz w:val="20"/>
          <w:lang w:val="af-ZA"/>
        </w:rPr>
        <w:t>.</w:t>
      </w:r>
    </w:p>
    <w:p w14:paraId="6837973F" w14:textId="77777777" w:rsidR="003F79B4" w:rsidRPr="002528F7" w:rsidRDefault="003F79B4" w:rsidP="003F79B4">
      <w:pPr>
        <w:ind w:firstLine="567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կետի</w:t>
      </w:r>
      <w:r w:rsidRPr="002528F7">
        <w:rPr>
          <w:rFonts w:ascii="Arial AM" w:hAnsi="Arial AM"/>
          <w:sz w:val="20"/>
          <w:szCs w:val="20"/>
          <w:lang w:val="hy-AM"/>
        </w:rPr>
        <w:t xml:space="preserve"> 1-</w:t>
      </w:r>
      <w:r w:rsidRPr="002528F7">
        <w:rPr>
          <w:rFonts w:ascii="Sylfaen" w:hAnsi="Sylfaen" w:cs="Sylfaen"/>
          <w:sz w:val="20"/>
          <w:szCs w:val="20"/>
          <w:lang w:val="hy-AM"/>
        </w:rPr>
        <w:t>ին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ենթակետում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նշված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նախագահին</w:t>
      </w:r>
      <w:r w:rsidRPr="002528F7">
        <w:rPr>
          <w:rFonts w:ascii="Arial AM" w:hAnsi="Arial AM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նիստը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նախագահողին</w:t>
      </w:r>
      <w:r w:rsidRPr="002528F7">
        <w:rPr>
          <w:rFonts w:ascii="Arial AM" w:hAnsi="Arial AM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փոխանցվելուց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հետո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հանձնաժողովը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գնահատում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/>
          <w:sz w:val="20"/>
          <w:szCs w:val="20"/>
          <w:lang w:val="hy-AM"/>
        </w:rPr>
        <w:t>`</w:t>
      </w:r>
    </w:p>
    <w:p w14:paraId="37B23935" w14:textId="77777777" w:rsidR="003F79B4" w:rsidRPr="002528F7" w:rsidRDefault="003F79B4" w:rsidP="003F79B4">
      <w:pPr>
        <w:ind w:firstLine="375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ա</w:t>
      </w:r>
      <w:r w:rsidRPr="002528F7">
        <w:rPr>
          <w:rFonts w:ascii="Arial AM" w:hAnsi="Arial AM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szCs w:val="20"/>
          <w:lang w:val="hy-AM"/>
        </w:rPr>
        <w:t>հայտեր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պարունակող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ծրարները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կազմելու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համապատասխանությունը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կարգին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բացում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համապատասխանող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գնահատված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հայտերը</w:t>
      </w:r>
      <w:r w:rsidRPr="002528F7">
        <w:rPr>
          <w:rFonts w:ascii="Arial AM" w:hAnsi="Arial AM"/>
          <w:sz w:val="20"/>
          <w:szCs w:val="20"/>
          <w:lang w:val="hy-AM"/>
        </w:rPr>
        <w:t>,</w:t>
      </w:r>
    </w:p>
    <w:p w14:paraId="4B49809E" w14:textId="77777777" w:rsidR="003F79B4" w:rsidRPr="002528F7" w:rsidRDefault="003F79B4" w:rsidP="003F79B4">
      <w:pPr>
        <w:ind w:firstLine="375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բ</w:t>
      </w:r>
      <w:r w:rsidRPr="002528F7">
        <w:rPr>
          <w:rFonts w:ascii="Arial AM" w:hAnsi="Arial AM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szCs w:val="20"/>
          <w:lang w:val="hy-AM"/>
        </w:rPr>
        <w:t>բացված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ծրարում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պահանջվող</w:t>
      </w:r>
      <w:r w:rsidRPr="002528F7">
        <w:rPr>
          <w:rFonts w:ascii="Arial AM" w:hAnsi="Arial AM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առկայությունը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դրանց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կազմման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համապատասխանությունը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հրավերով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վավերապայմաններին</w:t>
      </w:r>
      <w:r w:rsidRPr="002528F7">
        <w:rPr>
          <w:rFonts w:ascii="Arial AM" w:hAnsi="Arial AM"/>
          <w:sz w:val="20"/>
          <w:szCs w:val="20"/>
          <w:lang w:val="hy-AM"/>
        </w:rPr>
        <w:t>.</w:t>
      </w:r>
    </w:p>
    <w:p w14:paraId="5DD8097C" w14:textId="77777777" w:rsidR="003F79B4" w:rsidRPr="002528F7" w:rsidRDefault="003F79B4" w:rsidP="003F79B4">
      <w:pPr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3) </w:t>
      </w:r>
      <w:r w:rsidRPr="002528F7">
        <w:rPr>
          <w:rFonts w:ascii="Sylfaen" w:hAnsi="Sylfaen" w:cs="Sylfaen"/>
          <w:sz w:val="20"/>
          <w:szCs w:val="20"/>
          <w:lang w:val="hy-AM"/>
        </w:rPr>
        <w:t>հանձնաժողովի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նախագահը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հայտեր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ներկայացրած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մասնակիցների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գնային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առաջարկները՝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մեկ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թվով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արտահայտված</w:t>
      </w:r>
      <w:r w:rsidRPr="002528F7">
        <w:rPr>
          <w:rFonts w:ascii="Arial AM" w:hAnsi="Arial AM" w:cs="Sylfaen"/>
          <w:sz w:val="20"/>
          <w:szCs w:val="20"/>
          <w:lang w:val="hy-AM"/>
        </w:rPr>
        <w:t>,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հիմք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ընդունելով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տառերով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գրվածը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</w:p>
    <w:p w14:paraId="43F0BCF4" w14:textId="77777777" w:rsidR="009A796C" w:rsidRPr="002528F7" w:rsidRDefault="00FD2748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8</w:t>
      </w:r>
      <w:r w:rsidR="00152564" w:rsidRPr="002528F7">
        <w:rPr>
          <w:rFonts w:ascii="Arial AM" w:hAnsi="Arial AM" w:cs="Sylfaen"/>
          <w:sz w:val="20"/>
          <w:lang w:val="af-ZA"/>
        </w:rPr>
        <w:t>.</w:t>
      </w:r>
      <w:r w:rsidR="00C029B6" w:rsidRPr="002528F7">
        <w:rPr>
          <w:rFonts w:ascii="Arial AM" w:hAnsi="Arial AM" w:cs="Sylfaen"/>
          <w:sz w:val="20"/>
          <w:lang w:val="af-ZA"/>
        </w:rPr>
        <w:t>2</w:t>
      </w:r>
      <w:r w:rsidR="00152564" w:rsidRPr="002528F7">
        <w:rPr>
          <w:rFonts w:ascii="Arial AM" w:hAnsi="Arial AM" w:cs="Sylfaen"/>
          <w:sz w:val="20"/>
          <w:lang w:val="af-ZA"/>
        </w:rPr>
        <w:t xml:space="preserve"> </w:t>
      </w:r>
      <w:r w:rsidR="00F61898" w:rsidRPr="002528F7">
        <w:rPr>
          <w:rFonts w:ascii="Sylfaen" w:hAnsi="Sylfaen" w:cs="Sylfaen"/>
          <w:sz w:val="20"/>
          <w:lang w:val="hy-AM"/>
        </w:rPr>
        <w:t>Հայտերը</w:t>
      </w:r>
      <w:r w:rsidR="00F61898" w:rsidRPr="002528F7">
        <w:rPr>
          <w:rFonts w:ascii="Arial AM" w:hAnsi="Arial AM" w:cs="Sylfaen"/>
          <w:sz w:val="20"/>
          <w:lang w:val="af-ZA"/>
        </w:rPr>
        <w:t xml:space="preserve"> </w:t>
      </w:r>
      <w:r w:rsidR="00F61898" w:rsidRPr="002528F7">
        <w:rPr>
          <w:rFonts w:ascii="Sylfaen" w:hAnsi="Sylfaen" w:cs="Sylfaen"/>
          <w:sz w:val="20"/>
          <w:lang w:val="hy-AM"/>
        </w:rPr>
        <w:t>գնահատվում</w:t>
      </w:r>
      <w:r w:rsidR="00F61898" w:rsidRPr="002528F7">
        <w:rPr>
          <w:rFonts w:ascii="Arial AM" w:hAnsi="Arial AM" w:cs="Sylfaen"/>
          <w:sz w:val="20"/>
          <w:lang w:val="af-ZA"/>
        </w:rPr>
        <w:t xml:space="preserve"> </w:t>
      </w:r>
      <w:r w:rsidR="00F61898" w:rsidRPr="002528F7">
        <w:rPr>
          <w:rFonts w:ascii="Sylfaen" w:hAnsi="Sylfaen" w:cs="Sylfaen"/>
          <w:sz w:val="20"/>
          <w:lang w:val="hy-AM"/>
        </w:rPr>
        <w:t>են</w:t>
      </w:r>
      <w:r w:rsidR="00F61898" w:rsidRPr="002528F7">
        <w:rPr>
          <w:rFonts w:ascii="Arial AM" w:hAnsi="Arial AM" w:cs="Sylfaen"/>
          <w:sz w:val="20"/>
          <w:lang w:val="af-ZA"/>
        </w:rPr>
        <w:t xml:space="preserve"> </w:t>
      </w:r>
      <w:r w:rsidR="00F61898" w:rsidRPr="002528F7">
        <w:rPr>
          <w:rFonts w:ascii="Sylfaen" w:hAnsi="Sylfaen" w:cs="Sylfaen"/>
          <w:sz w:val="20"/>
          <w:lang w:val="hy-AM"/>
        </w:rPr>
        <w:t>սույն</w:t>
      </w:r>
      <w:r w:rsidR="00F61898" w:rsidRPr="002528F7">
        <w:rPr>
          <w:rFonts w:ascii="Arial AM" w:hAnsi="Arial AM" w:cs="Sylfaen"/>
          <w:sz w:val="20"/>
          <w:lang w:val="af-ZA"/>
        </w:rPr>
        <w:t xml:space="preserve"> </w:t>
      </w:r>
      <w:r w:rsidR="00F61898" w:rsidRPr="002528F7">
        <w:rPr>
          <w:rFonts w:ascii="Sylfaen" w:hAnsi="Sylfaen" w:cs="Sylfaen"/>
          <w:sz w:val="20"/>
          <w:lang w:val="hy-AM"/>
        </w:rPr>
        <w:t>հրավերով</w:t>
      </w:r>
      <w:r w:rsidR="00F61898" w:rsidRPr="002528F7">
        <w:rPr>
          <w:rFonts w:ascii="Arial AM" w:hAnsi="Arial AM" w:cs="Sylfaen"/>
          <w:sz w:val="20"/>
          <w:lang w:val="af-ZA"/>
        </w:rPr>
        <w:t xml:space="preserve"> </w:t>
      </w:r>
      <w:r w:rsidR="00F61898" w:rsidRPr="002528F7">
        <w:rPr>
          <w:rFonts w:ascii="Sylfaen" w:hAnsi="Sylfaen" w:cs="Sylfaen"/>
          <w:sz w:val="20"/>
          <w:lang w:val="hy-AM"/>
        </w:rPr>
        <w:t>սահմանված</w:t>
      </w:r>
      <w:r w:rsidR="00F61898" w:rsidRPr="002528F7">
        <w:rPr>
          <w:rFonts w:ascii="Arial AM" w:hAnsi="Arial AM" w:cs="Sylfaen"/>
          <w:sz w:val="20"/>
          <w:lang w:val="af-ZA"/>
        </w:rPr>
        <w:t xml:space="preserve"> </w:t>
      </w:r>
      <w:r w:rsidR="00F61898" w:rsidRPr="002528F7">
        <w:rPr>
          <w:rFonts w:ascii="Sylfaen" w:hAnsi="Sylfaen" w:cs="Sylfaen"/>
          <w:sz w:val="20"/>
          <w:lang w:val="hy-AM"/>
        </w:rPr>
        <w:t>կարգով</w:t>
      </w:r>
      <w:r w:rsidR="00152564" w:rsidRPr="002528F7">
        <w:rPr>
          <w:rFonts w:ascii="Arial AM" w:hAnsi="Arial AM" w:cs="Sylfaen"/>
          <w:sz w:val="20"/>
          <w:lang w:val="af-ZA"/>
        </w:rPr>
        <w:t>: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</w:p>
    <w:p w14:paraId="058DAD7E" w14:textId="77777777" w:rsidR="009A796C" w:rsidRPr="002528F7" w:rsidRDefault="00F7009A" w:rsidP="00F7009A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</w:rPr>
        <w:t>Գնման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չափաբաժինների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քանակը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յոթանասունհինգը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չգերազանցելու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դեպքում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</w:t>
      </w:r>
      <w:r w:rsidR="009A796C" w:rsidRPr="002528F7">
        <w:rPr>
          <w:rFonts w:ascii="Sylfaen" w:hAnsi="Sylfaen" w:cs="Sylfaen"/>
          <w:sz w:val="20"/>
        </w:rPr>
        <w:t>այտերի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գնահատումն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իրականացվում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է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դրանց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ներկայացման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վերջնաժամկետը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լրանալու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օրվանից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proofErr w:type="gramStart"/>
      <w:r w:rsidR="009A796C" w:rsidRPr="002528F7">
        <w:rPr>
          <w:rFonts w:ascii="Sylfaen" w:hAnsi="Sylfaen" w:cs="Sylfaen"/>
          <w:sz w:val="20"/>
        </w:rPr>
        <w:t>հաշված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DA10C9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տաս</w:t>
      </w:r>
      <w:r w:rsidR="006F3F15" w:rsidRPr="002528F7">
        <w:rPr>
          <w:rFonts w:ascii="Sylfaen" w:hAnsi="Sylfaen" w:cs="Sylfaen"/>
          <w:sz w:val="20"/>
          <w:lang w:val="hy-AM"/>
        </w:rPr>
        <w:t>նհինգ</w:t>
      </w:r>
      <w:proofErr w:type="gramEnd"/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իսկ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գերազանցելու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դեպքում՝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քսան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աշխատանքային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օրվա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ընթացքում</w:t>
      </w:r>
      <w:r w:rsidR="009A796C" w:rsidRPr="002528F7">
        <w:rPr>
          <w:rFonts w:ascii="Arial AM" w:hAnsi="Arial AM" w:cs="Sylfaen"/>
          <w:sz w:val="20"/>
          <w:lang w:val="af-ZA"/>
        </w:rPr>
        <w:t>:</w:t>
      </w:r>
      <w:r w:rsidR="001E17BA" w:rsidRPr="002528F7">
        <w:rPr>
          <w:rFonts w:ascii="Arial AM" w:hAnsi="Arial AM" w:cs="Sylfaen"/>
          <w:sz w:val="20"/>
          <w:lang w:val="af-ZA"/>
        </w:rPr>
        <w:t xml:space="preserve"> </w:t>
      </w:r>
    </w:p>
    <w:p w14:paraId="27456DE0" w14:textId="77777777" w:rsidR="00ED6836" w:rsidRPr="002528F7" w:rsidRDefault="00745561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</w:rPr>
        <w:t>Բավարար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գնահատվում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հրավերով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նախատեսված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պայմաններին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համապատասխանող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հայտերը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հակառակ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դեպքում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գնահատվում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անբավարար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մերժվում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են</w:t>
      </w:r>
      <w:r w:rsidR="00F20DA5" w:rsidRPr="002528F7">
        <w:rPr>
          <w:rFonts w:ascii="Arial AM" w:hAnsi="Arial AM" w:cs="Sylfaen"/>
          <w:sz w:val="20"/>
          <w:lang w:val="af-ZA"/>
        </w:rPr>
        <w:t>: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</w:rPr>
        <w:t>Ընդ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որում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հայտերի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բացման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F7009A" w:rsidRPr="002528F7">
        <w:rPr>
          <w:rFonts w:ascii="Sylfaen" w:hAnsi="Sylfaen" w:cs="Sylfaen"/>
          <w:sz w:val="20"/>
          <w:lang w:val="af-ZA"/>
        </w:rPr>
        <w:t>և</w:t>
      </w:r>
      <w:r w:rsidR="00F7009A" w:rsidRPr="002528F7">
        <w:rPr>
          <w:rFonts w:ascii="Arial AM" w:hAnsi="Arial AM" w:cs="Sylfaen"/>
          <w:sz w:val="20"/>
          <w:lang w:val="af-ZA"/>
        </w:rPr>
        <w:t xml:space="preserve"> </w:t>
      </w:r>
      <w:r w:rsidR="00F7009A" w:rsidRPr="002528F7">
        <w:rPr>
          <w:rFonts w:ascii="Sylfaen" w:hAnsi="Sylfaen" w:cs="Sylfaen"/>
          <w:sz w:val="20"/>
          <w:lang w:val="af-ZA"/>
        </w:rPr>
        <w:t>գնահատման</w:t>
      </w:r>
      <w:r w:rsidR="00F7009A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նիստում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հանձնաժողովը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մերժում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է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այն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հայտերը</w:t>
      </w:r>
      <w:r w:rsidR="00B46279" w:rsidRPr="002528F7">
        <w:rPr>
          <w:rFonts w:ascii="Arial AM" w:hAnsi="Arial AM" w:cs="Sylfaen"/>
          <w:sz w:val="20"/>
          <w:lang w:val="af-ZA"/>
        </w:rPr>
        <w:t xml:space="preserve">, </w:t>
      </w:r>
      <w:r w:rsidR="00B46279" w:rsidRPr="002528F7">
        <w:rPr>
          <w:rFonts w:ascii="Sylfaen" w:hAnsi="Sylfaen" w:cs="Sylfaen"/>
          <w:sz w:val="20"/>
        </w:rPr>
        <w:t>որոնցում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բացակայում</w:t>
      </w:r>
      <w:r w:rsidR="00ED6836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են</w:t>
      </w:r>
      <w:r w:rsidR="00763EF7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գնային</w:t>
      </w:r>
      <w:r w:rsidR="00ED6836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առաջարկ</w:t>
      </w:r>
      <w:r w:rsidR="00771A92" w:rsidRPr="002528F7">
        <w:rPr>
          <w:rFonts w:ascii="Sylfaen" w:hAnsi="Sylfaen" w:cs="Sylfaen"/>
          <w:sz w:val="20"/>
        </w:rPr>
        <w:t>ներ</w:t>
      </w:r>
      <w:r w:rsidR="00ED6836" w:rsidRPr="002528F7">
        <w:rPr>
          <w:rFonts w:ascii="Sylfaen" w:hAnsi="Sylfaen" w:cs="Sylfaen"/>
          <w:sz w:val="20"/>
        </w:rPr>
        <w:t>ը</w:t>
      </w:r>
      <w:r w:rsidR="00ED6836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և</w:t>
      </w:r>
      <w:r w:rsidR="006F3F15" w:rsidRPr="002528F7">
        <w:rPr>
          <w:rFonts w:ascii="Arial AM" w:hAnsi="Arial AM" w:cs="Sylfaen"/>
          <w:sz w:val="20"/>
          <w:lang w:val="hy-AM"/>
        </w:rPr>
        <w:t>/</w:t>
      </w:r>
      <w:r w:rsidR="006F3F15" w:rsidRPr="002528F7">
        <w:rPr>
          <w:rFonts w:ascii="Sylfaen" w:hAnsi="Sylfaen" w:cs="Sylfaen"/>
          <w:sz w:val="20"/>
          <w:lang w:val="hy-AM"/>
        </w:rPr>
        <w:t>կամ</w:t>
      </w:r>
      <w:r w:rsidR="006F3F15" w:rsidRPr="002528F7">
        <w:rPr>
          <w:rFonts w:ascii="Arial AM" w:hAnsi="Arial AM" w:cs="Sylfaen"/>
          <w:sz w:val="20"/>
          <w:lang w:val="hy-AM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հայտի</w:t>
      </w:r>
      <w:r w:rsidR="006F3F15" w:rsidRPr="002528F7">
        <w:rPr>
          <w:rFonts w:ascii="Arial AM" w:hAnsi="Arial AM" w:cs="Sylfaen"/>
          <w:sz w:val="20"/>
          <w:lang w:val="hy-AM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ապահովումը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կամ</w:t>
      </w:r>
      <w:r w:rsidR="00ED6836" w:rsidRPr="002528F7">
        <w:rPr>
          <w:rFonts w:ascii="Arial AM" w:hAnsi="Arial AM" w:cs="Sylfaen"/>
          <w:sz w:val="20"/>
          <w:lang w:val="af-ZA"/>
        </w:rPr>
        <w:t xml:space="preserve"> </w:t>
      </w:r>
      <w:r w:rsidR="00771A92" w:rsidRPr="002528F7">
        <w:rPr>
          <w:rFonts w:ascii="Sylfaen" w:hAnsi="Sylfaen" w:cs="Sylfaen"/>
          <w:sz w:val="20"/>
          <w:lang w:val="af-ZA"/>
        </w:rPr>
        <w:t>դրանք</w:t>
      </w:r>
      <w:r w:rsidR="00771A92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ներկայացված</w:t>
      </w:r>
      <w:r w:rsidR="00ED6836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են</w:t>
      </w:r>
      <w:r w:rsidR="00B1695D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հրավերի</w:t>
      </w:r>
      <w:r w:rsidR="00ED6836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պահանջներին</w:t>
      </w:r>
      <w:r w:rsidR="00ED6836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անհամապատասխան</w:t>
      </w:r>
      <w:r w:rsidR="00F61898" w:rsidRPr="002528F7">
        <w:rPr>
          <w:rFonts w:ascii="Arial AM" w:hAnsi="Arial AM" w:cs="Sylfaen"/>
          <w:sz w:val="20"/>
          <w:lang w:val="af-ZA"/>
        </w:rPr>
        <w:t>:</w:t>
      </w:r>
    </w:p>
    <w:p w14:paraId="2D94FF92" w14:textId="77777777" w:rsidR="00B514E8" w:rsidRPr="002528F7" w:rsidRDefault="00FD2748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Arial AM" w:hAnsi="Arial AM" w:cs="Sylfaen"/>
          <w:szCs w:val="24"/>
        </w:rPr>
        <w:t>8</w:t>
      </w:r>
      <w:r w:rsidR="00096865" w:rsidRPr="002528F7">
        <w:rPr>
          <w:rFonts w:ascii="Arial AM" w:hAnsi="Arial AM" w:cs="Sylfaen"/>
          <w:szCs w:val="24"/>
        </w:rPr>
        <w:t>.</w:t>
      </w:r>
      <w:r w:rsidR="003F79B4" w:rsidRPr="002528F7">
        <w:rPr>
          <w:rFonts w:ascii="Arial AM" w:hAnsi="Arial AM" w:cs="Sylfaen"/>
          <w:szCs w:val="24"/>
        </w:rPr>
        <w:t>3</w:t>
      </w:r>
      <w:r w:rsidR="00D7435F" w:rsidRPr="002528F7">
        <w:rPr>
          <w:rFonts w:ascii="Arial AM" w:hAnsi="Arial AM" w:cs="Sylfaen"/>
          <w:szCs w:val="24"/>
        </w:rPr>
        <w:t xml:space="preserve"> </w:t>
      </w:r>
      <w:r w:rsidR="00A85E5D" w:rsidRPr="002528F7">
        <w:rPr>
          <w:rFonts w:ascii="Sylfaen" w:hAnsi="Sylfaen" w:cs="Sylfaen"/>
          <w:szCs w:val="24"/>
          <w:lang w:val="hy-AM"/>
        </w:rPr>
        <w:t>Ընտրված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մասնակիցը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որոշվում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է</w:t>
      </w:r>
      <w:r w:rsidR="00B514E8" w:rsidRPr="002528F7">
        <w:rPr>
          <w:rFonts w:ascii="Arial AM" w:hAnsi="Arial AM" w:cs="Sylfaen"/>
          <w:szCs w:val="24"/>
        </w:rPr>
        <w:t xml:space="preserve">` </w:t>
      </w:r>
      <w:r w:rsidR="00B514E8" w:rsidRPr="002528F7">
        <w:rPr>
          <w:rFonts w:ascii="Sylfaen" w:hAnsi="Sylfaen" w:cs="Sylfaen"/>
          <w:szCs w:val="24"/>
          <w:lang w:val="ru-RU"/>
        </w:rPr>
        <w:t>բավարար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գնահատված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հայտեր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ներկայացրած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մասնակիցների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թվից</w:t>
      </w:r>
      <w:r w:rsidR="00B514E8" w:rsidRPr="002528F7">
        <w:rPr>
          <w:rFonts w:ascii="Arial AM" w:hAnsi="Arial AM" w:cs="Sylfaen"/>
          <w:szCs w:val="24"/>
        </w:rPr>
        <w:t xml:space="preserve">` </w:t>
      </w:r>
      <w:r w:rsidR="00B514E8" w:rsidRPr="002528F7">
        <w:rPr>
          <w:rFonts w:ascii="Sylfaen" w:hAnsi="Sylfaen" w:cs="Sylfaen"/>
          <w:szCs w:val="24"/>
          <w:lang w:val="ru-RU"/>
        </w:rPr>
        <w:t>նվազագույն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գնային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առաջարկ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ներկայացրած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153C87" w:rsidRPr="002528F7">
        <w:rPr>
          <w:rFonts w:ascii="Sylfaen" w:hAnsi="Sylfaen" w:cs="Sylfaen"/>
          <w:szCs w:val="24"/>
          <w:lang w:val="en-US"/>
        </w:rPr>
        <w:t>մ</w:t>
      </w:r>
      <w:r w:rsidR="00153C87" w:rsidRPr="002528F7">
        <w:rPr>
          <w:rFonts w:ascii="Sylfaen" w:hAnsi="Sylfaen" w:cs="Sylfaen"/>
          <w:szCs w:val="24"/>
          <w:lang w:val="ru-RU"/>
        </w:rPr>
        <w:t>ասնակցին</w:t>
      </w:r>
      <w:r w:rsidR="00153C87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նախապատվություն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տալու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սկզբունքով։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Ընդ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որում</w:t>
      </w:r>
      <w:r w:rsidR="00B514E8" w:rsidRPr="002528F7">
        <w:rPr>
          <w:rFonts w:ascii="Arial AM" w:hAnsi="Arial AM" w:cs="Sylfaen"/>
          <w:szCs w:val="24"/>
        </w:rPr>
        <w:t xml:space="preserve">, </w:t>
      </w:r>
      <w:r w:rsidR="00B514E8" w:rsidRPr="002528F7">
        <w:rPr>
          <w:rFonts w:ascii="Sylfaen" w:hAnsi="Sylfaen" w:cs="Sylfaen"/>
          <w:szCs w:val="24"/>
          <w:lang w:val="ru-RU"/>
        </w:rPr>
        <w:t>հանձնաժողովի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կողմից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A85E5D" w:rsidRPr="002528F7">
        <w:rPr>
          <w:rFonts w:ascii="Sylfaen" w:hAnsi="Sylfaen" w:cs="Sylfaen"/>
          <w:szCs w:val="24"/>
          <w:lang w:val="hy-AM"/>
        </w:rPr>
        <w:t>ընտրված</w:t>
      </w:r>
      <w:r w:rsidR="00A85E5D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en-US"/>
        </w:rPr>
        <w:t>և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այդպիսին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չճանաչված</w:t>
      </w:r>
      <w:r w:rsidR="006F3F15" w:rsidRPr="002528F7" w:rsidDel="006F3F15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մասնակիցներին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որոշելիս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գնային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առաջարկների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</w:rPr>
        <w:t>գնահատումը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</w:rPr>
        <w:t>և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համեմատումն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իրականացվում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է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առանց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սույն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հրավերի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AE4008" w:rsidRPr="002528F7">
        <w:rPr>
          <w:rFonts w:ascii="Arial AM" w:hAnsi="Arial AM" w:cs="Sylfaen"/>
          <w:szCs w:val="24"/>
        </w:rPr>
        <w:t>1-</w:t>
      </w:r>
      <w:r w:rsidR="00AE4008" w:rsidRPr="002528F7">
        <w:rPr>
          <w:rFonts w:ascii="Sylfaen" w:hAnsi="Sylfaen" w:cs="Sylfaen"/>
          <w:szCs w:val="24"/>
        </w:rPr>
        <w:t>ին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մասի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AE4008" w:rsidRPr="002528F7">
        <w:rPr>
          <w:rFonts w:ascii="Arial AM" w:hAnsi="Arial AM" w:cs="Sylfaen"/>
          <w:szCs w:val="24"/>
        </w:rPr>
        <w:t>5</w:t>
      </w:r>
      <w:r w:rsidR="00B514E8" w:rsidRPr="002528F7">
        <w:rPr>
          <w:rFonts w:ascii="Arial AM" w:hAnsi="Arial AM" w:cs="Sylfaen"/>
          <w:szCs w:val="24"/>
        </w:rPr>
        <w:t>.2</w:t>
      </w:r>
      <w:r w:rsidR="00F20DA5" w:rsidRPr="002528F7">
        <w:rPr>
          <w:rFonts w:ascii="Arial AM" w:hAnsi="Arial AM" w:cs="Sylfaen"/>
          <w:szCs w:val="24"/>
        </w:rPr>
        <w:t>-</w:t>
      </w:r>
      <w:r w:rsidR="00F20DA5" w:rsidRPr="002528F7">
        <w:rPr>
          <w:rFonts w:ascii="Sylfaen" w:hAnsi="Sylfaen" w:cs="Sylfaen"/>
          <w:szCs w:val="24"/>
        </w:rPr>
        <w:t>րդ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կետում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նշված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հարկի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գումարի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հաշվարկման</w:t>
      </w:r>
      <w:r w:rsidR="00F61898" w:rsidRPr="002528F7">
        <w:rPr>
          <w:rFonts w:ascii="Arial AM" w:hAnsi="Arial AM" w:cs="Sylfaen"/>
          <w:lang w:val="hy-AM"/>
        </w:rPr>
        <w:t>:</w:t>
      </w:r>
    </w:p>
    <w:p w14:paraId="481D4BAC" w14:textId="608A0447" w:rsidR="00096865" w:rsidRPr="002528F7" w:rsidRDefault="00FD2748" w:rsidP="00EF3662">
      <w:pPr>
        <w:pStyle w:val="a3"/>
        <w:spacing w:line="240" w:lineRule="auto"/>
        <w:ind w:firstLine="567"/>
        <w:rPr>
          <w:rFonts w:ascii="Arial AM" w:hAnsi="Arial AM" w:cs="Sylfaen"/>
          <w:i w:val="0"/>
          <w:szCs w:val="24"/>
          <w:lang w:val="af-ZA"/>
        </w:rPr>
      </w:pPr>
      <w:r w:rsidRPr="002528F7">
        <w:rPr>
          <w:rFonts w:ascii="Arial AM" w:hAnsi="Arial AM" w:cs="Sylfaen"/>
          <w:i w:val="0"/>
          <w:szCs w:val="24"/>
          <w:lang w:val="af-ZA"/>
        </w:rPr>
        <w:t>8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>.</w:t>
      </w:r>
      <w:r w:rsidR="003F79B4" w:rsidRPr="002528F7">
        <w:rPr>
          <w:rFonts w:ascii="Arial AM" w:hAnsi="Arial AM" w:cs="Sylfaen"/>
          <w:i w:val="0"/>
          <w:szCs w:val="24"/>
          <w:lang w:val="af-ZA"/>
        </w:rPr>
        <w:t>4</w:t>
      </w:r>
      <w:r w:rsidR="00D7435F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Եթե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հայտում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անհամապատասխանություն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է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տեղ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գտել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տառերով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և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թվերով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գրված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գումարների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միջև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ապա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հիմք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է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ընդունվում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տառերով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գրված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գումարը</w:t>
      </w:r>
      <w:r w:rsidR="004D5671" w:rsidRPr="002528F7">
        <w:rPr>
          <w:rFonts w:ascii="Tahoma" w:hAnsi="Tahoma" w:cs="Tahoma"/>
          <w:i w:val="0"/>
          <w:szCs w:val="24"/>
          <w:lang w:val="hy-AM"/>
        </w:rPr>
        <w:t>։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Եթե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առաջարկվող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գները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ներկայացված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են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երկու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կամ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ավելի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արժույթներով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ապա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դրանք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համեմատվում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են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Հայաստանի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Հանրապետության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դրամով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` </w:t>
      </w:r>
      <w:r w:rsidR="00AB184D">
        <w:rPr>
          <w:rFonts w:asciiTheme="minorHAnsi" w:hAnsiTheme="minorHAnsi" w:cs="Sylfaen"/>
          <w:i w:val="0"/>
          <w:szCs w:val="24"/>
          <w:lang w:val="hy-AM"/>
        </w:rPr>
        <w:t xml:space="preserve">  ԿԲ-ի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263447" w:rsidRPr="002528F7">
        <w:rPr>
          <w:rStyle w:val="af6"/>
          <w:rFonts w:ascii="Arial AM" w:hAnsi="Arial AM" w:cs="Sylfaen"/>
          <w:i w:val="0"/>
          <w:szCs w:val="24"/>
          <w:lang w:val="af-ZA"/>
        </w:rPr>
        <w:footnoteReference w:id="11"/>
      </w:r>
      <w:r w:rsidR="00096865" w:rsidRPr="002528F7">
        <w:rPr>
          <w:rFonts w:ascii="Sylfaen" w:hAnsi="Sylfaen" w:cs="Sylfaen"/>
          <w:i w:val="0"/>
          <w:szCs w:val="24"/>
          <w:lang w:val="ru-RU"/>
        </w:rPr>
        <w:t>փոխարժեքով</w:t>
      </w:r>
      <w:r w:rsidR="004D5671" w:rsidRPr="002528F7">
        <w:rPr>
          <w:rFonts w:ascii="Tahoma" w:hAnsi="Tahoma" w:cs="Tahoma"/>
          <w:i w:val="0"/>
          <w:szCs w:val="24"/>
          <w:lang w:val="ru-RU"/>
        </w:rPr>
        <w:t>։</w:t>
      </w:r>
      <w:r w:rsidR="00507FEA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</w:p>
    <w:p w14:paraId="4B070BB9" w14:textId="3B122EED" w:rsidR="009B6D58" w:rsidRPr="002528F7" w:rsidRDefault="00FD2748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Arial AM" w:hAnsi="Arial AM"/>
          <w:sz w:val="20"/>
          <w:lang w:val="af-ZA" w:eastAsia="x-none"/>
        </w:rPr>
        <w:t>8</w:t>
      </w:r>
      <w:r w:rsidR="00633389" w:rsidRPr="002528F7">
        <w:rPr>
          <w:rFonts w:ascii="Arial AM" w:hAnsi="Arial AM"/>
          <w:sz w:val="20"/>
          <w:lang w:val="af-ZA" w:eastAsia="x-none"/>
        </w:rPr>
        <w:t>.</w:t>
      </w:r>
      <w:r w:rsidR="007367D4" w:rsidRPr="002528F7">
        <w:rPr>
          <w:rFonts w:ascii="Arial AM" w:hAnsi="Arial AM"/>
          <w:sz w:val="20"/>
          <w:lang w:val="hy-AM" w:eastAsia="x-none"/>
        </w:rPr>
        <w:t>5</w:t>
      </w:r>
      <w:r w:rsidR="00D7435F" w:rsidRPr="002528F7">
        <w:rPr>
          <w:rFonts w:ascii="Arial AM" w:hAnsi="Arial AM"/>
          <w:sz w:val="20"/>
          <w:lang w:val="af-ZA" w:eastAsia="x-none"/>
        </w:rPr>
        <w:t xml:space="preserve"> </w:t>
      </w:r>
      <w:r w:rsidR="00973FB1" w:rsidRPr="002528F7">
        <w:rPr>
          <w:rFonts w:ascii="Sylfaen" w:hAnsi="Sylfaen" w:cs="Sylfaen"/>
          <w:sz w:val="20"/>
          <w:lang w:val="af-ZA" w:eastAsia="x-none"/>
        </w:rPr>
        <w:t>Հ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անձնաժողովը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հրավերի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պահանջների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նկատմամբ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բավարար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հայտեր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մ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ասնակիցներից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որոշում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և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հայտարարում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է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և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6F3F15" w:rsidRPr="002528F7">
        <w:rPr>
          <w:rFonts w:ascii="Sylfaen" w:hAnsi="Sylfaen" w:cs="Sylfaen"/>
          <w:sz w:val="20"/>
          <w:szCs w:val="24"/>
          <w:lang w:val="hy-AM" w:eastAsia="en-US"/>
        </w:rPr>
        <w:t>այդպիսին</w:t>
      </w:r>
      <w:r w:rsidR="006F3F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3F15" w:rsidRPr="002528F7">
        <w:rPr>
          <w:rFonts w:ascii="Sylfaen" w:hAnsi="Sylfaen" w:cs="Sylfaen"/>
          <w:sz w:val="20"/>
          <w:szCs w:val="24"/>
          <w:lang w:val="hy-AM" w:eastAsia="en-US"/>
        </w:rPr>
        <w:t>չճանաչված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մասնակիցներին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>: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Շինարարական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ծրագրերի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գնման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դեպքում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հանձնաժողովը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գնահատում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է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նաև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ներկայացված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սարքերի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և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սարքավորումների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տեխնիկական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բնութագրերի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համապատասխանությունը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հրավերի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պահանջներին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>: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B6D58" w:rsidRPr="002528F7">
        <w:rPr>
          <w:rFonts w:ascii="Sylfaen" w:hAnsi="Sylfaen" w:cs="Sylfaen"/>
          <w:sz w:val="20"/>
          <w:szCs w:val="24"/>
          <w:lang w:val="ru-RU" w:eastAsia="en-US"/>
        </w:rPr>
        <w:t>Առաջարկված</w:t>
      </w:r>
      <w:r w:rsidR="009B6D58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B6D58" w:rsidRPr="002528F7">
        <w:rPr>
          <w:rFonts w:ascii="Sylfaen" w:hAnsi="Sylfaen" w:cs="Sylfaen"/>
          <w:sz w:val="20"/>
          <w:szCs w:val="24"/>
          <w:lang w:val="ru-RU" w:eastAsia="en-US"/>
        </w:rPr>
        <w:t>նվազագույն</w:t>
      </w:r>
      <w:r w:rsidR="009B6D58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B6D58" w:rsidRPr="002528F7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="009B6D58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B6D58" w:rsidRPr="002528F7">
        <w:rPr>
          <w:rFonts w:ascii="Sylfaen" w:hAnsi="Sylfaen" w:cs="Sylfaen"/>
          <w:sz w:val="20"/>
          <w:szCs w:val="24"/>
          <w:lang w:val="ru-RU" w:eastAsia="en-US"/>
        </w:rPr>
        <w:t>հավասարության</w:t>
      </w:r>
      <w:r w:rsidR="009B6D58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B6D58" w:rsidRPr="002528F7">
        <w:rPr>
          <w:rFonts w:ascii="Sylfaen" w:hAnsi="Sylfaen" w:cs="Sylfaen"/>
          <w:sz w:val="20"/>
          <w:szCs w:val="24"/>
          <w:lang w:val="ru-RU" w:eastAsia="en-US"/>
        </w:rPr>
        <w:t>դեպքում</w:t>
      </w:r>
      <w:r w:rsidR="009B6D58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</w:p>
    <w:p w14:paraId="6859980A" w14:textId="375C991F" w:rsidR="009B6D58" w:rsidRPr="002528F7" w:rsidRDefault="009B6D58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Sylfaen" w:hAnsi="Sylfaen" w:cs="Sylfaen"/>
          <w:sz w:val="20"/>
          <w:szCs w:val="24"/>
          <w:lang w:val="ru-RU" w:eastAsia="en-US"/>
        </w:rPr>
        <w:t>ա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. </w:t>
      </w:r>
      <w:r w:rsidR="00E34189" w:rsidRPr="002528F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="00E34189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3F15" w:rsidRPr="002528F7">
        <w:rPr>
          <w:rFonts w:ascii="Sylfaen" w:hAnsi="Sylfaen" w:cs="Sylfaen"/>
          <w:sz w:val="20"/>
          <w:szCs w:val="24"/>
          <w:lang w:val="hy-AM" w:eastAsia="en-US"/>
        </w:rPr>
        <w:t>այդպիսին</w:t>
      </w:r>
      <w:r w:rsidR="006F3F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3F15" w:rsidRPr="002528F7">
        <w:rPr>
          <w:rFonts w:ascii="Sylfaen" w:hAnsi="Sylfaen" w:cs="Sylfaen"/>
          <w:sz w:val="20"/>
          <w:szCs w:val="24"/>
          <w:lang w:val="hy-AM" w:eastAsia="en-US"/>
        </w:rPr>
        <w:t>չճանաչված</w:t>
      </w:r>
      <w:r w:rsidR="006F3F15" w:rsidRPr="002528F7" w:rsidDel="006F3F15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FD2748" w:rsidRPr="002528F7">
        <w:rPr>
          <w:rFonts w:ascii="Sylfaen" w:hAnsi="Sylfaen" w:cs="Sylfaen"/>
          <w:sz w:val="20"/>
          <w:szCs w:val="24"/>
          <w:lang w:val="hy-AM" w:eastAsia="en-US"/>
        </w:rPr>
        <w:t>մ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ասնակիցներին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որոշելու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նպատակով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նիստում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հավասար</w:t>
      </w:r>
      <w:r w:rsidR="007367D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գներ</w:t>
      </w:r>
      <w:r w:rsidR="007367D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ներկայացրած</w:t>
      </w:r>
      <w:r w:rsidR="007367D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մասնակիցների</w:t>
      </w:r>
      <w:r w:rsidR="007367D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հետ</w:t>
      </w:r>
      <w:r w:rsidR="007367D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վարվում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միաժամանակյա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բանակցություններ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նիստին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="007367D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FD2748" w:rsidRPr="002528F7">
        <w:rPr>
          <w:rFonts w:ascii="Sylfaen" w:hAnsi="Sylfaen" w:cs="Sylfaen"/>
          <w:sz w:val="20"/>
          <w:szCs w:val="24"/>
          <w:lang w:val="hy-AM" w:eastAsia="en-US"/>
        </w:rPr>
        <w:t>մ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ասնակիցները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(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համապատասխան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լիազորություն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ունեցող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ներկայացուցիչները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>),</w:t>
      </w:r>
    </w:p>
    <w:p w14:paraId="502A9DAF" w14:textId="11F39B44" w:rsidR="009B6D58" w:rsidRPr="002528F7" w:rsidRDefault="009B6D58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Sylfaen" w:hAnsi="Sylfaen" w:cs="Sylfaen"/>
          <w:sz w:val="20"/>
          <w:szCs w:val="24"/>
          <w:lang w:val="ru-RU" w:eastAsia="en-US"/>
        </w:rPr>
        <w:t>բ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հակառակ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նիստը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կասեցվում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մեկ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ընթացքում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քարտուղարը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հավասար</w:t>
      </w:r>
      <w:r w:rsidR="007367D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գներ</w:t>
      </w:r>
      <w:r w:rsidR="00143E8C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143E8C" w:rsidRPr="002528F7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="00143E8C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143E8C" w:rsidRPr="002528F7">
        <w:rPr>
          <w:rFonts w:ascii="Sylfaen" w:hAnsi="Sylfaen" w:cs="Sylfaen"/>
          <w:sz w:val="20"/>
          <w:szCs w:val="24"/>
          <w:lang w:val="ru-RU" w:eastAsia="en-US"/>
        </w:rPr>
        <w:t>մասնակիցներին</w:t>
      </w:r>
      <w:r w:rsidR="00143E8C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3F79B4" w:rsidRPr="002528F7">
        <w:rPr>
          <w:rFonts w:ascii="Sylfaen" w:hAnsi="Sylfaen" w:cs="Sylfaen"/>
          <w:sz w:val="20"/>
          <w:szCs w:val="24"/>
          <w:lang w:val="af-ZA" w:eastAsia="en-US"/>
        </w:rPr>
        <w:t>էլեկտրոնային</w:t>
      </w:r>
      <w:r w:rsidR="003F79B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3F79B4" w:rsidRPr="002528F7">
        <w:rPr>
          <w:rFonts w:ascii="Sylfaen" w:hAnsi="Sylfaen" w:cs="Sylfaen"/>
          <w:sz w:val="20"/>
          <w:szCs w:val="24"/>
          <w:lang w:eastAsia="en-US"/>
        </w:rPr>
        <w:t>եղանակով</w:t>
      </w:r>
      <w:r w:rsidR="00143E8C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միաժամանակ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ծանուցում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նվազեցման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շուրջ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միաժամանակյա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վարման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6F3F15" w:rsidRPr="002528F7">
        <w:rPr>
          <w:rFonts w:ascii="Sylfaen" w:hAnsi="Sylfaen" w:cs="Sylfaen"/>
          <w:sz w:val="20"/>
          <w:szCs w:val="24"/>
          <w:lang w:val="hy-AM" w:eastAsia="en-US"/>
        </w:rPr>
        <w:t>պայմանների</w:t>
      </w:r>
      <w:r w:rsidR="006F3F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6F3F15" w:rsidRPr="002528F7">
        <w:rPr>
          <w:rFonts w:ascii="Sylfaen" w:hAnsi="Sylfaen" w:cs="Sylfaen"/>
          <w:sz w:val="20"/>
          <w:szCs w:val="24"/>
          <w:lang w:val="hy-AM" w:eastAsia="en-US"/>
        </w:rPr>
        <w:t>տևողության</w:t>
      </w:r>
      <w:r w:rsidR="006F3F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ժամի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վայրի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մասին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>,</w:t>
      </w:r>
    </w:p>
    <w:p w14:paraId="0DF02B8D" w14:textId="77777777" w:rsidR="009B6D58" w:rsidRPr="002528F7" w:rsidRDefault="009B6D58" w:rsidP="00EF3662">
      <w:pPr>
        <w:pStyle w:val="norm"/>
        <w:spacing w:line="240" w:lineRule="auto"/>
        <w:rPr>
          <w:rFonts w:ascii="Arial AM" w:hAnsi="Arial AM" w:cs="Sylfaen"/>
          <w:color w:val="FF0000"/>
          <w:sz w:val="20"/>
          <w:szCs w:val="24"/>
          <w:lang w:val="af-ZA" w:eastAsia="en-US"/>
        </w:rPr>
      </w:pPr>
      <w:r w:rsidRPr="002528F7">
        <w:rPr>
          <w:rFonts w:ascii="Sylfaen" w:hAnsi="Sylfaen" w:cs="Sylfaen"/>
          <w:sz w:val="20"/>
          <w:szCs w:val="24"/>
          <w:lang w:val="ru-RU" w:eastAsia="en-US"/>
        </w:rPr>
        <w:t>գ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բանակցությունները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վարվում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շուտ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քան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ծանուցումն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ուղարկվելու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օրվան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հաջորդող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օրվանից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երկրորդ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af-ZA" w:eastAsia="en-US"/>
        </w:rPr>
        <w:t>և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af-ZA" w:eastAsia="en-US"/>
        </w:rPr>
        <w:t>ոչ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af-ZA" w:eastAsia="en-US"/>
        </w:rPr>
        <w:t>ուշ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973FB1" w:rsidRPr="002528F7">
        <w:rPr>
          <w:rFonts w:ascii="Sylfaen" w:hAnsi="Sylfaen" w:cs="Sylfaen"/>
          <w:sz w:val="20"/>
          <w:szCs w:val="24"/>
          <w:lang w:val="af-ZA" w:eastAsia="en-US"/>
        </w:rPr>
        <w:t>քան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8A2FF1" w:rsidRPr="002528F7">
        <w:rPr>
          <w:rFonts w:ascii="Sylfaen" w:hAnsi="Sylfaen" w:cs="Sylfaen"/>
          <w:sz w:val="20"/>
          <w:szCs w:val="24"/>
          <w:lang w:val="hy-AM" w:eastAsia="en-US"/>
        </w:rPr>
        <w:t>հինգերորդ</w:t>
      </w:r>
      <w:r w:rsidR="008A2FF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օրը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</w:p>
    <w:p w14:paraId="51C3860E" w14:textId="153F5DF1" w:rsidR="009B6D58" w:rsidRPr="002528F7" w:rsidRDefault="009B6D58" w:rsidP="00265A5A">
      <w:pPr>
        <w:pStyle w:val="norm"/>
        <w:spacing w:line="240" w:lineRule="auto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Sylfaen" w:hAnsi="Sylfaen" w:cs="Sylfaen"/>
          <w:sz w:val="20"/>
          <w:szCs w:val="24"/>
          <w:lang w:val="ru-RU" w:eastAsia="en-US"/>
        </w:rPr>
        <w:t>դ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յուրաքանչյուր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210AC" w:rsidRPr="002528F7">
        <w:rPr>
          <w:rFonts w:ascii="Sylfaen" w:hAnsi="Sylfaen" w:cs="Sylfaen"/>
          <w:sz w:val="20"/>
          <w:szCs w:val="24"/>
          <w:lang w:val="ru-RU" w:eastAsia="en-US"/>
        </w:rPr>
        <w:t>մ</w:t>
      </w:r>
      <w:r w:rsidR="003B1FC0" w:rsidRPr="002528F7">
        <w:rPr>
          <w:rFonts w:ascii="Sylfaen" w:hAnsi="Sylfaen" w:cs="Sylfaen"/>
          <w:sz w:val="20"/>
          <w:szCs w:val="24"/>
          <w:lang w:val="ru-RU" w:eastAsia="en-US"/>
        </w:rPr>
        <w:t>ա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սնակցի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`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տվյալ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առաջարկը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հրապարակվում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մյուս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210AC" w:rsidRPr="002528F7">
        <w:rPr>
          <w:rFonts w:ascii="Sylfaen" w:hAnsi="Sylfaen" w:cs="Sylfaen"/>
          <w:sz w:val="20"/>
          <w:szCs w:val="24"/>
          <w:lang w:val="ru-RU" w:eastAsia="en-US"/>
        </w:rPr>
        <w:t>մ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ասնակ</w:t>
      </w:r>
      <w:r w:rsidR="007367D4" w:rsidRPr="002528F7">
        <w:rPr>
          <w:rFonts w:ascii="Sylfaen" w:hAnsi="Sylfaen" w:cs="Sylfaen"/>
          <w:sz w:val="20"/>
          <w:szCs w:val="24"/>
          <w:lang w:val="ru-RU" w:eastAsia="en-US"/>
        </w:rPr>
        <w:t>ցի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մինչև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վերջնաժամկետի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ավարտը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210AC" w:rsidRPr="002528F7">
        <w:rPr>
          <w:rFonts w:ascii="Sylfaen" w:hAnsi="Sylfaen" w:cs="Sylfaen"/>
          <w:sz w:val="20"/>
          <w:szCs w:val="24"/>
          <w:lang w:val="ru-RU" w:eastAsia="en-US"/>
        </w:rPr>
        <w:t>մ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ասնակիցը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կարող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վերանայել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իր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առաջարկը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>,</w:t>
      </w:r>
    </w:p>
    <w:p w14:paraId="4AF9B4F8" w14:textId="6B90DA32" w:rsidR="00F4686C" w:rsidRPr="002528F7" w:rsidRDefault="00265A5A" w:rsidP="00265A5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       </w:t>
      </w:r>
      <w:r w:rsidR="009B6D58" w:rsidRPr="002528F7">
        <w:rPr>
          <w:rFonts w:ascii="Sylfaen" w:hAnsi="Sylfaen" w:cs="Sylfaen"/>
          <w:sz w:val="20"/>
          <w:lang w:val="hy-AM"/>
        </w:rPr>
        <w:t>ե</w:t>
      </w:r>
      <w:r w:rsidR="009B6D58" w:rsidRPr="002528F7">
        <w:rPr>
          <w:rFonts w:ascii="Arial AM" w:hAnsi="Arial AM" w:cs="Sylfaen"/>
          <w:sz w:val="20"/>
          <w:lang w:val="hy-AM"/>
        </w:rPr>
        <w:t xml:space="preserve">. </w:t>
      </w:r>
      <w:r w:rsidR="009B6D58" w:rsidRPr="002528F7">
        <w:rPr>
          <w:rFonts w:ascii="Sylfaen" w:hAnsi="Sylfaen" w:cs="Sylfaen"/>
          <w:sz w:val="20"/>
          <w:lang w:val="hy-AM"/>
        </w:rPr>
        <w:t>բանակցությունների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համար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սահմանված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վերջնաժամկետը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լրանալու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պահին</w:t>
      </w:r>
      <w:r w:rsidR="009B6D58" w:rsidRPr="002528F7">
        <w:rPr>
          <w:rFonts w:ascii="Arial AM" w:hAnsi="Arial AM" w:cs="Sylfaen"/>
          <w:sz w:val="20"/>
          <w:lang w:val="hy-AM"/>
        </w:rPr>
        <w:t xml:space="preserve">, </w:t>
      </w:r>
      <w:r w:rsidR="009B6D58" w:rsidRPr="002528F7">
        <w:rPr>
          <w:rFonts w:ascii="Sylfaen" w:hAnsi="Sylfaen" w:cs="Sylfaen"/>
          <w:sz w:val="20"/>
          <w:lang w:val="hy-AM"/>
        </w:rPr>
        <w:t>ըստ</w:t>
      </w:r>
      <w:r w:rsidR="00F4506C" w:rsidRPr="002528F7">
        <w:rPr>
          <w:rFonts w:ascii="Arial AM" w:hAnsi="Arial AM" w:cs="Sylfaen"/>
          <w:sz w:val="20"/>
          <w:lang w:val="hy-AM"/>
        </w:rPr>
        <w:t xml:space="preserve"> </w:t>
      </w:r>
      <w:r w:rsidR="00F4506C" w:rsidRPr="002528F7">
        <w:rPr>
          <w:rFonts w:ascii="Sylfaen" w:hAnsi="Sylfaen" w:cs="Sylfaen"/>
          <w:sz w:val="20"/>
          <w:lang w:val="hy-AM"/>
        </w:rPr>
        <w:t>դրան</w:t>
      </w:r>
      <w:r w:rsidR="00F4506C" w:rsidRPr="002528F7">
        <w:rPr>
          <w:rFonts w:ascii="Arial AM" w:hAnsi="Arial AM" w:cs="Sylfaen"/>
          <w:sz w:val="20"/>
          <w:lang w:val="hy-AM"/>
        </w:rPr>
        <w:t xml:space="preserve"> </w:t>
      </w:r>
      <w:r w:rsidR="00F4506C" w:rsidRPr="002528F7">
        <w:rPr>
          <w:rFonts w:ascii="Sylfaen" w:hAnsi="Sylfaen" w:cs="Sylfaen"/>
          <w:sz w:val="20"/>
          <w:lang w:val="hy-AM"/>
        </w:rPr>
        <w:t>ներկա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7210AC" w:rsidRPr="002528F7">
        <w:rPr>
          <w:rFonts w:ascii="Sylfaen" w:hAnsi="Sylfaen" w:cs="Sylfaen"/>
          <w:sz w:val="20"/>
          <w:lang w:val="hy-AM"/>
        </w:rPr>
        <w:t>մ</w:t>
      </w:r>
      <w:r w:rsidR="009B6D58" w:rsidRPr="002528F7">
        <w:rPr>
          <w:rFonts w:ascii="Sylfaen" w:hAnsi="Sylfaen" w:cs="Sylfaen"/>
          <w:sz w:val="20"/>
          <w:lang w:val="hy-AM"/>
        </w:rPr>
        <w:t>ասնակիցների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ներկայացրած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գների</w:t>
      </w:r>
      <w:r w:rsidR="009B6D58" w:rsidRPr="002528F7">
        <w:rPr>
          <w:rFonts w:ascii="Arial AM" w:hAnsi="Arial AM" w:cs="Sylfaen"/>
          <w:sz w:val="20"/>
          <w:lang w:val="hy-AM"/>
        </w:rPr>
        <w:t xml:space="preserve">, </w:t>
      </w:r>
      <w:r w:rsidR="009B6D58" w:rsidRPr="002528F7">
        <w:rPr>
          <w:rFonts w:ascii="Sylfaen" w:hAnsi="Sylfaen" w:cs="Sylfaen"/>
          <w:sz w:val="20"/>
          <w:lang w:val="hy-AM"/>
        </w:rPr>
        <w:t>որոշվում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և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հայտարարվում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են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AB1DD6" w:rsidRPr="002528F7">
        <w:rPr>
          <w:rFonts w:ascii="Sylfaen" w:hAnsi="Sylfaen" w:cs="Sylfaen"/>
          <w:sz w:val="20"/>
          <w:lang w:val="hy-AM"/>
        </w:rPr>
        <w:t>ընտրված</w:t>
      </w:r>
      <w:r w:rsidR="00AB1DD6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և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այդպիսին</w:t>
      </w:r>
      <w:r w:rsidR="006F3F15" w:rsidRPr="002528F7">
        <w:rPr>
          <w:rFonts w:ascii="Arial AM" w:hAnsi="Arial AM" w:cs="Sylfaen"/>
          <w:sz w:val="20"/>
          <w:lang w:val="hy-AM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չճանաչված</w:t>
      </w:r>
      <w:r w:rsidR="006F3F15" w:rsidRPr="002528F7" w:rsidDel="006F3F15">
        <w:rPr>
          <w:rFonts w:ascii="Arial AM" w:hAnsi="Arial AM" w:cs="Sylfaen"/>
          <w:sz w:val="20"/>
          <w:lang w:val="hy-AM"/>
        </w:rPr>
        <w:t xml:space="preserve"> </w:t>
      </w:r>
      <w:r w:rsidR="007210AC" w:rsidRPr="002528F7">
        <w:rPr>
          <w:rFonts w:ascii="Sylfaen" w:hAnsi="Sylfaen" w:cs="Sylfaen"/>
          <w:sz w:val="20"/>
          <w:lang w:val="hy-AM"/>
        </w:rPr>
        <w:t>մ</w:t>
      </w:r>
      <w:r w:rsidR="009B6D58" w:rsidRPr="002528F7">
        <w:rPr>
          <w:rFonts w:ascii="Sylfaen" w:hAnsi="Sylfaen" w:cs="Sylfaen"/>
          <w:sz w:val="20"/>
          <w:lang w:val="hy-AM"/>
        </w:rPr>
        <w:t>ասնակիցները</w:t>
      </w:r>
      <w:r w:rsidR="00F4686C" w:rsidRPr="002528F7">
        <w:rPr>
          <w:rFonts w:ascii="Arial AM" w:hAnsi="Arial AM" w:cs="Sylfaen"/>
          <w:sz w:val="20"/>
          <w:lang w:val="hy-AM"/>
        </w:rPr>
        <w:t xml:space="preserve">:  </w:t>
      </w:r>
      <w:r w:rsidR="00F4686C" w:rsidRPr="002528F7">
        <w:rPr>
          <w:rFonts w:ascii="Sylfaen" w:hAnsi="Sylfaen" w:cs="Sylfaen"/>
          <w:sz w:val="20"/>
          <w:lang w:val="hy-AM"/>
        </w:rPr>
        <w:t>Եթե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բանակցությունների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արդյունքում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մասնակիցների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ներկայացրած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գները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մնում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են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հավասար</w:t>
      </w:r>
      <w:r w:rsidR="00F4686C" w:rsidRPr="002528F7">
        <w:rPr>
          <w:rFonts w:ascii="Arial AM" w:hAnsi="Arial AM" w:cs="Sylfaen"/>
          <w:sz w:val="20"/>
          <w:lang w:val="hy-AM"/>
        </w:rPr>
        <w:t xml:space="preserve">, </w:t>
      </w:r>
      <w:r w:rsidR="00F4686C" w:rsidRPr="002528F7">
        <w:rPr>
          <w:rFonts w:ascii="Sylfaen" w:hAnsi="Sylfaen" w:cs="Sylfaen"/>
          <w:sz w:val="20"/>
          <w:lang w:val="hy-AM"/>
        </w:rPr>
        <w:t>գնման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ընթացակարգն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Օրենքի</w:t>
      </w:r>
      <w:r w:rsidR="00F4686C" w:rsidRPr="002528F7">
        <w:rPr>
          <w:rFonts w:ascii="Arial AM" w:hAnsi="Arial AM" w:cs="Sylfaen"/>
          <w:sz w:val="20"/>
          <w:lang w:val="hy-AM"/>
        </w:rPr>
        <w:t xml:space="preserve"> 37-</w:t>
      </w:r>
      <w:r w:rsidR="00F4686C" w:rsidRPr="002528F7">
        <w:rPr>
          <w:rFonts w:ascii="Sylfaen" w:hAnsi="Sylfaen" w:cs="Sylfaen"/>
          <w:sz w:val="20"/>
          <w:lang w:val="hy-AM"/>
        </w:rPr>
        <w:t>րդ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հոդվածի</w:t>
      </w:r>
      <w:r w:rsidR="00F4686C" w:rsidRPr="002528F7">
        <w:rPr>
          <w:rFonts w:ascii="Arial AM" w:hAnsi="Arial AM" w:cs="Sylfaen"/>
          <w:sz w:val="20"/>
          <w:lang w:val="hy-AM"/>
        </w:rPr>
        <w:t xml:space="preserve"> 1-</w:t>
      </w:r>
      <w:r w:rsidR="00F4686C" w:rsidRPr="002528F7">
        <w:rPr>
          <w:rFonts w:ascii="Sylfaen" w:hAnsi="Sylfaen" w:cs="Sylfaen"/>
          <w:sz w:val="20"/>
          <w:lang w:val="hy-AM"/>
        </w:rPr>
        <w:t>ին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մասի</w:t>
      </w:r>
      <w:r w:rsidR="00F4686C" w:rsidRPr="002528F7">
        <w:rPr>
          <w:rFonts w:ascii="Arial AM" w:hAnsi="Arial AM" w:cs="Sylfaen"/>
          <w:sz w:val="20"/>
          <w:lang w:val="hy-AM"/>
        </w:rPr>
        <w:t xml:space="preserve"> 1-</w:t>
      </w:r>
      <w:r w:rsidR="00F4686C" w:rsidRPr="002528F7">
        <w:rPr>
          <w:rFonts w:ascii="Sylfaen" w:hAnsi="Sylfaen" w:cs="Sylfaen"/>
          <w:sz w:val="20"/>
          <w:lang w:val="hy-AM"/>
        </w:rPr>
        <w:t>ին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կետի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հիման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վրա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հայտարարվում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է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չկայացած</w:t>
      </w:r>
      <w:r w:rsidR="00F4686C" w:rsidRPr="002528F7">
        <w:rPr>
          <w:rFonts w:ascii="Arial AM" w:hAnsi="Arial AM" w:cs="Sylfaen"/>
          <w:sz w:val="20"/>
          <w:lang w:val="hy-AM"/>
        </w:rPr>
        <w:t>:</w:t>
      </w:r>
    </w:p>
    <w:p w14:paraId="74EE646E" w14:textId="0FF62C0C" w:rsidR="00F4686C" w:rsidRPr="002528F7" w:rsidRDefault="00F4686C" w:rsidP="00265A5A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8.6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պահանջների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նկատմամբ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բավարար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գնահատված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հայտեր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ներկայացրած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գերազանցում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գինը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գնահատող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հանձնաժողովը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կարող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ցածր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առաջարկ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ներկայացրած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մասնակցին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հայտարարել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մասնակից՝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վերջինիս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հետ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կնքվող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կողմերի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իրավունքներն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պարտականություններն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ուժի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մտնում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գինը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գերազանցող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չափով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լրացուցիչ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ֆինանսական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միջոցներ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նախատեսվելու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դրա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հիման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վրա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կողմերի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միջև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համաձայնագիր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կնքելու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Ընդ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համաձայնագիրը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լրացուցիչ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ֆինանսական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միջոցները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նախատեսվելուն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տասնհինգ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օրվա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ընթացքում՝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աշխատանքի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կատարման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ժամկետները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երկարաձգելով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օրվանից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համաձայնագրի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օրն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ընկած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ժամանակահատվածով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համաձայն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պայմանագիրը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լուծվում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կնքելուն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վաթսուն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օրացուցային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օրվա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լրացուցիչ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ֆինանսական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միջոցներ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նախատեսվում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պարբերության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պահանջները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կիրառվում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lastRenderedPageBreak/>
        <w:t>երբ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հայտեր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ներկայացրել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մեկից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ավել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մասնակիցներ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միայն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մեկ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գնահատվել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պահանջներին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բավարար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</w:p>
    <w:p w14:paraId="788FBFAD" w14:textId="6C4946CD" w:rsidR="00F4686C" w:rsidRPr="002528F7" w:rsidRDefault="00F4686C" w:rsidP="00265A5A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="00265A5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65A5A" w:rsidRPr="002528F7">
        <w:rPr>
          <w:rFonts w:ascii="Sylfaen" w:hAnsi="Sylfaen" w:cs="Sylfaen"/>
          <w:sz w:val="20"/>
          <w:szCs w:val="24"/>
          <w:lang w:val="hy-AM" w:eastAsia="en-US"/>
        </w:rPr>
        <w:t>չկիրառման</w:t>
      </w:r>
      <w:r w:rsidR="00265A5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65A5A"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="00265A5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65A5A" w:rsidRPr="002528F7">
        <w:rPr>
          <w:rFonts w:ascii="Sylfaen" w:hAnsi="Sylfaen" w:cs="Sylfaen"/>
          <w:sz w:val="20"/>
          <w:szCs w:val="24"/>
          <w:lang w:val="hy-AM" w:eastAsia="en-US"/>
        </w:rPr>
        <w:t>ընթացակարգը</w:t>
      </w:r>
      <w:r w:rsidR="00265A5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65A5A" w:rsidRPr="002528F7">
        <w:rPr>
          <w:rFonts w:ascii="Sylfaen" w:hAnsi="Sylfaen" w:cs="Sylfaen"/>
          <w:sz w:val="20"/>
          <w:szCs w:val="24"/>
          <w:lang w:val="hy-AM" w:eastAsia="en-US"/>
        </w:rPr>
        <w:t>Օ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րենքի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37-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հոդվածի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1-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1-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հիման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վրա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հայտարարվում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չկայացած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</w:p>
    <w:p w14:paraId="00C5AAA6" w14:textId="77777777" w:rsidR="00B514E8" w:rsidRPr="002528F7" w:rsidRDefault="00FD2748" w:rsidP="00EF3662">
      <w:pPr>
        <w:ind w:firstLine="708"/>
        <w:jc w:val="both"/>
        <w:rPr>
          <w:rFonts w:ascii="Arial AM" w:hAnsi="Arial AM"/>
          <w:sz w:val="20"/>
          <w:szCs w:val="20"/>
          <w:lang w:val="hy-AM" w:eastAsia="x-none"/>
        </w:rPr>
      </w:pPr>
      <w:r w:rsidRPr="002528F7">
        <w:rPr>
          <w:rFonts w:ascii="Arial AM" w:hAnsi="Arial AM"/>
          <w:sz w:val="20"/>
          <w:szCs w:val="20"/>
          <w:lang w:val="af-ZA" w:eastAsia="x-none"/>
        </w:rPr>
        <w:t>8</w:t>
      </w:r>
      <w:r w:rsidR="00C82BD2" w:rsidRPr="002528F7">
        <w:rPr>
          <w:rFonts w:ascii="Arial AM" w:hAnsi="Arial AM"/>
          <w:sz w:val="20"/>
          <w:szCs w:val="20"/>
          <w:lang w:val="af-ZA" w:eastAsia="x-none"/>
        </w:rPr>
        <w:t>.</w:t>
      </w:r>
      <w:r w:rsidR="00DF2FEF" w:rsidRPr="002528F7">
        <w:rPr>
          <w:rFonts w:ascii="Arial AM" w:hAnsi="Arial AM"/>
          <w:sz w:val="20"/>
          <w:szCs w:val="20"/>
          <w:lang w:val="af-ZA" w:eastAsia="x-none"/>
        </w:rPr>
        <w:t>7</w:t>
      </w:r>
      <w:r w:rsidR="00E24EBF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53C9B" w:rsidRPr="002528F7">
        <w:rPr>
          <w:rFonts w:ascii="Sylfaen" w:hAnsi="Sylfaen" w:cs="Sylfaen"/>
          <w:sz w:val="20"/>
          <w:szCs w:val="20"/>
          <w:lang w:val="af-ZA" w:eastAsia="x-none"/>
        </w:rPr>
        <w:t>Պ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ահանջի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դեպքում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AD522C" w:rsidRPr="002528F7">
        <w:rPr>
          <w:rFonts w:ascii="Sylfaen" w:hAnsi="Sylfaen" w:cs="Sylfaen"/>
          <w:sz w:val="20"/>
          <w:szCs w:val="20"/>
          <w:lang w:val="af-ZA" w:eastAsia="x-none"/>
        </w:rPr>
        <w:t>որևէ</w:t>
      </w:r>
      <w:r w:rsidR="00AD522C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210AC" w:rsidRPr="002528F7">
        <w:rPr>
          <w:rFonts w:ascii="Sylfaen" w:hAnsi="Sylfaen" w:cs="Sylfaen"/>
          <w:sz w:val="20"/>
          <w:szCs w:val="20"/>
          <w:lang w:val="af-ZA" w:eastAsia="x-none"/>
        </w:rPr>
        <w:t>մ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ասնակցի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հայտիպատճենները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հանձնաժողովի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քարտուղարն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անհապաղ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տրամադրում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է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նման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պահանջ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ներկայացրած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A66431" w:rsidRPr="002528F7">
        <w:rPr>
          <w:rFonts w:ascii="Sylfaen" w:hAnsi="Sylfaen" w:cs="Sylfaen"/>
          <w:sz w:val="20"/>
          <w:szCs w:val="20"/>
          <w:lang w:val="af-ZA" w:eastAsia="x-none"/>
        </w:rPr>
        <w:t>այլ</w:t>
      </w:r>
      <w:r w:rsidR="00A6643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36E4" w:rsidRPr="002528F7">
        <w:rPr>
          <w:rFonts w:ascii="Sylfaen" w:hAnsi="Sylfaen" w:cs="Sylfaen"/>
          <w:sz w:val="20"/>
          <w:szCs w:val="20"/>
          <w:lang w:val="af-ZA" w:eastAsia="x-none"/>
        </w:rPr>
        <w:t>մ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ասնակցին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>:</w:t>
      </w:r>
      <w:r w:rsidR="007B6811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Պահանջի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կատարման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անհնարինության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դեպքում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պահանջ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ներկայացրած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անձին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անհապաղ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տրամադրվում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է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410B68" w:rsidRPr="002528F7">
        <w:rPr>
          <w:rFonts w:ascii="Sylfaen" w:hAnsi="Sylfaen" w:cs="Sylfaen"/>
          <w:sz w:val="20"/>
          <w:szCs w:val="20"/>
          <w:lang w:val="hy-AM" w:eastAsia="x-none"/>
        </w:rPr>
        <w:t>հայտում</w:t>
      </w:r>
      <w:r w:rsidR="00410B68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410B68" w:rsidRPr="002528F7">
        <w:rPr>
          <w:rFonts w:ascii="Sylfaen" w:hAnsi="Sylfaen" w:cs="Sylfaen"/>
          <w:sz w:val="20"/>
          <w:szCs w:val="20"/>
          <w:lang w:val="hy-AM" w:eastAsia="x-none"/>
        </w:rPr>
        <w:t>ներառված</w:t>
      </w:r>
      <w:r w:rsidR="00410B68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փաստաթղթերը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,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որոնց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վերջինս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ծանոթանում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է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տեղում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,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իրավունք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ունի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լուսանկարել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դրանք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և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վերադարձնում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է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CA4AB2" w:rsidRPr="002528F7">
        <w:rPr>
          <w:rFonts w:ascii="Sylfaen" w:hAnsi="Sylfaen" w:cs="Sylfaen"/>
          <w:sz w:val="20"/>
          <w:szCs w:val="20"/>
          <w:lang w:val="af-ZA" w:eastAsia="x-none"/>
        </w:rPr>
        <w:t>հանձնաժողովի</w:t>
      </w:r>
      <w:r w:rsidR="00CA4AB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քարտուղարին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նիստի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ընթացքում՝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առանց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խոչընդոտելու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հանձնաժողովի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բնականոն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գործունեությանը</w:t>
      </w:r>
      <w:r w:rsidR="007B6811" w:rsidRPr="002528F7">
        <w:rPr>
          <w:rFonts w:ascii="Arial AM" w:hAnsi="Arial AM"/>
          <w:sz w:val="20"/>
          <w:szCs w:val="20"/>
          <w:lang w:val="hy-AM" w:eastAsia="x-none"/>
        </w:rPr>
        <w:t>:</w:t>
      </w:r>
    </w:p>
    <w:p w14:paraId="3A304632" w14:textId="77777777" w:rsidR="00116E47" w:rsidRPr="002528F7" w:rsidRDefault="00A150A9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Arial AM" w:hAnsi="Arial AM"/>
          <w:sz w:val="20"/>
          <w:lang w:val="af-ZA" w:eastAsia="x-none"/>
        </w:rPr>
        <w:t>8</w:t>
      </w:r>
      <w:r w:rsidR="002B121D" w:rsidRPr="002528F7">
        <w:rPr>
          <w:rFonts w:ascii="Arial AM" w:hAnsi="Arial AM"/>
          <w:sz w:val="20"/>
          <w:lang w:val="af-ZA" w:eastAsia="x-none"/>
        </w:rPr>
        <w:t>.</w:t>
      </w:r>
      <w:r w:rsidR="006F3F15" w:rsidRPr="002528F7">
        <w:rPr>
          <w:rFonts w:ascii="Arial AM" w:hAnsi="Arial AM"/>
          <w:sz w:val="20"/>
          <w:lang w:val="hy-AM" w:eastAsia="x-none"/>
        </w:rPr>
        <w:t>8</w:t>
      </w:r>
      <w:r w:rsidR="00794157" w:rsidRPr="002528F7">
        <w:rPr>
          <w:rFonts w:ascii="Arial AM" w:hAnsi="Arial AM"/>
          <w:sz w:val="20"/>
          <w:lang w:val="af-ZA" w:eastAsia="x-none"/>
        </w:rPr>
        <w:t xml:space="preserve"> </w:t>
      </w:r>
      <w:r w:rsidR="002B121D" w:rsidRPr="002528F7">
        <w:rPr>
          <w:rFonts w:ascii="Sylfaen" w:hAnsi="Sylfaen" w:cs="Sylfaen"/>
          <w:sz w:val="20"/>
          <w:lang w:val="af-ZA" w:eastAsia="x-none"/>
        </w:rPr>
        <w:t>Եթե</w:t>
      </w:r>
      <w:r w:rsidR="002B121D" w:rsidRPr="002528F7">
        <w:rPr>
          <w:rFonts w:ascii="Arial AM" w:hAnsi="Arial AM"/>
          <w:sz w:val="20"/>
          <w:lang w:val="af-ZA" w:eastAsia="x-none"/>
        </w:rPr>
        <w:t xml:space="preserve"> </w:t>
      </w:r>
      <w:r w:rsidR="002B121D" w:rsidRPr="002528F7">
        <w:rPr>
          <w:rFonts w:ascii="Sylfaen" w:hAnsi="Sylfaen" w:cs="Sylfaen"/>
          <w:sz w:val="20"/>
          <w:lang w:val="af-ZA" w:eastAsia="x-none"/>
        </w:rPr>
        <w:t>հայտերի</w:t>
      </w:r>
      <w:r w:rsidR="002B121D" w:rsidRPr="002528F7">
        <w:rPr>
          <w:rFonts w:ascii="Arial AM" w:hAnsi="Arial AM"/>
          <w:sz w:val="20"/>
          <w:lang w:val="af-ZA" w:eastAsia="x-none"/>
        </w:rPr>
        <w:t xml:space="preserve"> </w:t>
      </w:r>
      <w:r w:rsidR="002B121D" w:rsidRPr="002528F7">
        <w:rPr>
          <w:rFonts w:ascii="Sylfaen" w:hAnsi="Sylfaen" w:cs="Sylfaen"/>
          <w:sz w:val="20"/>
          <w:lang w:val="af-ZA" w:eastAsia="x-none"/>
        </w:rPr>
        <w:t>բացման</w:t>
      </w:r>
      <w:r w:rsidR="00DE1C00" w:rsidRPr="002528F7">
        <w:rPr>
          <w:rFonts w:ascii="Arial AM" w:hAnsi="Arial AM"/>
          <w:sz w:val="20"/>
          <w:lang w:val="hy-AM" w:eastAsia="x-none"/>
        </w:rPr>
        <w:t xml:space="preserve"> </w:t>
      </w:r>
      <w:r w:rsidR="00DE1C00" w:rsidRPr="002528F7">
        <w:rPr>
          <w:rFonts w:ascii="Sylfaen" w:hAnsi="Sylfaen" w:cs="Sylfaen"/>
          <w:sz w:val="20"/>
          <w:lang w:val="hy-AM" w:eastAsia="x-none"/>
        </w:rPr>
        <w:t>և</w:t>
      </w:r>
      <w:r w:rsidR="00DE1C00" w:rsidRPr="002528F7">
        <w:rPr>
          <w:rFonts w:ascii="Arial AM" w:hAnsi="Arial AM"/>
          <w:sz w:val="20"/>
          <w:lang w:val="hy-AM" w:eastAsia="x-none"/>
        </w:rPr>
        <w:t xml:space="preserve"> </w:t>
      </w:r>
      <w:r w:rsidR="00DE1C00" w:rsidRPr="002528F7">
        <w:rPr>
          <w:rFonts w:ascii="Sylfaen" w:hAnsi="Sylfaen" w:cs="Sylfaen"/>
          <w:sz w:val="20"/>
          <w:lang w:val="hy-AM" w:eastAsia="x-none"/>
        </w:rPr>
        <w:t>գնահատման</w:t>
      </w:r>
      <w:r w:rsidR="002B121D" w:rsidRPr="002528F7">
        <w:rPr>
          <w:rFonts w:ascii="Arial AM" w:hAnsi="Arial AM"/>
          <w:sz w:val="20"/>
          <w:lang w:val="af-ZA" w:eastAsia="x-none"/>
        </w:rPr>
        <w:t xml:space="preserve"> </w:t>
      </w:r>
      <w:r w:rsidR="002B121D" w:rsidRPr="002528F7">
        <w:rPr>
          <w:rFonts w:ascii="Sylfaen" w:hAnsi="Sylfaen" w:cs="Sylfaen"/>
          <w:sz w:val="20"/>
          <w:lang w:val="af-ZA" w:eastAsia="x-none"/>
        </w:rPr>
        <w:t>նիստի</w:t>
      </w:r>
      <w:r w:rsidR="002B121D" w:rsidRPr="002528F7">
        <w:rPr>
          <w:rFonts w:ascii="Arial AM" w:hAnsi="Arial AM"/>
          <w:sz w:val="20"/>
          <w:lang w:val="af-ZA" w:eastAsia="x-none"/>
        </w:rPr>
        <w:t xml:space="preserve"> </w:t>
      </w:r>
      <w:r w:rsidR="002B121D" w:rsidRPr="002528F7">
        <w:rPr>
          <w:rFonts w:ascii="Sylfaen" w:hAnsi="Sylfaen" w:cs="Sylfaen"/>
          <w:sz w:val="20"/>
          <w:lang w:val="af-ZA" w:eastAsia="x-none"/>
        </w:rPr>
        <w:t>ընթացքում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իրականացված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արդյուն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softHyphen/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քում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210AC" w:rsidRPr="002528F7">
        <w:rPr>
          <w:rFonts w:ascii="Sylfaen" w:hAnsi="Sylfaen" w:cs="Sylfaen"/>
          <w:sz w:val="20"/>
          <w:szCs w:val="24"/>
          <w:lang w:val="af-ZA" w:eastAsia="en-US"/>
        </w:rPr>
        <w:t>մ</w:t>
      </w:r>
      <w:r w:rsidR="00A24827" w:rsidRPr="002528F7">
        <w:rPr>
          <w:rFonts w:ascii="Sylfaen" w:hAnsi="Sylfaen" w:cs="Sylfaen"/>
          <w:sz w:val="20"/>
          <w:szCs w:val="24"/>
          <w:lang w:val="af-ZA" w:eastAsia="en-US"/>
        </w:rPr>
        <w:t>ասնակցի</w:t>
      </w:r>
      <w:r w:rsidR="00A248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հայտում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արձանագրվում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անհամապատասխանություններ՝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պահանջների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նկատմամբ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>,</w:t>
      </w:r>
      <w:bookmarkStart w:id="6" w:name="_Hlk9262487"/>
      <w:r w:rsidR="00476579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bookmarkEnd w:id="6"/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հանձնաժողովը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մեկ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օրով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կասեցնում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նիստը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իսկ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քարտուղարը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նույն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օրը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դրա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D321F" w:rsidRPr="002528F7">
        <w:rPr>
          <w:rFonts w:ascii="Sylfaen" w:hAnsi="Sylfaen" w:cs="Sylfaen"/>
          <w:sz w:val="20"/>
          <w:szCs w:val="24"/>
          <w:lang w:val="af-ZA" w:eastAsia="en-US"/>
        </w:rPr>
        <w:t>էլեկտրոնային</w:t>
      </w:r>
      <w:r w:rsidR="00ED321F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D321F" w:rsidRPr="002528F7">
        <w:rPr>
          <w:rFonts w:ascii="Sylfaen" w:hAnsi="Sylfaen" w:cs="Sylfaen"/>
          <w:sz w:val="20"/>
          <w:szCs w:val="24"/>
          <w:lang w:val="af-ZA" w:eastAsia="en-US"/>
        </w:rPr>
        <w:t>եղանակով</w:t>
      </w:r>
      <w:r w:rsidR="00ED321F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տեղեկացնում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210AC" w:rsidRPr="002528F7">
        <w:rPr>
          <w:rFonts w:ascii="Sylfaen" w:hAnsi="Sylfaen" w:cs="Sylfaen"/>
          <w:sz w:val="20"/>
          <w:szCs w:val="24"/>
          <w:lang w:val="af-ZA" w:eastAsia="en-US"/>
        </w:rPr>
        <w:t>մ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ասնակցին՝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առաջարկելով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կասեցման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ժամկետի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ավարտը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շտկել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անհամապատասխանությունը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>:</w:t>
      </w:r>
    </w:p>
    <w:p w14:paraId="6901C63A" w14:textId="77777777" w:rsidR="002B121D" w:rsidRPr="002528F7" w:rsidRDefault="00116E47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Մասնակցին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ուղարկվող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ծանուցման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մանրամասն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նկարագրվում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73E83" w:rsidRPr="002528F7">
        <w:rPr>
          <w:rFonts w:ascii="Sylfaen" w:hAnsi="Sylfaen" w:cs="Sylfaen"/>
          <w:sz w:val="20"/>
          <w:szCs w:val="24"/>
          <w:lang w:val="hy-AM" w:eastAsia="en-US"/>
        </w:rPr>
        <w:t>հայտի</w:t>
      </w:r>
      <w:r w:rsidR="00873E8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73E83" w:rsidRPr="002528F7">
        <w:rPr>
          <w:rFonts w:ascii="Sylfaen" w:hAnsi="Sylfaen" w:cs="Sylfaen"/>
          <w:sz w:val="20"/>
          <w:szCs w:val="24"/>
          <w:lang w:val="hy-AM" w:eastAsia="en-US"/>
        </w:rPr>
        <w:t>գն</w:t>
      </w:r>
      <w:r w:rsidR="00563192" w:rsidRPr="002528F7">
        <w:rPr>
          <w:rFonts w:ascii="Sylfaen" w:hAnsi="Sylfaen" w:cs="Sylfaen"/>
          <w:sz w:val="20"/>
          <w:szCs w:val="24"/>
          <w:lang w:eastAsia="en-US"/>
        </w:rPr>
        <w:t>ա</w:t>
      </w:r>
      <w:r w:rsidR="00873E83" w:rsidRPr="002528F7">
        <w:rPr>
          <w:rFonts w:ascii="Sylfaen" w:hAnsi="Sylfaen" w:cs="Sylfaen"/>
          <w:sz w:val="20"/>
          <w:szCs w:val="24"/>
          <w:lang w:val="hy-AM" w:eastAsia="en-US"/>
        </w:rPr>
        <w:t>հատման</w:t>
      </w:r>
      <w:r w:rsidR="00873E8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73E83" w:rsidRPr="002528F7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="00873E8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հայտնաբերված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73E83" w:rsidRPr="002528F7">
        <w:rPr>
          <w:rFonts w:ascii="Sylfaen" w:hAnsi="Sylfaen" w:cs="Sylfaen"/>
          <w:sz w:val="20"/>
          <w:szCs w:val="24"/>
          <w:lang w:val="hy-AM" w:eastAsia="en-US"/>
        </w:rPr>
        <w:t>բոլոր</w:t>
      </w:r>
      <w:r w:rsidR="00873E8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անհամապատասխանությունները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  <w:r w:rsidR="002B121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  </w:t>
      </w:r>
    </w:p>
    <w:p w14:paraId="041E911D" w14:textId="77777777" w:rsidR="00FC31D8" w:rsidRPr="002528F7" w:rsidRDefault="00A150A9" w:rsidP="00EF3662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af-ZA" w:eastAsia="en-US"/>
        </w:rPr>
        <w:t>8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>.</w:t>
      </w:r>
      <w:r w:rsidR="006F3F15" w:rsidRPr="002528F7">
        <w:rPr>
          <w:rFonts w:ascii="Arial AM" w:hAnsi="Arial AM" w:cs="Sylfaen"/>
          <w:sz w:val="20"/>
          <w:szCs w:val="24"/>
          <w:lang w:val="hy-AM" w:eastAsia="en-US"/>
        </w:rPr>
        <w:t>9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A171D" w:rsidRPr="002528F7">
        <w:rPr>
          <w:rFonts w:ascii="Arial AM" w:hAnsi="Arial AM" w:cs="Sylfaen"/>
          <w:sz w:val="20"/>
          <w:szCs w:val="24"/>
          <w:lang w:val="af-ZA" w:eastAsia="en-US"/>
        </w:rPr>
        <w:t>8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>.</w:t>
      </w:r>
      <w:r w:rsidR="006F3F15" w:rsidRPr="002528F7">
        <w:rPr>
          <w:rFonts w:ascii="Arial AM" w:hAnsi="Arial AM" w:cs="Sylfaen"/>
          <w:sz w:val="20"/>
          <w:szCs w:val="24"/>
          <w:lang w:val="hy-AM" w:eastAsia="en-US"/>
        </w:rPr>
        <w:t>8</w:t>
      </w:r>
      <w:r w:rsidR="004E6A12" w:rsidRPr="002528F7">
        <w:rPr>
          <w:rFonts w:ascii="Arial AM" w:hAnsi="Arial AM" w:cs="Sylfaen"/>
          <w:sz w:val="20"/>
          <w:szCs w:val="24"/>
          <w:lang w:val="af-ZA" w:eastAsia="en-US"/>
        </w:rPr>
        <w:t>-</w:t>
      </w:r>
      <w:r w:rsidR="004E6A12" w:rsidRPr="002528F7">
        <w:rPr>
          <w:rFonts w:ascii="Sylfaen" w:hAnsi="Sylfaen" w:cs="Sylfaen"/>
          <w:sz w:val="20"/>
          <w:szCs w:val="24"/>
          <w:lang w:val="hy-AM" w:eastAsia="en-US"/>
        </w:rPr>
        <w:t>րդ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կետով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ժամկետում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A171D" w:rsidRPr="002528F7">
        <w:rPr>
          <w:rFonts w:ascii="Sylfaen" w:hAnsi="Sylfaen" w:cs="Sylfaen"/>
          <w:sz w:val="20"/>
          <w:szCs w:val="24"/>
          <w:lang w:val="af-ZA" w:eastAsia="en-US"/>
        </w:rPr>
        <w:t>մ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շտկում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արձանագրված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անհամապատասխանությունը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վերջին</w:t>
      </w:r>
      <w:r w:rsidR="009A05AC" w:rsidRPr="002528F7">
        <w:rPr>
          <w:rFonts w:ascii="Sylfaen" w:hAnsi="Sylfaen" w:cs="Sylfaen"/>
          <w:sz w:val="20"/>
          <w:szCs w:val="24"/>
          <w:lang w:val="hy-AM" w:eastAsia="en-US"/>
        </w:rPr>
        <w:t>ի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ս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հայտը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գնահատվում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բավարար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: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Հակառակ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հայտը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գնահատվում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անբավարար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մերժվում</w:t>
      </w:r>
      <w:r w:rsidR="009A05AC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A05AC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իսկ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մասնակից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ճանաչվում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տեղ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զբաղեցրած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</w:p>
    <w:p w14:paraId="23B1CA8C" w14:textId="77777777" w:rsidR="006F3F15" w:rsidRPr="002528F7" w:rsidRDefault="00A150A9" w:rsidP="006F3F15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Arial AM" w:hAnsi="Arial AM" w:cs="Sylfaen"/>
          <w:szCs w:val="24"/>
        </w:rPr>
        <w:t>8</w:t>
      </w:r>
      <w:r w:rsidR="002B121D" w:rsidRPr="002528F7">
        <w:rPr>
          <w:rFonts w:ascii="Arial AM" w:hAnsi="Arial AM" w:cs="Sylfaen"/>
          <w:szCs w:val="24"/>
        </w:rPr>
        <w:t>.</w:t>
      </w:r>
      <w:r w:rsidR="006F3F15" w:rsidRPr="002528F7">
        <w:rPr>
          <w:rFonts w:ascii="Arial AM" w:hAnsi="Arial AM" w:cs="Sylfaen"/>
          <w:szCs w:val="24"/>
          <w:lang w:val="hy-AM"/>
        </w:rPr>
        <w:t>10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Հանձնաժողովի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անդամը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քարտուղարը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չի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կարող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մասնակցել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հանձնաժողովի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աշխատանքներին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եթե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հանձնաժողովի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գործունեության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ընթացքումպարզվում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է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որ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վերջիններիս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կողմից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հիմնադրված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բաժնեմաս</w:t>
      </w:r>
      <w:r w:rsidR="006F3F15" w:rsidRPr="002528F7">
        <w:rPr>
          <w:rFonts w:ascii="Arial AM" w:hAnsi="Arial AM" w:cs="Sylfaen"/>
          <w:szCs w:val="24"/>
        </w:rPr>
        <w:t xml:space="preserve"> (</w:t>
      </w:r>
      <w:r w:rsidR="006F3F15" w:rsidRPr="002528F7">
        <w:rPr>
          <w:rFonts w:ascii="Sylfaen" w:hAnsi="Sylfaen" w:cs="Sylfaen"/>
          <w:szCs w:val="24"/>
          <w:lang w:val="hy-AM"/>
        </w:rPr>
        <w:t>փայաբաժին</w:t>
      </w:r>
      <w:r w:rsidR="006F3F15" w:rsidRPr="002528F7">
        <w:rPr>
          <w:rFonts w:ascii="Arial AM" w:hAnsi="Arial AM" w:cs="Sylfaen"/>
          <w:szCs w:val="24"/>
        </w:rPr>
        <w:t xml:space="preserve">) </w:t>
      </w:r>
      <w:r w:rsidR="006F3F15" w:rsidRPr="002528F7">
        <w:rPr>
          <w:rFonts w:ascii="Sylfaen" w:hAnsi="Sylfaen" w:cs="Sylfaen"/>
          <w:szCs w:val="24"/>
          <w:lang w:val="hy-AM"/>
        </w:rPr>
        <w:t>ունեցող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կազմակերպությունը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կամ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իրենց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մերձավոր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ազգակցությամբ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խնամիությամբ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կապված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անձը</w:t>
      </w:r>
      <w:r w:rsidR="006F3F15" w:rsidRPr="002528F7">
        <w:rPr>
          <w:rFonts w:ascii="Arial AM" w:hAnsi="Arial AM" w:cs="Sylfaen"/>
          <w:szCs w:val="24"/>
        </w:rPr>
        <w:t xml:space="preserve"> (</w:t>
      </w:r>
      <w:r w:rsidR="006F3F15" w:rsidRPr="002528F7">
        <w:rPr>
          <w:rFonts w:ascii="Sylfaen" w:hAnsi="Sylfaen" w:cs="Sylfaen"/>
          <w:szCs w:val="24"/>
          <w:lang w:val="hy-AM"/>
        </w:rPr>
        <w:t>ծնող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ամուսին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երեխա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եղբայր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քույր</w:t>
      </w:r>
      <w:r w:rsidR="006F3F15" w:rsidRPr="002528F7">
        <w:rPr>
          <w:rFonts w:ascii="Arial AM" w:hAnsi="Arial AM" w:cs="Sylfaen"/>
          <w:szCs w:val="24"/>
        </w:rPr>
        <w:t>,</w:t>
      </w:r>
      <w:r w:rsidR="006F3F15" w:rsidRPr="002528F7">
        <w:rPr>
          <w:rFonts w:ascii="Sylfaen" w:hAnsi="Sylfaen" w:cs="Sylfaen"/>
          <w:szCs w:val="24"/>
          <w:lang w:val="hy-AM"/>
        </w:rPr>
        <w:t>տատ</w:t>
      </w:r>
      <w:r w:rsidR="006F3F15" w:rsidRPr="002528F7">
        <w:rPr>
          <w:rFonts w:ascii="Arial AM" w:hAnsi="Arial AM" w:cs="Sylfaen"/>
          <w:szCs w:val="24"/>
          <w:lang w:val="hy-AM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պապ</w:t>
      </w:r>
      <w:r w:rsidR="006F3F15" w:rsidRPr="002528F7">
        <w:rPr>
          <w:rFonts w:ascii="Arial AM" w:hAnsi="Arial AM" w:cs="Sylfaen"/>
          <w:szCs w:val="24"/>
          <w:lang w:val="hy-AM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թոռ</w:t>
      </w:r>
      <w:r w:rsidR="006F3F15" w:rsidRPr="002528F7">
        <w:rPr>
          <w:rFonts w:ascii="Arial AM" w:hAnsi="Arial AM" w:cs="Sylfaen"/>
          <w:szCs w:val="24"/>
          <w:lang w:val="hy-AM"/>
        </w:rPr>
        <w:t>,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ինչպես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նաև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ամուսնու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ծնող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երեխա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եղբայր</w:t>
      </w:r>
      <w:r w:rsidR="006F3F15" w:rsidRPr="002528F7">
        <w:rPr>
          <w:rFonts w:ascii="Arial AM" w:hAnsi="Arial AM" w:cs="Sylfaen"/>
          <w:szCs w:val="24"/>
          <w:lang w:val="hy-AM"/>
        </w:rPr>
        <w:t>,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քույր</w:t>
      </w:r>
      <w:r w:rsidR="006F3F15" w:rsidRPr="002528F7">
        <w:rPr>
          <w:rFonts w:ascii="Arial AM" w:hAnsi="Arial AM" w:cs="Sylfaen"/>
          <w:szCs w:val="24"/>
          <w:lang w:val="hy-AM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տատ</w:t>
      </w:r>
      <w:r w:rsidR="006F3F15" w:rsidRPr="002528F7">
        <w:rPr>
          <w:rFonts w:ascii="Arial AM" w:hAnsi="Arial AM" w:cs="Sylfaen"/>
          <w:szCs w:val="24"/>
          <w:lang w:val="hy-AM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պապ</w:t>
      </w:r>
      <w:r w:rsidR="006F3F15" w:rsidRPr="002528F7">
        <w:rPr>
          <w:rFonts w:ascii="Arial AM" w:hAnsi="Arial AM" w:cs="Sylfaen"/>
          <w:szCs w:val="24"/>
          <w:lang w:val="hy-AM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թոռ</w:t>
      </w:r>
      <w:r w:rsidR="006F3F15" w:rsidRPr="002528F7">
        <w:rPr>
          <w:rFonts w:ascii="Arial AM" w:hAnsi="Arial AM" w:cs="Sylfaen"/>
          <w:szCs w:val="24"/>
        </w:rPr>
        <w:t xml:space="preserve">) </w:t>
      </w:r>
      <w:r w:rsidR="006F3F15" w:rsidRPr="002528F7">
        <w:rPr>
          <w:rFonts w:ascii="Sylfaen" w:hAnsi="Sylfaen" w:cs="Sylfaen"/>
          <w:szCs w:val="24"/>
          <w:lang w:val="hy-AM"/>
        </w:rPr>
        <w:t>կամ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այդ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անձի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կողմից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հիմնադրված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բաժնեմաս</w:t>
      </w:r>
      <w:r w:rsidR="006F3F15" w:rsidRPr="002528F7">
        <w:rPr>
          <w:rFonts w:ascii="Arial AM" w:hAnsi="Arial AM" w:cs="Sylfaen"/>
          <w:szCs w:val="24"/>
        </w:rPr>
        <w:t xml:space="preserve"> (</w:t>
      </w:r>
      <w:r w:rsidR="006F3F15" w:rsidRPr="002528F7">
        <w:rPr>
          <w:rFonts w:ascii="Sylfaen" w:hAnsi="Sylfaen" w:cs="Sylfaen"/>
          <w:szCs w:val="24"/>
          <w:lang w:val="hy-AM"/>
        </w:rPr>
        <w:t>փայաբաժին</w:t>
      </w:r>
      <w:r w:rsidR="006F3F15" w:rsidRPr="002528F7">
        <w:rPr>
          <w:rFonts w:ascii="Arial AM" w:hAnsi="Arial AM" w:cs="Sylfaen"/>
          <w:szCs w:val="24"/>
        </w:rPr>
        <w:t xml:space="preserve">) </w:t>
      </w:r>
      <w:r w:rsidR="006F3F15" w:rsidRPr="002528F7">
        <w:rPr>
          <w:rFonts w:ascii="Sylfaen" w:hAnsi="Sylfaen" w:cs="Sylfaen"/>
          <w:szCs w:val="24"/>
          <w:lang w:val="hy-AM"/>
        </w:rPr>
        <w:t>ունեցող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կազմակերպությունը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սույն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ընթացակարգին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մասնակցելու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համար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ներկայացրել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է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հայտ</w:t>
      </w:r>
      <w:r w:rsidR="006F3F15" w:rsidRPr="002528F7">
        <w:rPr>
          <w:rFonts w:ascii="Arial AM" w:hAnsi="Arial AM" w:cs="Sylfaen"/>
          <w:szCs w:val="24"/>
        </w:rPr>
        <w:t>: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Եթե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առկա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է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սույն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կետով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նախատեսված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պայմանը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ապա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սույն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ընթացակարգի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առնչությամբ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շահերի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բախում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ունեցող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հանձնաժողովի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անդամը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քարտուղարը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անհապաղ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ինքնաբացարկ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է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հայտնում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սույնընթացակարգից</w:t>
      </w:r>
      <w:r w:rsidR="006F3F15" w:rsidRPr="002528F7">
        <w:rPr>
          <w:rFonts w:ascii="Arial AM" w:hAnsi="Arial AM" w:cs="Sylfaen"/>
          <w:szCs w:val="24"/>
        </w:rPr>
        <w:t xml:space="preserve">: </w:t>
      </w:r>
    </w:p>
    <w:p w14:paraId="76B41B7F" w14:textId="77777777" w:rsidR="005E0E50" w:rsidRPr="002528F7" w:rsidRDefault="005E0E50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</w:p>
    <w:p w14:paraId="768FD1A4" w14:textId="77777777" w:rsidR="00794157" w:rsidRPr="002528F7" w:rsidRDefault="00A150A9" w:rsidP="00D571F0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Arial AM" w:hAnsi="Arial AM" w:cs="Sylfaen"/>
          <w:szCs w:val="24"/>
          <w:lang w:val="hy-AM"/>
        </w:rPr>
        <w:t>8</w:t>
      </w:r>
      <w:r w:rsidR="005E0E50" w:rsidRPr="002528F7">
        <w:rPr>
          <w:rFonts w:ascii="Arial AM" w:hAnsi="Arial AM" w:cs="Sylfaen"/>
          <w:szCs w:val="24"/>
          <w:lang w:val="hy-AM"/>
        </w:rPr>
        <w:t>.1</w:t>
      </w:r>
      <w:r w:rsidR="006F3F15" w:rsidRPr="002528F7">
        <w:rPr>
          <w:rFonts w:ascii="Arial AM" w:hAnsi="Arial AM" w:cs="Sylfaen"/>
          <w:szCs w:val="24"/>
          <w:lang w:val="hy-AM"/>
        </w:rPr>
        <w:t>1</w:t>
      </w:r>
      <w:r w:rsidR="00794157" w:rsidRPr="002528F7">
        <w:rPr>
          <w:rFonts w:ascii="Arial AM" w:hAnsi="Arial AM" w:cs="Sylfaen"/>
          <w:szCs w:val="24"/>
          <w:lang w:val="hy-AM"/>
        </w:rPr>
        <w:t xml:space="preserve"> </w:t>
      </w:r>
      <w:r w:rsidR="00EA58C8" w:rsidRPr="002528F7">
        <w:rPr>
          <w:rFonts w:ascii="Sylfaen" w:hAnsi="Sylfaen" w:cs="Sylfaen"/>
          <w:szCs w:val="24"/>
          <w:lang w:val="es-ES"/>
        </w:rPr>
        <w:t>Հայտերը</w:t>
      </w:r>
      <w:r w:rsidR="00EA58C8" w:rsidRPr="002528F7">
        <w:rPr>
          <w:rFonts w:ascii="Arial AM" w:hAnsi="Arial AM" w:cs="Sylfaen"/>
          <w:szCs w:val="24"/>
          <w:lang w:val="es-ES"/>
        </w:rPr>
        <w:t xml:space="preserve"> </w:t>
      </w:r>
      <w:r w:rsidR="00EA58C8" w:rsidRPr="002528F7">
        <w:rPr>
          <w:rFonts w:ascii="Sylfaen" w:hAnsi="Sylfaen" w:cs="Sylfaen"/>
          <w:szCs w:val="24"/>
          <w:lang w:val="es-ES"/>
        </w:rPr>
        <w:t>բացվելուց</w:t>
      </w:r>
      <w:r w:rsidR="00EA58C8" w:rsidRPr="002528F7">
        <w:rPr>
          <w:rFonts w:ascii="Arial AM" w:hAnsi="Arial AM" w:cs="Sylfaen"/>
          <w:szCs w:val="24"/>
          <w:lang w:val="es-ES"/>
        </w:rPr>
        <w:t xml:space="preserve"> </w:t>
      </w:r>
      <w:r w:rsidR="007A3F75" w:rsidRPr="002528F7">
        <w:rPr>
          <w:rFonts w:ascii="Sylfaen" w:hAnsi="Sylfaen" w:cs="Sylfaen"/>
          <w:szCs w:val="24"/>
          <w:lang w:val="es-ES"/>
        </w:rPr>
        <w:t>և</w:t>
      </w:r>
      <w:r w:rsidR="007A3F75" w:rsidRPr="002528F7">
        <w:rPr>
          <w:rFonts w:ascii="Arial AM" w:hAnsi="Arial AM" w:cs="Sylfaen"/>
          <w:szCs w:val="24"/>
          <w:lang w:val="es-ES"/>
        </w:rPr>
        <w:t xml:space="preserve"> </w:t>
      </w:r>
      <w:r w:rsidR="007A3F75" w:rsidRPr="002528F7">
        <w:rPr>
          <w:rFonts w:ascii="Sylfaen" w:hAnsi="Sylfaen" w:cs="Sylfaen"/>
          <w:szCs w:val="24"/>
          <w:lang w:val="es-ES"/>
        </w:rPr>
        <w:t>գնահատվելուց</w:t>
      </w:r>
      <w:r w:rsidR="007A3F75" w:rsidRPr="002528F7">
        <w:rPr>
          <w:rFonts w:ascii="Arial AM" w:hAnsi="Arial AM" w:cs="Sylfaen"/>
          <w:szCs w:val="24"/>
          <w:lang w:val="es-ES"/>
        </w:rPr>
        <w:t xml:space="preserve"> </w:t>
      </w:r>
      <w:r w:rsidR="007A3F75" w:rsidRPr="002528F7">
        <w:rPr>
          <w:rFonts w:ascii="Sylfaen" w:hAnsi="Sylfaen" w:cs="Sylfaen"/>
          <w:szCs w:val="24"/>
          <w:lang w:val="es-ES"/>
        </w:rPr>
        <w:t>հետո</w:t>
      </w:r>
      <w:r w:rsidR="007A3F75" w:rsidRPr="002528F7">
        <w:rPr>
          <w:rFonts w:ascii="Arial AM" w:hAnsi="Arial AM" w:cs="Sylfaen"/>
          <w:szCs w:val="24"/>
          <w:lang w:val="es-ES"/>
        </w:rPr>
        <w:t xml:space="preserve"> </w:t>
      </w:r>
      <w:r w:rsidR="00EA58C8" w:rsidRPr="002528F7">
        <w:rPr>
          <w:rFonts w:ascii="Sylfaen" w:hAnsi="Sylfaen" w:cs="Sylfaen"/>
          <w:szCs w:val="24"/>
          <w:lang w:val="es-ES"/>
        </w:rPr>
        <w:t>հետո</w:t>
      </w:r>
      <w:r w:rsidR="00EA58C8" w:rsidRPr="002528F7">
        <w:rPr>
          <w:rFonts w:ascii="Arial AM" w:hAnsi="Arial AM" w:cs="Sylfaen"/>
          <w:szCs w:val="24"/>
          <w:lang w:val="es-ES"/>
        </w:rPr>
        <w:t xml:space="preserve"> </w:t>
      </w:r>
      <w:r w:rsidR="00EA58C8" w:rsidRPr="002528F7">
        <w:rPr>
          <w:rFonts w:ascii="Sylfaen" w:hAnsi="Sylfaen" w:cs="Sylfaen"/>
          <w:szCs w:val="24"/>
          <w:lang w:val="es-ES"/>
        </w:rPr>
        <w:t>կազմվում</w:t>
      </w:r>
      <w:r w:rsidR="00EA58C8" w:rsidRPr="002528F7">
        <w:rPr>
          <w:rFonts w:ascii="Arial AM" w:hAnsi="Arial AM" w:cs="Sylfaen"/>
          <w:szCs w:val="24"/>
          <w:lang w:val="es-ES"/>
        </w:rPr>
        <w:t xml:space="preserve"> </w:t>
      </w:r>
      <w:r w:rsidR="00EA58C8" w:rsidRPr="002528F7">
        <w:rPr>
          <w:rFonts w:ascii="Sylfaen" w:hAnsi="Sylfaen" w:cs="Sylfaen"/>
          <w:szCs w:val="24"/>
          <w:lang w:val="es-ES"/>
        </w:rPr>
        <w:t>է</w:t>
      </w:r>
      <w:r w:rsidR="00EA58C8" w:rsidRPr="002528F7">
        <w:rPr>
          <w:rFonts w:ascii="Arial AM" w:hAnsi="Arial AM" w:cs="Sylfaen"/>
          <w:szCs w:val="24"/>
          <w:lang w:val="es-ES"/>
        </w:rPr>
        <w:t xml:space="preserve"> </w:t>
      </w:r>
      <w:r w:rsidR="00EA58C8" w:rsidRPr="002528F7">
        <w:rPr>
          <w:rFonts w:ascii="Sylfaen" w:hAnsi="Sylfaen" w:cs="Sylfaen"/>
          <w:szCs w:val="24"/>
          <w:lang w:val="es-ES"/>
        </w:rPr>
        <w:t>արձանագրություն</w:t>
      </w:r>
      <w:r w:rsidR="00EA58C8" w:rsidRPr="002528F7">
        <w:rPr>
          <w:rFonts w:ascii="Arial AM" w:hAnsi="Arial AM" w:cs="Sylfaen"/>
          <w:szCs w:val="24"/>
          <w:lang w:val="es-ES"/>
        </w:rPr>
        <w:t>`</w:t>
      </w:r>
      <w:r w:rsidR="00EA58C8" w:rsidRPr="002528F7">
        <w:rPr>
          <w:rFonts w:ascii="Arial AM" w:hAnsi="Arial AM" w:cs="Sylfaen"/>
        </w:rPr>
        <w:t xml:space="preserve"> </w:t>
      </w:r>
      <w:r w:rsidR="00EA58C8" w:rsidRPr="002528F7">
        <w:rPr>
          <w:rFonts w:ascii="Sylfaen" w:hAnsi="Sylfaen" w:cs="Sylfaen"/>
        </w:rPr>
        <w:t>գնումների</w:t>
      </w:r>
      <w:r w:rsidR="00EA58C8" w:rsidRPr="002528F7">
        <w:rPr>
          <w:rFonts w:ascii="Arial AM" w:hAnsi="Arial AM" w:cs="Sylfaen"/>
        </w:rPr>
        <w:t xml:space="preserve"> </w:t>
      </w:r>
      <w:r w:rsidR="00EA58C8" w:rsidRPr="002528F7">
        <w:rPr>
          <w:rFonts w:ascii="Sylfaen" w:hAnsi="Sylfaen" w:cs="Sylfaen"/>
        </w:rPr>
        <w:t>մասին</w:t>
      </w:r>
      <w:r w:rsidR="00EA58C8" w:rsidRPr="002528F7">
        <w:rPr>
          <w:rFonts w:ascii="Arial AM" w:hAnsi="Arial AM" w:cs="Sylfaen"/>
        </w:rPr>
        <w:t xml:space="preserve"> </w:t>
      </w:r>
      <w:r w:rsidR="00EA58C8" w:rsidRPr="002528F7">
        <w:rPr>
          <w:rFonts w:ascii="Sylfaen" w:hAnsi="Sylfaen" w:cs="Sylfaen"/>
        </w:rPr>
        <w:t>ՀՀ</w:t>
      </w:r>
      <w:r w:rsidR="00EA58C8" w:rsidRPr="002528F7">
        <w:rPr>
          <w:rFonts w:ascii="Arial AM" w:hAnsi="Arial AM" w:cs="Sylfaen"/>
        </w:rPr>
        <w:t xml:space="preserve"> </w:t>
      </w:r>
      <w:r w:rsidR="00EA58C8" w:rsidRPr="002528F7">
        <w:rPr>
          <w:rFonts w:ascii="Sylfaen" w:hAnsi="Sylfaen" w:cs="Sylfaen"/>
        </w:rPr>
        <w:t>օրենսդրությամբ</w:t>
      </w:r>
      <w:r w:rsidR="00EA58C8" w:rsidRPr="002528F7">
        <w:rPr>
          <w:rFonts w:ascii="Arial AM" w:hAnsi="Arial AM" w:cs="Sylfaen"/>
        </w:rPr>
        <w:t xml:space="preserve"> </w:t>
      </w:r>
      <w:r w:rsidR="00EA58C8" w:rsidRPr="002528F7">
        <w:rPr>
          <w:rFonts w:ascii="Sylfaen" w:hAnsi="Sylfaen" w:cs="Sylfaen"/>
        </w:rPr>
        <w:t>սահմանված</w:t>
      </w:r>
      <w:r w:rsidR="00EA58C8" w:rsidRPr="002528F7">
        <w:rPr>
          <w:rFonts w:ascii="Arial AM" w:hAnsi="Arial AM" w:cs="Sylfaen"/>
        </w:rPr>
        <w:t xml:space="preserve"> </w:t>
      </w:r>
      <w:r w:rsidR="00EA58C8" w:rsidRPr="002528F7">
        <w:rPr>
          <w:rFonts w:ascii="Sylfaen" w:hAnsi="Sylfaen" w:cs="Sylfaen"/>
        </w:rPr>
        <w:t>կարգով</w:t>
      </w:r>
      <w:r w:rsidR="00EA58C8" w:rsidRPr="002528F7">
        <w:rPr>
          <w:rFonts w:ascii="Arial AM" w:hAnsi="Arial AM" w:cs="Sylfaen"/>
          <w:lang w:val="hy-AM"/>
        </w:rPr>
        <w:t>:</w:t>
      </w:r>
      <w:r w:rsidR="00D571F0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Ընդ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որում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հանձնաժողովի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նիստի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արձանագր</w:t>
      </w:r>
      <w:r w:rsidR="007A3F75" w:rsidRPr="002528F7">
        <w:rPr>
          <w:rFonts w:ascii="Sylfaen" w:hAnsi="Sylfaen" w:cs="Sylfaen"/>
          <w:lang w:val="hy-AM"/>
        </w:rPr>
        <w:t>ու</w:t>
      </w:r>
      <w:r w:rsidR="00F025FC" w:rsidRPr="002528F7">
        <w:rPr>
          <w:rFonts w:ascii="Sylfaen" w:hAnsi="Sylfaen" w:cs="Sylfaen"/>
          <w:lang w:val="hy-AM"/>
        </w:rPr>
        <w:t>թյ</w:t>
      </w:r>
      <w:r w:rsidR="007A3F75" w:rsidRPr="002528F7">
        <w:rPr>
          <w:rFonts w:ascii="Sylfaen" w:hAnsi="Sylfaen" w:cs="Sylfaen"/>
          <w:lang w:val="hy-AM"/>
        </w:rPr>
        <w:t>ա</w:t>
      </w:r>
      <w:r w:rsidR="00F025FC" w:rsidRPr="002528F7">
        <w:rPr>
          <w:rFonts w:ascii="Sylfaen" w:hAnsi="Sylfaen" w:cs="Sylfaen"/>
          <w:lang w:val="hy-AM"/>
        </w:rPr>
        <w:t>ն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մեջ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մանրամասն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նկարագրվում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են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հայտերի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գնահատման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արդյունքում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արձանագրված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անհամապատասխանությունները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և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դրանցով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պայմանավորված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հայտերի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մերժման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հիմքերը</w:t>
      </w:r>
      <w:r w:rsidR="00F025FC" w:rsidRPr="002528F7">
        <w:rPr>
          <w:rFonts w:ascii="Arial AM" w:hAnsi="Arial AM" w:cs="Sylfaen"/>
          <w:lang w:val="hy-AM"/>
        </w:rPr>
        <w:t>:</w:t>
      </w:r>
      <w:r w:rsidR="007A3F75" w:rsidRPr="002528F7">
        <w:rPr>
          <w:rFonts w:ascii="Arial AM" w:hAnsi="Arial AM" w:cs="Sylfaen"/>
          <w:lang w:val="hy-AM"/>
        </w:rPr>
        <w:t xml:space="preserve"> </w:t>
      </w:r>
      <w:r w:rsidR="007A3F75" w:rsidRPr="002528F7">
        <w:rPr>
          <w:rFonts w:ascii="Sylfaen" w:hAnsi="Sylfaen" w:cs="Sylfaen"/>
          <w:szCs w:val="24"/>
          <w:lang w:val="hy-AM"/>
        </w:rPr>
        <w:t>Արձանագրությունն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  <w:lang w:val="hy-AM"/>
        </w:rPr>
        <w:t>ստորագրում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  <w:lang w:val="hy-AM"/>
        </w:rPr>
        <w:t>են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  <w:lang w:val="hy-AM"/>
        </w:rPr>
        <w:t>հանձնաժողովի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  <w:lang w:val="hy-AM"/>
        </w:rPr>
        <w:t>նիստին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  <w:lang w:val="hy-AM"/>
        </w:rPr>
        <w:t>ներկա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  <w:lang w:val="hy-AM"/>
        </w:rPr>
        <w:t>անդամները։</w:t>
      </w:r>
    </w:p>
    <w:p w14:paraId="066A802F" w14:textId="77777777" w:rsidR="00E65F37" w:rsidRPr="002528F7" w:rsidRDefault="00A150A9" w:rsidP="00D571F0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Arial AM" w:hAnsi="Arial AM" w:cs="Sylfaen"/>
          <w:szCs w:val="24"/>
          <w:lang w:val="hy-AM"/>
        </w:rPr>
        <w:t>8</w:t>
      </w:r>
      <w:r w:rsidR="005E2F4D" w:rsidRPr="002528F7">
        <w:rPr>
          <w:rFonts w:ascii="Arial AM" w:hAnsi="Arial AM" w:cs="Sylfaen"/>
          <w:szCs w:val="24"/>
          <w:lang w:val="hy-AM"/>
        </w:rPr>
        <w:t>.</w:t>
      </w:r>
      <w:r w:rsidR="00EA58C8" w:rsidRPr="002528F7">
        <w:rPr>
          <w:rFonts w:ascii="Arial AM" w:hAnsi="Arial AM" w:cs="Sylfaen"/>
          <w:szCs w:val="24"/>
          <w:lang w:val="hy-AM"/>
        </w:rPr>
        <w:t>1</w:t>
      </w:r>
      <w:r w:rsidR="006F3F15" w:rsidRPr="002528F7">
        <w:rPr>
          <w:rFonts w:ascii="Arial AM" w:hAnsi="Arial AM" w:cs="Sylfaen"/>
          <w:szCs w:val="24"/>
          <w:lang w:val="hy-AM"/>
        </w:rPr>
        <w:t>2</w:t>
      </w:r>
      <w:r w:rsidR="005E3501" w:rsidRPr="002528F7">
        <w:rPr>
          <w:rFonts w:ascii="Arial AM" w:hAnsi="Arial AM" w:cs="Sylfaen"/>
          <w:szCs w:val="24"/>
        </w:rPr>
        <w:t xml:space="preserve"> </w:t>
      </w:r>
      <w:r w:rsidR="009A171D" w:rsidRPr="002528F7">
        <w:rPr>
          <w:rFonts w:ascii="Sylfaen" w:hAnsi="Sylfaen" w:cs="Sylfaen"/>
          <w:szCs w:val="24"/>
        </w:rPr>
        <w:t>Հ</w:t>
      </w:r>
      <w:r w:rsidR="005E3501" w:rsidRPr="002528F7">
        <w:rPr>
          <w:rFonts w:ascii="Sylfaen" w:hAnsi="Sylfaen" w:cs="Sylfaen"/>
          <w:szCs w:val="24"/>
        </w:rPr>
        <w:t>անձնաժողովի</w:t>
      </w:r>
      <w:r w:rsidR="005E3501" w:rsidRPr="002528F7">
        <w:rPr>
          <w:rFonts w:ascii="Arial AM" w:hAnsi="Arial AM" w:cs="Sylfaen"/>
          <w:szCs w:val="24"/>
        </w:rPr>
        <w:t xml:space="preserve"> </w:t>
      </w:r>
      <w:r w:rsidR="005E3501" w:rsidRPr="002528F7">
        <w:rPr>
          <w:rFonts w:ascii="Sylfaen" w:hAnsi="Sylfaen" w:cs="Sylfaen"/>
          <w:szCs w:val="24"/>
        </w:rPr>
        <w:t>քարտուղարը</w:t>
      </w:r>
      <w:r w:rsidR="005E3501" w:rsidRPr="002528F7">
        <w:rPr>
          <w:rFonts w:ascii="Arial AM" w:hAnsi="Arial AM" w:cs="Sylfaen"/>
          <w:szCs w:val="24"/>
        </w:rPr>
        <w:t xml:space="preserve"> </w:t>
      </w:r>
      <w:r w:rsidR="00E65F37" w:rsidRPr="002528F7">
        <w:rPr>
          <w:rFonts w:ascii="Sylfaen" w:hAnsi="Sylfaen" w:cs="Sylfaen"/>
          <w:szCs w:val="24"/>
        </w:rPr>
        <w:t>հայտերի</w:t>
      </w:r>
      <w:r w:rsidR="00E65F37" w:rsidRPr="002528F7">
        <w:rPr>
          <w:rFonts w:ascii="Arial AM" w:hAnsi="Arial AM" w:cs="Sylfaen"/>
          <w:szCs w:val="24"/>
        </w:rPr>
        <w:t xml:space="preserve"> </w:t>
      </w:r>
      <w:r w:rsidR="00D11611" w:rsidRPr="002528F7">
        <w:rPr>
          <w:rFonts w:ascii="Sylfaen" w:hAnsi="Sylfaen" w:cs="Sylfaen"/>
          <w:szCs w:val="24"/>
        </w:rPr>
        <w:t>բացման</w:t>
      </w:r>
      <w:r w:rsidR="006D5E0B" w:rsidRPr="002528F7">
        <w:rPr>
          <w:rFonts w:ascii="Arial AM" w:hAnsi="Arial AM" w:cs="Sylfaen"/>
          <w:szCs w:val="24"/>
          <w:lang w:val="hy-AM"/>
        </w:rPr>
        <w:t xml:space="preserve"> </w:t>
      </w:r>
      <w:r w:rsidR="006D5E0B" w:rsidRPr="002528F7">
        <w:rPr>
          <w:rFonts w:ascii="Sylfaen" w:hAnsi="Sylfaen" w:cs="Sylfaen"/>
          <w:szCs w:val="24"/>
          <w:lang w:val="hy-AM"/>
        </w:rPr>
        <w:t>և</w:t>
      </w:r>
      <w:r w:rsidR="006D5E0B" w:rsidRPr="002528F7">
        <w:rPr>
          <w:rFonts w:ascii="Arial AM" w:hAnsi="Arial AM" w:cs="Sylfaen"/>
          <w:szCs w:val="24"/>
          <w:lang w:val="hy-AM"/>
        </w:rPr>
        <w:t xml:space="preserve"> </w:t>
      </w:r>
      <w:r w:rsidR="006D5E0B" w:rsidRPr="002528F7">
        <w:rPr>
          <w:rFonts w:ascii="Sylfaen" w:hAnsi="Sylfaen" w:cs="Sylfaen"/>
          <w:szCs w:val="24"/>
          <w:lang w:val="hy-AM"/>
        </w:rPr>
        <w:t>գնահատման</w:t>
      </w:r>
      <w:r w:rsidR="00D11611" w:rsidRPr="002528F7">
        <w:rPr>
          <w:rFonts w:ascii="Arial AM" w:hAnsi="Arial AM" w:cs="Sylfaen"/>
          <w:szCs w:val="24"/>
        </w:rPr>
        <w:t xml:space="preserve"> </w:t>
      </w:r>
      <w:r w:rsidR="00D11611" w:rsidRPr="002528F7">
        <w:rPr>
          <w:rFonts w:ascii="Sylfaen" w:hAnsi="Sylfaen" w:cs="Sylfaen"/>
          <w:szCs w:val="24"/>
        </w:rPr>
        <w:t>նիստի</w:t>
      </w:r>
      <w:r w:rsidR="00D11611" w:rsidRPr="002528F7">
        <w:rPr>
          <w:rFonts w:ascii="Arial AM" w:hAnsi="Arial AM" w:cs="Sylfaen"/>
          <w:szCs w:val="24"/>
        </w:rPr>
        <w:t xml:space="preserve"> </w:t>
      </w:r>
      <w:r w:rsidR="00D11611" w:rsidRPr="002528F7">
        <w:rPr>
          <w:rFonts w:ascii="Sylfaen" w:hAnsi="Sylfaen" w:cs="Sylfaen"/>
          <w:szCs w:val="24"/>
        </w:rPr>
        <w:t>ավարտից</w:t>
      </w:r>
      <w:r w:rsidR="00D11611" w:rsidRPr="002528F7">
        <w:rPr>
          <w:rFonts w:ascii="Arial AM" w:hAnsi="Arial AM" w:cs="Sylfaen"/>
          <w:szCs w:val="24"/>
        </w:rPr>
        <w:t xml:space="preserve"> </w:t>
      </w:r>
      <w:r w:rsidR="00D11611" w:rsidRPr="002528F7">
        <w:rPr>
          <w:rFonts w:ascii="Sylfaen" w:hAnsi="Sylfaen" w:cs="Sylfaen"/>
          <w:szCs w:val="24"/>
        </w:rPr>
        <w:t>հետո</w:t>
      </w:r>
      <w:r w:rsidR="00D11611" w:rsidRPr="002528F7">
        <w:rPr>
          <w:rFonts w:ascii="Arial AM" w:hAnsi="Arial AM" w:cs="Sylfaen"/>
          <w:szCs w:val="24"/>
        </w:rPr>
        <w:t xml:space="preserve"> </w:t>
      </w:r>
      <w:r w:rsidR="00D11611" w:rsidRPr="002528F7">
        <w:rPr>
          <w:rFonts w:ascii="Sylfaen" w:hAnsi="Sylfaen" w:cs="Sylfaen"/>
          <w:szCs w:val="24"/>
        </w:rPr>
        <w:t>ոչ</w:t>
      </w:r>
      <w:r w:rsidR="00D11611" w:rsidRPr="002528F7">
        <w:rPr>
          <w:rFonts w:ascii="Arial AM" w:hAnsi="Arial AM" w:cs="Sylfaen"/>
          <w:szCs w:val="24"/>
        </w:rPr>
        <w:t xml:space="preserve"> </w:t>
      </w:r>
      <w:r w:rsidR="00D11611" w:rsidRPr="002528F7">
        <w:rPr>
          <w:rFonts w:ascii="Sylfaen" w:hAnsi="Sylfaen" w:cs="Sylfaen"/>
          <w:szCs w:val="24"/>
        </w:rPr>
        <w:t>ուշ</w:t>
      </w:r>
      <w:r w:rsidR="00D11611" w:rsidRPr="002528F7">
        <w:rPr>
          <w:rFonts w:ascii="Arial AM" w:hAnsi="Arial AM" w:cs="Sylfaen"/>
          <w:szCs w:val="24"/>
        </w:rPr>
        <w:t xml:space="preserve"> </w:t>
      </w:r>
      <w:r w:rsidR="00D11611" w:rsidRPr="002528F7">
        <w:rPr>
          <w:rFonts w:ascii="Sylfaen" w:hAnsi="Sylfaen" w:cs="Sylfaen"/>
          <w:szCs w:val="24"/>
        </w:rPr>
        <w:t>քան</w:t>
      </w:r>
      <w:r w:rsidR="00D11611" w:rsidRPr="002528F7">
        <w:rPr>
          <w:rFonts w:ascii="Arial AM" w:hAnsi="Arial AM" w:cs="Arial"/>
          <w:spacing w:val="-8"/>
          <w:sz w:val="24"/>
          <w:szCs w:val="24"/>
        </w:rPr>
        <w:t xml:space="preserve"> </w:t>
      </w:r>
      <w:r w:rsidR="00E65F37" w:rsidRPr="002528F7">
        <w:rPr>
          <w:rFonts w:ascii="Arial AM" w:hAnsi="Arial AM" w:cs="Sylfaen"/>
          <w:szCs w:val="24"/>
        </w:rPr>
        <w:t xml:space="preserve"> </w:t>
      </w:r>
      <w:r w:rsidR="00E65F37" w:rsidRPr="002528F7">
        <w:rPr>
          <w:rFonts w:ascii="Sylfaen" w:hAnsi="Sylfaen" w:cs="Sylfaen"/>
          <w:szCs w:val="24"/>
        </w:rPr>
        <w:t>հաջորդող</w:t>
      </w:r>
      <w:r w:rsidR="00E65F37" w:rsidRPr="002528F7">
        <w:rPr>
          <w:rFonts w:ascii="Arial AM" w:hAnsi="Arial AM" w:cs="Sylfaen"/>
          <w:szCs w:val="24"/>
        </w:rPr>
        <w:t xml:space="preserve"> </w:t>
      </w:r>
      <w:r w:rsidR="00E65F37" w:rsidRPr="002528F7">
        <w:rPr>
          <w:rFonts w:ascii="Sylfaen" w:hAnsi="Sylfaen" w:cs="Sylfaen"/>
          <w:szCs w:val="24"/>
        </w:rPr>
        <w:t>աշխատանքային</w:t>
      </w:r>
      <w:r w:rsidR="00E65F37" w:rsidRPr="002528F7">
        <w:rPr>
          <w:rFonts w:ascii="Arial AM" w:hAnsi="Arial AM" w:cs="Sylfaen"/>
          <w:szCs w:val="24"/>
        </w:rPr>
        <w:t xml:space="preserve"> </w:t>
      </w:r>
      <w:r w:rsidR="00E65F37" w:rsidRPr="002528F7">
        <w:rPr>
          <w:rFonts w:ascii="Sylfaen" w:hAnsi="Sylfaen" w:cs="Sylfaen"/>
          <w:szCs w:val="24"/>
        </w:rPr>
        <w:t>օրը</w:t>
      </w:r>
      <w:r w:rsidR="00E65F37" w:rsidRPr="002528F7">
        <w:rPr>
          <w:rFonts w:ascii="Arial AM" w:hAnsi="Arial AM" w:cs="Sylfaen"/>
          <w:szCs w:val="24"/>
        </w:rPr>
        <w:t xml:space="preserve">` </w:t>
      </w:r>
    </w:p>
    <w:p w14:paraId="3EC44B70" w14:textId="77777777" w:rsidR="00794157" w:rsidRPr="002528F7" w:rsidRDefault="00A24827" w:rsidP="00EF3662">
      <w:pPr>
        <w:pStyle w:val="23"/>
        <w:spacing w:line="240" w:lineRule="auto"/>
        <w:ind w:firstLine="567"/>
        <w:rPr>
          <w:rFonts w:ascii="Arial AM" w:hAnsi="Arial AM" w:cs="Sylfaen"/>
          <w:lang w:val="hy-AM"/>
        </w:rPr>
      </w:pPr>
      <w:r w:rsidRPr="002528F7">
        <w:rPr>
          <w:rFonts w:ascii="Arial AM" w:hAnsi="Arial AM" w:cs="Sylfaen"/>
          <w:lang w:val="hy-AM"/>
        </w:rPr>
        <w:t xml:space="preserve">1) </w:t>
      </w:r>
      <w:r w:rsidRPr="002528F7">
        <w:rPr>
          <w:rFonts w:ascii="Sylfaen" w:hAnsi="Sylfaen" w:cs="Sylfaen"/>
          <w:lang w:val="hy-AM"/>
        </w:rPr>
        <w:t>հայտերի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բացման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նիստի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արձանագրության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բնօրինակից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արտատպված</w:t>
      </w:r>
      <w:r w:rsidRPr="002528F7">
        <w:rPr>
          <w:rFonts w:ascii="Arial AM" w:hAnsi="Arial AM" w:cs="Sylfaen"/>
          <w:lang w:val="hy-AM"/>
        </w:rPr>
        <w:t xml:space="preserve"> (</w:t>
      </w:r>
      <w:r w:rsidRPr="002528F7">
        <w:rPr>
          <w:rFonts w:ascii="Sylfaen" w:hAnsi="Sylfaen" w:cs="Sylfaen"/>
          <w:lang w:val="hy-AM"/>
        </w:rPr>
        <w:t>սկանավորված</w:t>
      </w:r>
      <w:r w:rsidRPr="002528F7">
        <w:rPr>
          <w:rFonts w:ascii="Arial AM" w:hAnsi="Arial AM" w:cs="Sylfaen"/>
          <w:lang w:val="hy-AM"/>
        </w:rPr>
        <w:t xml:space="preserve">) </w:t>
      </w:r>
      <w:r w:rsidRPr="002528F7">
        <w:rPr>
          <w:rFonts w:ascii="Sylfaen" w:hAnsi="Sylfaen" w:cs="Sylfaen"/>
          <w:lang w:val="hy-AM"/>
        </w:rPr>
        <w:t>տարբերակը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և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սույն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E30D12" w:rsidRPr="002528F7">
        <w:rPr>
          <w:rFonts w:ascii="Sylfaen" w:hAnsi="Sylfaen" w:cs="Sylfaen"/>
          <w:lang w:val="hy-AM"/>
        </w:rPr>
        <w:t>հրավերի</w:t>
      </w:r>
      <w:r w:rsidR="00E30D12" w:rsidRPr="002528F7">
        <w:rPr>
          <w:rFonts w:ascii="Arial AM" w:hAnsi="Arial AM" w:cs="Sylfaen"/>
          <w:lang w:val="hy-AM"/>
        </w:rPr>
        <w:t xml:space="preserve"> 1-</w:t>
      </w:r>
      <w:r w:rsidR="00E30D12" w:rsidRPr="002528F7">
        <w:rPr>
          <w:rFonts w:ascii="Sylfaen" w:hAnsi="Sylfaen" w:cs="Sylfaen"/>
          <w:lang w:val="hy-AM"/>
        </w:rPr>
        <w:t>ին</w:t>
      </w:r>
      <w:r w:rsidR="00E30D12" w:rsidRPr="002528F7">
        <w:rPr>
          <w:rFonts w:ascii="Arial AM" w:hAnsi="Arial AM" w:cs="Sylfaen"/>
          <w:lang w:val="hy-AM"/>
        </w:rPr>
        <w:t xml:space="preserve"> </w:t>
      </w:r>
      <w:r w:rsidR="00E30D12" w:rsidRPr="002528F7">
        <w:rPr>
          <w:rFonts w:ascii="Sylfaen" w:hAnsi="Sylfaen" w:cs="Sylfaen"/>
          <w:lang w:val="hy-AM"/>
        </w:rPr>
        <w:t>մասի</w:t>
      </w:r>
      <w:r w:rsidR="00E30D12" w:rsidRPr="002528F7">
        <w:rPr>
          <w:rFonts w:ascii="Arial AM" w:hAnsi="Arial AM" w:cs="Sylfaen"/>
          <w:lang w:val="hy-AM"/>
        </w:rPr>
        <w:t xml:space="preserve"> 3.5 </w:t>
      </w:r>
      <w:r w:rsidR="00E30D12" w:rsidRPr="002528F7">
        <w:rPr>
          <w:rFonts w:ascii="Sylfaen" w:hAnsi="Sylfaen" w:cs="Sylfaen"/>
          <w:lang w:val="hy-AM"/>
        </w:rPr>
        <w:t>կետում</w:t>
      </w:r>
      <w:r w:rsidR="00E30D12" w:rsidRPr="002528F7">
        <w:rPr>
          <w:rFonts w:ascii="Arial AM" w:hAnsi="Arial AM" w:cs="Sylfaen"/>
          <w:lang w:val="hy-AM"/>
        </w:rPr>
        <w:t xml:space="preserve"> </w:t>
      </w:r>
      <w:r w:rsidR="00E30D12" w:rsidRPr="002528F7">
        <w:rPr>
          <w:rFonts w:ascii="Sylfaen" w:hAnsi="Sylfaen" w:cs="Sylfaen"/>
          <w:lang w:val="hy-AM"/>
        </w:rPr>
        <w:t>նշված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հիմնավորումների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քննարկման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ամփոփաթերթը</w:t>
      </w:r>
      <w:r w:rsidR="009A30B4" w:rsidRPr="002528F7">
        <w:rPr>
          <w:rFonts w:ascii="Arial AM" w:hAnsi="Arial AM" w:cs="Sylfaen"/>
          <w:lang w:val="hy-AM"/>
        </w:rPr>
        <w:t xml:space="preserve">, </w:t>
      </w:r>
      <w:r w:rsidR="009A30B4" w:rsidRPr="002528F7">
        <w:rPr>
          <w:rFonts w:ascii="Sylfaen" w:hAnsi="Sylfaen" w:cs="Sylfaen"/>
          <w:lang w:val="hy-AM"/>
        </w:rPr>
        <w:t>որը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պարունակում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է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տեղեկություններ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նաև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հիմնավորումները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ստանալու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ամսաթվի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և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էլեկտրոնային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փոստի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հասցեների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վերաբերյալ</w:t>
      </w:r>
      <w:r w:rsidR="009A30B4" w:rsidRPr="002528F7">
        <w:rPr>
          <w:rFonts w:ascii="Arial AM" w:hAnsi="Arial AM" w:cs="Sylfaen"/>
          <w:lang w:val="hy-AM"/>
        </w:rPr>
        <w:t xml:space="preserve">, 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հրապարակում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է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տեղեկագրում</w:t>
      </w:r>
      <w:r w:rsidR="00902BB9" w:rsidRPr="002528F7">
        <w:rPr>
          <w:rFonts w:ascii="Arial AM" w:hAnsi="Arial AM" w:cs="Sylfaen"/>
          <w:lang w:val="hy-AM"/>
        </w:rPr>
        <w:t xml:space="preserve">: </w:t>
      </w:r>
      <w:r w:rsidR="00902BB9" w:rsidRPr="002528F7">
        <w:rPr>
          <w:rFonts w:ascii="Sylfaen" w:hAnsi="Sylfaen" w:cs="Sylfaen"/>
          <w:lang w:val="hy-AM"/>
        </w:rPr>
        <w:t>Եթե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հիմնավորումներ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չեն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ներկայացվել</w:t>
      </w:r>
      <w:r w:rsidR="00902BB9" w:rsidRPr="002528F7">
        <w:rPr>
          <w:rFonts w:ascii="Arial AM" w:hAnsi="Arial AM" w:cs="Sylfaen"/>
          <w:lang w:val="hy-AM"/>
        </w:rPr>
        <w:t xml:space="preserve">, </w:t>
      </w:r>
      <w:r w:rsidR="00902BB9" w:rsidRPr="002528F7">
        <w:rPr>
          <w:rFonts w:ascii="Sylfaen" w:hAnsi="Sylfaen" w:cs="Sylfaen"/>
          <w:lang w:val="hy-AM"/>
        </w:rPr>
        <w:t>ապա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հանձնաժողովի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նիստի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արձանագրության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մեջ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դրա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մասին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կատարվում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են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համապատասխան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նշումներ</w:t>
      </w:r>
      <w:r w:rsidR="00902BB9" w:rsidRPr="002528F7">
        <w:rPr>
          <w:rFonts w:ascii="Arial AM" w:hAnsi="Arial AM" w:cs="Sylfaen"/>
          <w:lang w:val="hy-AM"/>
        </w:rPr>
        <w:t>.</w:t>
      </w:r>
    </w:p>
    <w:p w14:paraId="0B8EE2A7" w14:textId="3B0CDFEF" w:rsidR="008B73CD" w:rsidRPr="002528F7" w:rsidRDefault="008B73CD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</w:rPr>
      </w:pPr>
      <w:r w:rsidRPr="002528F7">
        <w:rPr>
          <w:rFonts w:ascii="Arial AM" w:hAnsi="Arial AM" w:cs="Sylfaen"/>
          <w:szCs w:val="24"/>
        </w:rPr>
        <w:t xml:space="preserve">2) </w:t>
      </w:r>
      <w:r w:rsidRPr="002528F7">
        <w:rPr>
          <w:rFonts w:ascii="Sylfaen" w:hAnsi="Sylfaen" w:cs="Sylfaen"/>
          <w:szCs w:val="24"/>
        </w:rPr>
        <w:t>իր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և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գնահատող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հանձնաժողովի</w:t>
      </w:r>
      <w:r w:rsidRPr="002528F7">
        <w:rPr>
          <w:rFonts w:ascii="Arial AM" w:hAnsi="Arial AM" w:cs="Sylfaen"/>
          <w:szCs w:val="24"/>
        </w:rPr>
        <w:t xml:space="preserve">` </w:t>
      </w:r>
      <w:r w:rsidRPr="002528F7">
        <w:rPr>
          <w:rFonts w:ascii="Sylfaen" w:hAnsi="Sylfaen" w:cs="Sylfaen"/>
          <w:szCs w:val="24"/>
        </w:rPr>
        <w:t>հայտերի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բացման</w:t>
      </w:r>
      <w:r w:rsidRPr="002528F7">
        <w:rPr>
          <w:rFonts w:ascii="Arial AM" w:hAnsi="Arial AM" w:cs="Sylfaen"/>
          <w:szCs w:val="24"/>
        </w:rPr>
        <w:t xml:space="preserve"> </w:t>
      </w:r>
      <w:r w:rsidR="00217530" w:rsidRPr="002528F7">
        <w:rPr>
          <w:rFonts w:ascii="Sylfaen" w:hAnsi="Sylfaen" w:cs="Sylfaen"/>
          <w:szCs w:val="24"/>
          <w:lang w:val="hy-AM"/>
        </w:rPr>
        <w:t>և</w:t>
      </w:r>
      <w:r w:rsidR="00217530" w:rsidRPr="002528F7">
        <w:rPr>
          <w:rFonts w:ascii="Arial AM" w:hAnsi="Arial AM" w:cs="Sylfaen"/>
          <w:szCs w:val="24"/>
          <w:lang w:val="hy-AM"/>
        </w:rPr>
        <w:t xml:space="preserve"> </w:t>
      </w:r>
      <w:r w:rsidR="00217530" w:rsidRPr="002528F7">
        <w:rPr>
          <w:rFonts w:ascii="Sylfaen" w:hAnsi="Sylfaen" w:cs="Sylfaen"/>
          <w:szCs w:val="24"/>
          <w:lang w:val="hy-AM"/>
        </w:rPr>
        <w:t>գնահատման</w:t>
      </w:r>
      <w:r w:rsidR="00217530"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</w:rPr>
        <w:t>նիստին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ներկա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անդամների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կողմից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ստորագրված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շահերի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բախման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բացակայության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մասին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հայտարարությունների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բնօրինակներից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արտատպված</w:t>
      </w:r>
      <w:r w:rsidRPr="002528F7">
        <w:rPr>
          <w:rFonts w:ascii="Arial AM" w:hAnsi="Arial AM" w:cs="Sylfaen"/>
          <w:szCs w:val="24"/>
        </w:rPr>
        <w:t xml:space="preserve"> (</w:t>
      </w:r>
      <w:r w:rsidRPr="002528F7">
        <w:rPr>
          <w:rFonts w:ascii="Sylfaen" w:hAnsi="Sylfaen" w:cs="Sylfaen"/>
          <w:szCs w:val="24"/>
        </w:rPr>
        <w:t>սկանավորված</w:t>
      </w:r>
      <w:r w:rsidRPr="002528F7">
        <w:rPr>
          <w:rFonts w:ascii="Arial AM" w:hAnsi="Arial AM" w:cs="Sylfaen"/>
          <w:szCs w:val="24"/>
        </w:rPr>
        <w:t xml:space="preserve">) </w:t>
      </w:r>
      <w:r w:rsidRPr="002528F7">
        <w:rPr>
          <w:rFonts w:ascii="Sylfaen" w:hAnsi="Sylfaen" w:cs="Sylfaen"/>
          <w:szCs w:val="24"/>
        </w:rPr>
        <w:t>տարբերակները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հրապարակում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է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տեղեկագրում</w:t>
      </w:r>
      <w:r w:rsidRPr="002528F7">
        <w:rPr>
          <w:rFonts w:ascii="Arial AM" w:hAnsi="Arial AM" w:cs="Sylfaen"/>
          <w:szCs w:val="24"/>
        </w:rPr>
        <w:t xml:space="preserve">: </w:t>
      </w:r>
      <w:r w:rsidR="00CA4AB2" w:rsidRPr="002528F7">
        <w:rPr>
          <w:rFonts w:ascii="Sylfaen" w:hAnsi="Sylfaen" w:cs="Sylfaen"/>
          <w:szCs w:val="24"/>
        </w:rPr>
        <w:t>Հ</w:t>
      </w:r>
      <w:r w:rsidRPr="002528F7">
        <w:rPr>
          <w:rFonts w:ascii="Sylfaen" w:hAnsi="Sylfaen" w:cs="Sylfaen"/>
          <w:szCs w:val="24"/>
        </w:rPr>
        <w:t>անձնաժողովի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այն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անդամները</w:t>
      </w:r>
      <w:r w:rsidRPr="002528F7">
        <w:rPr>
          <w:rFonts w:ascii="Arial AM" w:hAnsi="Arial AM" w:cs="Sylfaen"/>
          <w:szCs w:val="24"/>
        </w:rPr>
        <w:t xml:space="preserve">, </w:t>
      </w:r>
      <w:r w:rsidRPr="002528F7">
        <w:rPr>
          <w:rFonts w:ascii="Sylfaen" w:hAnsi="Sylfaen" w:cs="Sylfaen"/>
          <w:szCs w:val="24"/>
        </w:rPr>
        <w:t>որոնք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հանձնաժողովի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աշխատանքների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մասնակցում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են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հայտերի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բացման</w:t>
      </w:r>
      <w:r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</w:rPr>
        <w:t>և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</w:rPr>
        <w:t>գնահատման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նիստից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հետո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հրավիրվող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նիստերին</w:t>
      </w:r>
      <w:r w:rsidRPr="002528F7">
        <w:rPr>
          <w:rFonts w:ascii="Arial AM" w:hAnsi="Arial AM" w:cs="Sylfaen"/>
          <w:szCs w:val="24"/>
        </w:rPr>
        <w:t xml:space="preserve">, </w:t>
      </w:r>
      <w:r w:rsidRPr="002528F7">
        <w:rPr>
          <w:rFonts w:ascii="Sylfaen" w:hAnsi="Sylfaen" w:cs="Sylfaen"/>
          <w:szCs w:val="24"/>
        </w:rPr>
        <w:t>ստորագրում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են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սույն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ենթակետում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նախատեսված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հայտարարությունները</w:t>
      </w:r>
      <w:r w:rsidRPr="002528F7">
        <w:rPr>
          <w:rFonts w:ascii="Arial AM" w:hAnsi="Arial AM" w:cs="Sylfaen"/>
          <w:szCs w:val="24"/>
        </w:rPr>
        <w:t xml:space="preserve">, </w:t>
      </w:r>
      <w:r w:rsidRPr="002528F7">
        <w:rPr>
          <w:rFonts w:ascii="Sylfaen" w:hAnsi="Sylfaen" w:cs="Sylfaen"/>
          <w:szCs w:val="24"/>
        </w:rPr>
        <w:t>որոնք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տեղեկագրում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քարտուղարը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հրապարակում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է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ստորագրմանը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հաջորդող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աշխատանքային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օրը</w:t>
      </w:r>
      <w:r w:rsidR="00DF2FEF" w:rsidRPr="002528F7">
        <w:rPr>
          <w:rFonts w:ascii="Arial AM" w:hAnsi="Arial AM" w:cs="Sylfaen"/>
          <w:szCs w:val="24"/>
        </w:rPr>
        <w:t>:</w:t>
      </w:r>
    </w:p>
    <w:p w14:paraId="0C616A14" w14:textId="77777777" w:rsidR="00653DBE" w:rsidRPr="002528F7" w:rsidRDefault="00A150A9" w:rsidP="00C8399F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af-ZA"/>
        </w:rPr>
        <w:t>8</w:t>
      </w:r>
      <w:r w:rsidR="0036230B" w:rsidRPr="002528F7">
        <w:rPr>
          <w:rFonts w:ascii="Arial AM" w:hAnsi="Arial AM" w:cs="Sylfaen"/>
          <w:sz w:val="20"/>
          <w:lang w:val="af-ZA"/>
        </w:rPr>
        <w:t>.</w:t>
      </w:r>
      <w:r w:rsidR="00794157" w:rsidRPr="002528F7">
        <w:rPr>
          <w:rFonts w:ascii="Arial AM" w:hAnsi="Arial AM" w:cs="Sylfaen"/>
          <w:sz w:val="20"/>
          <w:lang w:val="af-ZA"/>
        </w:rPr>
        <w:t>1</w:t>
      </w:r>
      <w:r w:rsidR="006F3F15" w:rsidRPr="002528F7">
        <w:rPr>
          <w:rFonts w:ascii="Arial AM" w:hAnsi="Arial AM" w:cs="Sylfaen"/>
          <w:sz w:val="20"/>
          <w:lang w:val="hy-AM"/>
        </w:rPr>
        <w:t>3</w:t>
      </w:r>
      <w:r w:rsidR="00794157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Օրենքի</w:t>
      </w:r>
      <w:r w:rsidR="0036230B" w:rsidRPr="002528F7">
        <w:rPr>
          <w:rFonts w:ascii="Arial AM" w:hAnsi="Arial AM" w:cs="Sylfaen"/>
          <w:sz w:val="20"/>
          <w:lang w:val="af-ZA"/>
        </w:rPr>
        <w:t xml:space="preserve"> 6-</w:t>
      </w:r>
      <w:r w:rsidR="0036230B" w:rsidRPr="002528F7">
        <w:rPr>
          <w:rFonts w:ascii="Sylfaen" w:hAnsi="Sylfaen" w:cs="Sylfaen"/>
          <w:sz w:val="20"/>
        </w:rPr>
        <w:t>րդ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հոդվածի</w:t>
      </w:r>
      <w:r w:rsidR="0036230B" w:rsidRPr="002528F7">
        <w:rPr>
          <w:rFonts w:ascii="Arial AM" w:hAnsi="Arial AM" w:cs="Sylfaen"/>
          <w:sz w:val="20"/>
          <w:lang w:val="af-ZA"/>
        </w:rPr>
        <w:t xml:space="preserve"> 1-</w:t>
      </w:r>
      <w:r w:rsidR="0036230B" w:rsidRPr="002528F7">
        <w:rPr>
          <w:rFonts w:ascii="Sylfaen" w:hAnsi="Sylfaen" w:cs="Sylfaen"/>
          <w:sz w:val="20"/>
        </w:rPr>
        <w:t>ին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մասի</w:t>
      </w:r>
      <w:r w:rsidR="0036230B" w:rsidRPr="002528F7">
        <w:rPr>
          <w:rFonts w:ascii="Arial AM" w:hAnsi="Arial AM" w:cs="Sylfaen"/>
          <w:sz w:val="20"/>
          <w:lang w:val="af-ZA"/>
        </w:rPr>
        <w:t xml:space="preserve"> 6-</w:t>
      </w:r>
      <w:r w:rsidR="0036230B" w:rsidRPr="002528F7">
        <w:rPr>
          <w:rFonts w:ascii="Sylfaen" w:hAnsi="Sylfaen" w:cs="Sylfaen"/>
          <w:sz w:val="20"/>
        </w:rPr>
        <w:t>րդ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կետով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նախատեսված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հիմքերն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ի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հայտ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գալու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դեպքում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պատվիրատուի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ղեկավարի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պատճառաբանված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որոշման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հիման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վրա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լիազորված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մարմինը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մասնակցին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ներառում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է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գնումների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գործընթացին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մասնակցելու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իրավունք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չունեցող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մասնակիցների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ցուցակում</w:t>
      </w:r>
      <w:r w:rsidR="00653DBE" w:rsidRPr="002528F7">
        <w:rPr>
          <w:rFonts w:ascii="Arial AM" w:hAnsi="Arial AM" w:cs="Sylfaen"/>
          <w:sz w:val="20"/>
          <w:lang w:val="hy-AM"/>
        </w:rPr>
        <w:t>:</w:t>
      </w:r>
      <w:r w:rsidR="000E22D2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Պատվիրատուի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ղեկավարի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պատճառաբանված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որոշումը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լիազորված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մարմինը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հրապարակում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է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տեղեկագրում</w:t>
      </w:r>
      <w:r w:rsidR="00653DBE" w:rsidRPr="002528F7">
        <w:rPr>
          <w:rFonts w:ascii="Arial AM" w:hAnsi="Arial AM" w:cs="Sylfaen"/>
          <w:sz w:val="20"/>
          <w:lang w:val="hy-AM"/>
        </w:rPr>
        <w:t>:</w:t>
      </w:r>
    </w:p>
    <w:p w14:paraId="0399E7C7" w14:textId="1A033D77" w:rsidR="00C8399F" w:rsidRPr="002528F7" w:rsidRDefault="006F3F15" w:rsidP="00C8399F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Ընդ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Arial AM" w:hAnsi="Arial AM" w:cs="Calibri"/>
          <w:sz w:val="20"/>
          <w:lang w:val="af-ZA"/>
        </w:rPr>
        <w:t> 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կետում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որոշումը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ղեկավարը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ընթացակարգը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չկայացած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հայտարարվելու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կնքված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վերաբերյալ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հայտարարությունը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հրապարակելու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միակողմանի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լուծելու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հայտարարությունը</w:t>
      </w:r>
      <w:r w:rsidR="00C8399F" w:rsidRPr="002528F7">
        <w:rPr>
          <w:rFonts w:ascii="Arial AM" w:hAnsi="Arial AM" w:cs="Sylfaen"/>
          <w:sz w:val="20"/>
          <w:lang w:val="hy-AM"/>
        </w:rPr>
        <w:t xml:space="preserve"> </w:t>
      </w:r>
      <w:r w:rsidR="00C8399F" w:rsidRPr="002528F7">
        <w:rPr>
          <w:rFonts w:ascii="Arial AM" w:hAnsi="Arial AM" w:cs="Sylfaen"/>
          <w:sz w:val="20"/>
          <w:lang w:val="af-ZA"/>
        </w:rPr>
        <w:t>(</w:t>
      </w:r>
      <w:r w:rsidR="00C8399F" w:rsidRPr="002528F7">
        <w:rPr>
          <w:rFonts w:ascii="Sylfaen" w:hAnsi="Sylfaen" w:cs="Sylfaen"/>
          <w:sz w:val="20"/>
          <w:lang w:val="hy-AM"/>
        </w:rPr>
        <w:t>ծանուցումը</w:t>
      </w:r>
      <w:r w:rsidR="00C8399F" w:rsidRPr="002528F7">
        <w:rPr>
          <w:rFonts w:ascii="Arial AM" w:hAnsi="Arial AM" w:cs="Sylfaen"/>
          <w:sz w:val="20"/>
          <w:lang w:val="af-ZA"/>
        </w:rPr>
        <w:t>)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հրապարակելու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տասն</w:t>
      </w:r>
      <w:r w:rsidR="00C8399F" w:rsidRPr="002528F7">
        <w:rPr>
          <w:rFonts w:ascii="Sylfaen" w:hAnsi="Sylfaen" w:cs="Sylfaen"/>
          <w:sz w:val="20"/>
          <w:lang w:val="hy-AM"/>
        </w:rPr>
        <w:t>երորդ</w:t>
      </w:r>
      <w:r w:rsidR="00C8399F" w:rsidRPr="002528F7">
        <w:rPr>
          <w:rFonts w:ascii="Arial AM" w:hAnsi="Arial AM" w:cs="Sylfaen"/>
          <w:sz w:val="20"/>
          <w:lang w:val="hy-AM"/>
        </w:rPr>
        <w:t xml:space="preserve"> </w:t>
      </w:r>
      <w:r w:rsidR="00C8399F" w:rsidRPr="002528F7">
        <w:rPr>
          <w:rFonts w:ascii="Sylfaen" w:hAnsi="Sylfaen" w:cs="Sylfaen"/>
          <w:sz w:val="20"/>
          <w:lang w:val="hy-AM"/>
        </w:rPr>
        <w:t>օրը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  <w:r w:rsidRPr="002528F7">
        <w:rPr>
          <w:rFonts w:ascii="Sylfaen" w:hAnsi="Sylfaen" w:cs="Sylfaen"/>
          <w:sz w:val="20"/>
          <w:lang w:val="hy-AM"/>
        </w:rPr>
        <w:t>Որոշումը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կայացվելուն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գրավոր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տրամադրվում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լիազորված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մարմնին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մասնակցին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  <w:r w:rsidRPr="002528F7">
        <w:rPr>
          <w:rFonts w:ascii="Sylfaen" w:hAnsi="Sylfaen" w:cs="Sylfaen"/>
          <w:sz w:val="20"/>
          <w:lang w:val="hy-AM"/>
        </w:rPr>
        <w:t>Լիազորված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մարմինը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մասնակցին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ներառում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գնումների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գործընթացին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մասնակցելու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իրավունք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չունեցող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մասնակիցների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ցուցակում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որոշումն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ստանալուն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քառասուներորդ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հինգերորդ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իսկ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որոշումն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ստանալուն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քառասուներորդ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դրությամբ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բողոքարկման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վերաբերյալ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հարուցված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չավարտված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դատական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գործի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առկայության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  <w:lang w:val="hy-AM"/>
        </w:rPr>
        <w:t>տվյալ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դատական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lastRenderedPageBreak/>
        <w:t>գործով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եզրափակիչ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դատական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ակտն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ուժի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մեջ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մտնելու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հինգերորդ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դատական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քննության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հնարավորությունը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վերացել</w:t>
      </w:r>
      <w:r w:rsidRPr="002528F7">
        <w:rPr>
          <w:rFonts w:ascii="Arial AM" w:hAnsi="Arial AM" w:cs="Sylfaen"/>
          <w:sz w:val="20"/>
          <w:lang w:val="hy-AM"/>
        </w:rPr>
        <w:t>:</w:t>
      </w:r>
    </w:p>
    <w:p w14:paraId="425D7F3B" w14:textId="4D6C652A" w:rsidR="00C8399F" w:rsidRPr="002528F7" w:rsidRDefault="00E21C91" w:rsidP="00C8399F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  <w:lang w:val="hy-AM"/>
        </w:rPr>
        <w:t>Ե</w:t>
      </w:r>
      <w:r w:rsidR="00C8399F" w:rsidRPr="002528F7">
        <w:rPr>
          <w:rFonts w:ascii="Sylfaen" w:hAnsi="Sylfaen" w:cs="Sylfaen"/>
          <w:sz w:val="20"/>
          <w:lang w:val="af-ZA"/>
        </w:rPr>
        <w:t>թե՝</w:t>
      </w:r>
    </w:p>
    <w:p w14:paraId="17E6CE48" w14:textId="77777777" w:rsidR="00C8399F" w:rsidRPr="002528F7" w:rsidRDefault="00C8399F" w:rsidP="004E649B">
      <w:pPr>
        <w:pStyle w:val="aff3"/>
        <w:numPr>
          <w:ilvl w:val="0"/>
          <w:numId w:val="18"/>
        </w:numPr>
        <w:shd w:val="clear" w:color="auto" w:fill="FFFFFF"/>
        <w:ind w:left="0" w:firstLine="426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  <w:lang w:val="af-ZA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կետով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նախատեսված՝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լիազորված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մարմ</w:t>
      </w:r>
      <w:r w:rsidRPr="002528F7">
        <w:rPr>
          <w:rFonts w:ascii="Sylfaen" w:hAnsi="Sylfaen" w:cs="Sylfaen"/>
          <w:sz w:val="20"/>
        </w:rPr>
        <w:t>նին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որոշումը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ներկայացվելու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վերջնաժամկետը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լրանալու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օրվա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դրությամբ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մասնակիցը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կամ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պայմանագիրը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կնքած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անձը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վճարել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հայտի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պայմանագրի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af-ZA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  <w:lang w:val="af-ZA"/>
        </w:rPr>
        <w:t>որակավորան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գումարը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ապա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պատվիրատուն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տվյալ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մասնակցին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ցուցակում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ներառելու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պատճառաբանված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որոշումը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լիազորված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մարմին</w:t>
      </w:r>
      <w:r w:rsidRPr="002528F7">
        <w:rPr>
          <w:rFonts w:ascii="Arial AM" w:hAnsi="Arial AM" w:cs="Sylfaen"/>
          <w:sz w:val="20"/>
          <w:lang w:val="af-ZA"/>
        </w:rPr>
        <w:t>.</w:t>
      </w:r>
    </w:p>
    <w:p w14:paraId="0C845D73" w14:textId="5FCB7C3D" w:rsidR="00C8399F" w:rsidRPr="002528F7" w:rsidRDefault="00C8399F" w:rsidP="00C8399F">
      <w:pPr>
        <w:pStyle w:val="aff3"/>
        <w:numPr>
          <w:ilvl w:val="0"/>
          <w:numId w:val="18"/>
        </w:numPr>
        <w:shd w:val="clear" w:color="auto" w:fill="FFFFFF"/>
        <w:ind w:left="0" w:firstLine="375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  <w:lang w:val="af-ZA"/>
        </w:rPr>
        <w:t>մասնակցի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պայմանագիրը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կնքած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անձի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կողմից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հայտի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պայմանագրի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af-ZA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  <w:lang w:val="af-ZA"/>
        </w:rPr>
        <w:t>որակավորան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գումարի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վճարումն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իրականացվել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լիազորված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մարմ</w:t>
      </w:r>
      <w:r w:rsidRPr="002528F7">
        <w:rPr>
          <w:rFonts w:ascii="Sylfaen" w:hAnsi="Sylfaen" w:cs="Sylfaen"/>
          <w:sz w:val="20"/>
        </w:rPr>
        <w:t>նին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որոշումը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ներկայացվելու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վերջնաժամկետը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լրանալու</w:t>
      </w:r>
      <w:r w:rsidRPr="002528F7">
        <w:rPr>
          <w:rFonts w:ascii="Sylfaen" w:hAnsi="Sylfaen" w:cs="Sylfaen"/>
          <w:sz w:val="20"/>
          <w:lang w:val="en-US"/>
        </w:rPr>
        <w:t>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հետո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en-US"/>
        </w:rPr>
        <w:t>բայց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ոչ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ուշ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en-US"/>
        </w:rPr>
        <w:t>քան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0E22D2" w:rsidRPr="002528F7">
        <w:rPr>
          <w:rFonts w:ascii="Arial AM" w:hAnsi="Arial AM" w:cs="Sylfaen"/>
          <w:sz w:val="20"/>
          <w:lang w:val="hy-AM"/>
        </w:rPr>
        <w:t xml:space="preserve"> </w:t>
      </w:r>
      <w:r w:rsidR="000E22D2" w:rsidRPr="002528F7">
        <w:rPr>
          <w:rFonts w:ascii="Sylfaen" w:hAnsi="Sylfaen" w:cs="Sylfaen"/>
          <w:sz w:val="20"/>
        </w:rPr>
        <w:t>լիազորված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մարմնի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կողմից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մասնակցին</w:t>
      </w:r>
      <w:r w:rsidR="000E22D2" w:rsidRPr="002528F7">
        <w:rPr>
          <w:rFonts w:ascii="Arial AM" w:hAnsi="Arial AM" w:cs="Sylfaen"/>
          <w:sz w:val="20"/>
        </w:rPr>
        <w:t xml:space="preserve">  </w:t>
      </w:r>
      <w:r w:rsidR="000E22D2" w:rsidRPr="002528F7">
        <w:rPr>
          <w:rFonts w:ascii="Sylfaen" w:hAnsi="Sylfaen" w:cs="Sylfaen"/>
          <w:sz w:val="20"/>
        </w:rPr>
        <w:t>ցուցակում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ներառելու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համար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սահմանված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քառասունօրյա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ժամկետը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լրանալը</w:t>
      </w:r>
      <w:r w:rsidR="00653DBE" w:rsidRPr="002528F7">
        <w:rPr>
          <w:rFonts w:ascii="Arial AM" w:hAnsi="Arial AM" w:cs="Sylfaen"/>
          <w:sz w:val="20"/>
          <w:lang w:val="hy-AM"/>
        </w:rPr>
        <w:t xml:space="preserve"> , 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իսկ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որոշումն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ստանալուն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հաջորդող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քառասուներորդ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օրվա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դրությամբ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մասնակցի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կողմից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որոշման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բողոքարկման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վերաբերյալ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հարուցված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և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չավարտված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դատական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գործի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առկայության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դեպքում</w:t>
      </w:r>
      <w:r w:rsidR="00653DBE" w:rsidRPr="002528F7">
        <w:rPr>
          <w:rFonts w:ascii="Arial AM" w:hAnsi="Arial AM" w:cs="Sylfaen"/>
          <w:sz w:val="20"/>
          <w:lang w:val="af-ZA"/>
        </w:rPr>
        <w:t xml:space="preserve">` </w:t>
      </w:r>
      <w:r w:rsidR="00653DBE" w:rsidRPr="002528F7">
        <w:rPr>
          <w:rFonts w:ascii="Sylfaen" w:hAnsi="Sylfaen" w:cs="Sylfaen"/>
          <w:sz w:val="20"/>
          <w:lang w:val="en-US"/>
        </w:rPr>
        <w:t>ոչ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en-US"/>
        </w:rPr>
        <w:t>ուշ</w:t>
      </w:r>
      <w:r w:rsidR="00653DBE" w:rsidRPr="002528F7">
        <w:rPr>
          <w:rFonts w:ascii="Arial AM" w:hAnsi="Arial AM" w:cs="Sylfaen"/>
          <w:sz w:val="20"/>
          <w:lang w:val="af-ZA"/>
        </w:rPr>
        <w:t xml:space="preserve">, </w:t>
      </w:r>
      <w:r w:rsidR="00653DBE" w:rsidRPr="002528F7">
        <w:rPr>
          <w:rFonts w:ascii="Sylfaen" w:hAnsi="Sylfaen" w:cs="Sylfaen"/>
          <w:sz w:val="20"/>
          <w:lang w:val="en-US"/>
        </w:rPr>
        <w:t>քան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տվյալ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դատական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գործով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եզրափակիչ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դատական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ակտն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ուժի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մեջ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մտնելը</w:t>
      </w:r>
      <w:r w:rsidR="00653DBE"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en-US"/>
        </w:rPr>
        <w:t>ապա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պատվիրատուն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դրա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մասին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գրավոր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տեղեկացնում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լիազորված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մարմին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en-US"/>
        </w:rPr>
        <w:t>որի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հիման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վրա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մասնակիցը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ներառվում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ցուցակում</w:t>
      </w:r>
      <w:r w:rsidRPr="002528F7">
        <w:rPr>
          <w:rFonts w:ascii="Arial AM" w:hAnsi="Arial AM" w:cs="Sylfaen"/>
          <w:sz w:val="20"/>
          <w:lang w:val="af-ZA"/>
        </w:rPr>
        <w:t>:</w:t>
      </w:r>
    </w:p>
    <w:p w14:paraId="3CF140E0" w14:textId="5271EC5A" w:rsidR="00217530" w:rsidRPr="002528F7" w:rsidRDefault="00217530" w:rsidP="00217530">
      <w:pPr>
        <w:ind w:firstLine="375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  <w:lang w:val="af-ZA"/>
        </w:rPr>
        <w:t>Ընդ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որում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եթե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մասնակցի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գնումներին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մասնակցելու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իրավունք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ունենալու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դիմում</w:t>
      </w:r>
      <w:r w:rsidRPr="002528F7">
        <w:rPr>
          <w:rFonts w:ascii="Arial AM" w:hAnsi="Arial AM" w:cs="Sylfaen"/>
          <w:sz w:val="20"/>
          <w:lang w:val="af-ZA"/>
        </w:rPr>
        <w:t>-</w:t>
      </w:r>
      <w:r w:rsidRPr="002528F7">
        <w:rPr>
          <w:rFonts w:ascii="Sylfaen" w:hAnsi="Sylfaen" w:cs="Sylfaen"/>
          <w:sz w:val="20"/>
          <w:lang w:val="af-ZA"/>
        </w:rPr>
        <w:t>հայտարարությունը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որակվում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որպես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իրականությանը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չհամապատասխանող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մասնակիցը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հրավերով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սահմանված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կարգով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ժամկետներում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հրավերով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նախատեսված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փաստաթղթերը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af-ZA"/>
        </w:rPr>
        <w:t>այդ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թվում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շտկման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ենթակա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  <w:lang w:val="af-ZA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ընտրված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մասնակիցը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եթե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ընթացակարգը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կազմակերպված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՞Գնումների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մասին՞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ՀՀ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օրենքի</w:t>
      </w:r>
      <w:r w:rsidRPr="002528F7">
        <w:rPr>
          <w:rFonts w:ascii="Arial AM" w:hAnsi="Arial AM" w:cs="Sylfaen"/>
          <w:sz w:val="20"/>
          <w:lang w:val="af-ZA"/>
        </w:rPr>
        <w:t xml:space="preserve"> 15-</w:t>
      </w:r>
      <w:r w:rsidRPr="002528F7">
        <w:rPr>
          <w:rFonts w:ascii="Sylfaen" w:hAnsi="Sylfaen" w:cs="Sylfaen"/>
          <w:sz w:val="20"/>
          <w:lang w:val="af-ZA"/>
        </w:rPr>
        <w:t>րդ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հոդվածի</w:t>
      </w:r>
      <w:r w:rsidRPr="002528F7">
        <w:rPr>
          <w:rFonts w:ascii="Arial AM" w:hAnsi="Arial AM" w:cs="Sylfaen"/>
          <w:sz w:val="20"/>
          <w:lang w:val="af-ZA"/>
        </w:rPr>
        <w:t xml:space="preserve"> 6-</w:t>
      </w:r>
      <w:r w:rsidRPr="002528F7">
        <w:rPr>
          <w:rFonts w:ascii="Sylfaen" w:hAnsi="Sylfaen" w:cs="Sylfaen"/>
          <w:sz w:val="20"/>
          <w:lang w:val="af-ZA"/>
        </w:rPr>
        <w:t>րդ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նախատեսված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կարգավորմանը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համապատասխան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դրա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արդյունքում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համաձայնագիր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կնքելու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նպատակով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պայմանագիրը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կնքած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անձը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սահմանված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ժամկետում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միակողմանի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հաստատված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հայտարարության</w:t>
      </w:r>
      <w:r w:rsidRPr="002528F7">
        <w:rPr>
          <w:rFonts w:ascii="Arial AM" w:hAnsi="Arial AM" w:cs="Sylfae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տուժանքի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</w:rPr>
        <w:t>այսուհետ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նաև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տուժանք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</w:rPr>
        <w:t>ձևով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ներկայացված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պայմանագրի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</w:rPr>
        <w:t>որակավորման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ապահովումը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փոխարինում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բանկային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երաշխիք</w:t>
      </w:r>
      <w:r w:rsidRPr="002528F7">
        <w:rPr>
          <w:rFonts w:ascii="Sylfaen" w:hAnsi="Sylfaen" w:cs="Sylfaen"/>
          <w:sz w:val="20"/>
          <w:lang w:val="hy-AM"/>
        </w:rPr>
        <w:t>ո</w:t>
      </w:r>
      <w:r w:rsidRPr="002528F7">
        <w:rPr>
          <w:rFonts w:ascii="Sylfaen" w:hAnsi="Sylfaen" w:cs="Sylfaen"/>
          <w:sz w:val="20"/>
        </w:rPr>
        <w:t>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կանխիկ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փողով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ապա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այդ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հանգամանքը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համարվում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որպես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գնման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գործընթացի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շրջանակում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մասնակցի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ստանձնված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պարտավորության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խախտում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</w:p>
    <w:p w14:paraId="4D01CE95" w14:textId="33BB8BDC" w:rsidR="003D4374" w:rsidRPr="002528F7" w:rsidRDefault="003D4374" w:rsidP="00EF3662">
      <w:pPr>
        <w:ind w:firstLine="375"/>
        <w:jc w:val="both"/>
        <w:rPr>
          <w:rFonts w:ascii="Arial AM" w:hAnsi="Arial AM" w:cs="Sylfaen"/>
          <w:sz w:val="20"/>
          <w:lang w:val="af-ZA"/>
        </w:rPr>
      </w:pPr>
    </w:p>
    <w:p w14:paraId="595F00BF" w14:textId="77777777" w:rsidR="00B54F63" w:rsidRPr="002528F7" w:rsidRDefault="00B97D91" w:rsidP="00EF3662">
      <w:pPr>
        <w:ind w:firstLine="375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color w:val="000000"/>
          <w:sz w:val="20"/>
          <w:szCs w:val="20"/>
          <w:lang w:val="af-ZA"/>
        </w:rPr>
        <w:t xml:space="preserve">      </w:t>
      </w:r>
      <w:r w:rsidR="00E17B5D" w:rsidRPr="002528F7">
        <w:rPr>
          <w:rFonts w:ascii="Arial AM" w:hAnsi="Arial AM"/>
          <w:color w:val="000000"/>
          <w:sz w:val="20"/>
          <w:szCs w:val="20"/>
          <w:lang w:val="af-ZA"/>
        </w:rPr>
        <w:t>8.</w:t>
      </w:r>
      <w:r w:rsidR="00794157" w:rsidRPr="002528F7">
        <w:rPr>
          <w:rFonts w:ascii="Arial AM" w:hAnsi="Arial AM"/>
          <w:color w:val="000000"/>
          <w:sz w:val="20"/>
          <w:szCs w:val="20"/>
          <w:lang w:val="af-ZA"/>
        </w:rPr>
        <w:t>1</w:t>
      </w:r>
      <w:r w:rsidR="00120F8A" w:rsidRPr="002528F7">
        <w:rPr>
          <w:rFonts w:ascii="Arial AM" w:hAnsi="Arial AM"/>
          <w:color w:val="000000"/>
          <w:sz w:val="20"/>
          <w:szCs w:val="20"/>
          <w:lang w:val="hy-AM"/>
        </w:rPr>
        <w:t>4</w:t>
      </w:r>
      <w:r w:rsidR="00E17B5D" w:rsidRPr="002528F7">
        <w:rPr>
          <w:rFonts w:ascii="Arial AM" w:hAnsi="Arial AM"/>
          <w:color w:val="000000"/>
          <w:sz w:val="20"/>
          <w:szCs w:val="20"/>
          <w:lang w:val="af-ZA"/>
        </w:rPr>
        <w:t xml:space="preserve"> </w:t>
      </w:r>
      <w:r w:rsidR="003A377C" w:rsidRPr="002528F7">
        <w:rPr>
          <w:rFonts w:ascii="Sylfaen" w:hAnsi="Sylfaen" w:cs="Sylfaen"/>
          <w:color w:val="000000"/>
          <w:sz w:val="20"/>
          <w:szCs w:val="20"/>
        </w:rPr>
        <w:t>Ե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թե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մասնակից</w:t>
      </w:r>
      <w:r w:rsidR="00955CC1" w:rsidRPr="002528F7">
        <w:rPr>
          <w:rFonts w:ascii="Sylfaen" w:hAnsi="Sylfaen" w:cs="Sylfaen"/>
          <w:color w:val="000000"/>
          <w:sz w:val="20"/>
          <w:szCs w:val="20"/>
        </w:rPr>
        <w:t>ն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55CC1" w:rsidRPr="002528F7">
        <w:rPr>
          <w:rFonts w:ascii="Sylfaen" w:hAnsi="Sylfaen" w:cs="Sylfaen"/>
          <w:color w:val="000000"/>
          <w:sz w:val="20"/>
          <w:szCs w:val="20"/>
        </w:rPr>
        <w:t>Օ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րենքի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6-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րդ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հոդվածի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1-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ին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5-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րդ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6-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րդ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մասերով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նախատեսված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ցուցակներում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ներառվել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հայտը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ներկայացնելու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օրվանից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ապա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նրա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տվյալ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հայտը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ենթակա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չէ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մերժման</w:t>
      </w:r>
      <w:r w:rsidR="00B54F63" w:rsidRPr="002528F7">
        <w:rPr>
          <w:rFonts w:ascii="Arial AM" w:hAnsi="Arial AM" w:cs="Sylfaen"/>
          <w:sz w:val="20"/>
          <w:szCs w:val="20"/>
          <w:lang w:val="af-ZA"/>
        </w:rPr>
        <w:t>:</w:t>
      </w:r>
    </w:p>
    <w:p w14:paraId="2CAC7854" w14:textId="77777777" w:rsidR="007A5810" w:rsidRPr="002528F7" w:rsidRDefault="004306D6" w:rsidP="00955CC1">
      <w:pPr>
        <w:pStyle w:val="norm"/>
        <w:spacing w:line="240" w:lineRule="auto"/>
        <w:ind w:firstLine="706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Arial AM" w:hAnsi="Arial AM" w:cs="Sylfaen"/>
          <w:sz w:val="20"/>
          <w:szCs w:val="24"/>
          <w:lang w:val="af-ZA" w:eastAsia="en-US"/>
        </w:rPr>
        <w:t>8</w:t>
      </w:r>
      <w:r w:rsidR="00DF2FEF" w:rsidRPr="002528F7">
        <w:rPr>
          <w:rFonts w:ascii="Arial AM" w:hAnsi="Arial AM" w:cs="Sylfaen"/>
          <w:sz w:val="20"/>
          <w:szCs w:val="24"/>
          <w:lang w:val="af-ZA" w:eastAsia="en-US"/>
        </w:rPr>
        <w:t>.</w:t>
      </w:r>
      <w:r w:rsidR="00794157" w:rsidRPr="002528F7">
        <w:rPr>
          <w:rFonts w:ascii="Arial AM" w:hAnsi="Arial AM" w:cs="Sylfaen"/>
          <w:sz w:val="20"/>
          <w:szCs w:val="24"/>
          <w:lang w:val="af-ZA" w:eastAsia="en-US"/>
        </w:rPr>
        <w:t>1</w:t>
      </w:r>
      <w:r w:rsidR="00120F8A" w:rsidRPr="002528F7">
        <w:rPr>
          <w:rFonts w:ascii="Arial AM" w:hAnsi="Arial AM" w:cs="Sylfaen"/>
          <w:sz w:val="20"/>
          <w:szCs w:val="24"/>
          <w:lang w:val="hy-AM" w:eastAsia="en-US"/>
        </w:rPr>
        <w:t>5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Սույն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հրավերի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1-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մասի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441D04" w:rsidRPr="002528F7">
        <w:rPr>
          <w:rFonts w:ascii="Arial AM" w:hAnsi="Arial AM" w:cs="Sylfaen"/>
          <w:sz w:val="20"/>
          <w:szCs w:val="24"/>
          <w:lang w:val="af-ZA" w:eastAsia="en-US"/>
        </w:rPr>
        <w:t>8.</w:t>
      </w:r>
      <w:r w:rsidR="00DF2FEF" w:rsidRPr="002528F7">
        <w:rPr>
          <w:rFonts w:ascii="Arial AM" w:hAnsi="Arial AM" w:cs="Sylfaen"/>
          <w:sz w:val="20"/>
          <w:szCs w:val="24"/>
          <w:lang w:val="af-ZA" w:eastAsia="en-US"/>
        </w:rPr>
        <w:t>8</w:t>
      </w:r>
      <w:r w:rsidR="00441D0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կետում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նշված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փաստաթղթերը</w:t>
      </w:r>
      <w:r w:rsidR="00D371A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2159" w:rsidRPr="002528F7">
        <w:rPr>
          <w:rFonts w:ascii="Sylfaen" w:hAnsi="Sylfaen" w:cs="Sylfaen"/>
          <w:sz w:val="20"/>
          <w:szCs w:val="24"/>
          <w:lang w:val="af-ZA" w:eastAsia="en-US"/>
        </w:rPr>
        <w:t>մասնակիցը</w:t>
      </w:r>
      <w:r w:rsidR="00EF2159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71A7" w:rsidRPr="002528F7">
        <w:rPr>
          <w:rFonts w:ascii="Sylfaen" w:hAnsi="Sylfaen" w:cs="Sylfaen"/>
          <w:sz w:val="20"/>
          <w:szCs w:val="24"/>
          <w:lang w:eastAsia="en-US"/>
        </w:rPr>
        <w:t>սահմանված</w:t>
      </w:r>
      <w:r w:rsidR="00D371A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71A7" w:rsidRPr="002528F7">
        <w:rPr>
          <w:rFonts w:ascii="Sylfaen" w:hAnsi="Sylfaen" w:cs="Sylfaen"/>
          <w:sz w:val="20"/>
          <w:szCs w:val="24"/>
          <w:lang w:eastAsia="en-US"/>
        </w:rPr>
        <w:t>ժամկետում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հանձնա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softHyphen/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ժողովի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քարտուղարին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ներկայաց</w:t>
      </w:r>
      <w:r w:rsidR="00EF2159" w:rsidRPr="002528F7">
        <w:rPr>
          <w:rFonts w:ascii="Sylfaen" w:hAnsi="Sylfaen" w:cs="Sylfaen"/>
          <w:sz w:val="20"/>
          <w:szCs w:val="24"/>
          <w:lang w:eastAsia="en-US"/>
        </w:rPr>
        <w:t>ն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ում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2159" w:rsidRPr="002528F7">
        <w:rPr>
          <w:rFonts w:ascii="Sylfaen" w:hAnsi="Sylfaen" w:cs="Sylfaen"/>
          <w:sz w:val="20"/>
          <w:szCs w:val="24"/>
          <w:lang w:eastAsia="en-US"/>
        </w:rPr>
        <w:t>է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FE20B2" w:rsidRPr="002528F7">
        <w:rPr>
          <w:rFonts w:ascii="Sylfaen" w:hAnsi="Sylfaen" w:cs="Sylfaen"/>
          <w:sz w:val="20"/>
          <w:szCs w:val="24"/>
          <w:lang w:val="af-ZA" w:eastAsia="en-US"/>
        </w:rPr>
        <w:t>վերջինիս՝</w:t>
      </w:r>
      <w:r w:rsidR="00FE20B2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հրավերով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էլեկտրոնային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փոստին</w:t>
      </w:r>
      <w:r w:rsidR="00FE20B2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FE20B2" w:rsidRPr="002528F7">
        <w:rPr>
          <w:rFonts w:ascii="Sylfaen" w:hAnsi="Sylfaen" w:cs="Sylfaen"/>
          <w:sz w:val="20"/>
          <w:szCs w:val="24"/>
          <w:lang w:eastAsia="en-US"/>
        </w:rPr>
        <w:t>ուղարկելու</w:t>
      </w:r>
      <w:r w:rsidR="00FE20B2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FE20B2" w:rsidRPr="002528F7">
        <w:rPr>
          <w:rFonts w:ascii="Sylfaen" w:hAnsi="Sylfaen" w:cs="Sylfaen"/>
          <w:sz w:val="20"/>
          <w:szCs w:val="24"/>
          <w:lang w:eastAsia="en-US"/>
        </w:rPr>
        <w:t>միջոցով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: 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Քարտուղարը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պարտավոր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է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փաստաթղթերն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ստանալու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օրը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հաստատել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դրանց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ստանալու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հանգամանքը՝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սույն</w:t>
      </w:r>
      <w:r w:rsidR="007A5810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հրավերում</w:t>
      </w:r>
      <w:r w:rsidR="007A5810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նշված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իր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էլեկտրոնային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փոստից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մասնակցի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էլեկտրոնային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փոստին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հավաստում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ուղարկելու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միջոցով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>:</w:t>
      </w:r>
    </w:p>
    <w:p w14:paraId="6F90F94B" w14:textId="77777777" w:rsidR="002B121D" w:rsidRPr="002528F7" w:rsidRDefault="00A150A9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</w:rPr>
      </w:pPr>
      <w:r w:rsidRPr="002528F7">
        <w:rPr>
          <w:rFonts w:ascii="Arial AM" w:hAnsi="Arial AM" w:cs="Sylfaen"/>
          <w:szCs w:val="24"/>
        </w:rPr>
        <w:t>8</w:t>
      </w:r>
      <w:r w:rsidR="002B121D" w:rsidRPr="002528F7">
        <w:rPr>
          <w:rFonts w:ascii="Arial AM" w:hAnsi="Arial AM" w:cs="Sylfaen"/>
          <w:szCs w:val="24"/>
        </w:rPr>
        <w:t>.</w:t>
      </w:r>
      <w:r w:rsidR="00794157" w:rsidRPr="002528F7">
        <w:rPr>
          <w:rFonts w:ascii="Arial AM" w:hAnsi="Arial AM" w:cs="Sylfaen"/>
          <w:szCs w:val="24"/>
        </w:rPr>
        <w:t>1</w:t>
      </w:r>
      <w:r w:rsidR="00120F8A" w:rsidRPr="002528F7">
        <w:rPr>
          <w:rFonts w:ascii="Arial AM" w:hAnsi="Arial AM" w:cs="Sylfaen"/>
          <w:szCs w:val="24"/>
          <w:lang w:val="hy-AM"/>
        </w:rPr>
        <w:t>6</w:t>
      </w:r>
      <w:r w:rsidR="00794157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Մասնակիցները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և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նրանց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ներկայացուցիչները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կարող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են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ներկա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6D4E1D" w:rsidRPr="002528F7">
        <w:rPr>
          <w:rFonts w:ascii="Sylfaen" w:hAnsi="Sylfaen" w:cs="Sylfaen"/>
          <w:szCs w:val="24"/>
        </w:rPr>
        <w:t>լինել</w:t>
      </w:r>
      <w:r w:rsidR="006D4E1D" w:rsidRPr="002528F7">
        <w:rPr>
          <w:rFonts w:ascii="Arial AM" w:hAnsi="Arial AM" w:cs="Sylfaen"/>
          <w:szCs w:val="24"/>
        </w:rPr>
        <w:t xml:space="preserve">  </w:t>
      </w:r>
      <w:r w:rsidR="002B121D" w:rsidRPr="002528F7">
        <w:rPr>
          <w:rFonts w:ascii="Sylfaen" w:hAnsi="Sylfaen" w:cs="Sylfaen"/>
          <w:szCs w:val="24"/>
          <w:lang w:val="ru-RU"/>
        </w:rPr>
        <w:t>հանձնաժողովի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նիստերին։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6D4E1D" w:rsidRPr="002528F7">
        <w:rPr>
          <w:rFonts w:ascii="Sylfaen" w:hAnsi="Sylfaen" w:cs="Sylfaen"/>
          <w:szCs w:val="24"/>
          <w:lang w:val="ru-RU"/>
        </w:rPr>
        <w:t>Մասնակիցները</w:t>
      </w:r>
      <w:r w:rsidR="006D4E1D" w:rsidRPr="002528F7">
        <w:rPr>
          <w:rFonts w:ascii="Arial AM" w:hAnsi="Arial AM" w:cs="Sylfaen"/>
          <w:szCs w:val="24"/>
        </w:rPr>
        <w:t xml:space="preserve"> </w:t>
      </w:r>
      <w:r w:rsidR="006D4E1D" w:rsidRPr="002528F7">
        <w:rPr>
          <w:rFonts w:ascii="Sylfaen" w:hAnsi="Sylfaen" w:cs="Sylfaen"/>
          <w:szCs w:val="24"/>
        </w:rPr>
        <w:t>կամ</w:t>
      </w:r>
      <w:r w:rsidR="006D4E1D" w:rsidRPr="002528F7">
        <w:rPr>
          <w:rFonts w:ascii="Arial AM" w:hAnsi="Arial AM" w:cs="Sylfaen"/>
          <w:szCs w:val="24"/>
        </w:rPr>
        <w:t xml:space="preserve"> </w:t>
      </w:r>
      <w:r w:rsidR="006D4E1D" w:rsidRPr="002528F7">
        <w:rPr>
          <w:rFonts w:ascii="Sylfaen" w:hAnsi="Sylfaen" w:cs="Sylfaen"/>
          <w:szCs w:val="24"/>
          <w:lang w:val="ru-RU"/>
        </w:rPr>
        <w:t>նրանց</w:t>
      </w:r>
      <w:r w:rsidR="006D4E1D" w:rsidRPr="002528F7">
        <w:rPr>
          <w:rFonts w:ascii="Arial AM" w:hAnsi="Arial AM" w:cs="Sylfaen"/>
          <w:szCs w:val="24"/>
        </w:rPr>
        <w:t xml:space="preserve"> </w:t>
      </w:r>
      <w:r w:rsidR="006D4E1D" w:rsidRPr="002528F7">
        <w:rPr>
          <w:rFonts w:ascii="Sylfaen" w:hAnsi="Sylfaen" w:cs="Sylfaen"/>
          <w:szCs w:val="24"/>
          <w:lang w:val="ru-RU"/>
        </w:rPr>
        <w:t>ներկայացուցիչները</w:t>
      </w:r>
      <w:r w:rsidR="006D4E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կարող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են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պահանջել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հանձնաժողովի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նիստերի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արձանագրությունների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պատճենները</w:t>
      </w:r>
      <w:r w:rsidR="002B121D" w:rsidRPr="002528F7">
        <w:rPr>
          <w:rFonts w:ascii="Arial AM" w:hAnsi="Arial AM" w:cs="Sylfaen"/>
          <w:szCs w:val="24"/>
        </w:rPr>
        <w:t xml:space="preserve">, </w:t>
      </w:r>
      <w:r w:rsidR="002B121D" w:rsidRPr="002528F7">
        <w:rPr>
          <w:rFonts w:ascii="Sylfaen" w:hAnsi="Sylfaen" w:cs="Sylfaen"/>
          <w:szCs w:val="24"/>
          <w:lang w:val="ru-RU"/>
        </w:rPr>
        <w:t>որոնք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տրամադրվում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են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մեկ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օրացուցային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օրվա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ընթացքում։</w:t>
      </w:r>
    </w:p>
    <w:p w14:paraId="27B896BA" w14:textId="77777777" w:rsidR="00260FA1" w:rsidRPr="002528F7" w:rsidRDefault="00A150A9" w:rsidP="00260FA1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8</w:t>
      </w:r>
      <w:r w:rsidR="009B0DA1" w:rsidRPr="002528F7">
        <w:rPr>
          <w:rFonts w:ascii="Arial AM" w:hAnsi="Arial AM" w:cs="Sylfaen"/>
          <w:sz w:val="20"/>
          <w:lang w:val="af-ZA"/>
        </w:rPr>
        <w:t>.</w:t>
      </w:r>
      <w:r w:rsidR="00794157" w:rsidRPr="002528F7">
        <w:rPr>
          <w:rFonts w:ascii="Arial AM" w:hAnsi="Arial AM" w:cs="Sylfaen"/>
          <w:sz w:val="20"/>
          <w:lang w:val="af-ZA"/>
        </w:rPr>
        <w:t>1</w:t>
      </w:r>
      <w:r w:rsidR="00120F8A" w:rsidRPr="002528F7">
        <w:rPr>
          <w:rFonts w:ascii="Arial AM" w:hAnsi="Arial AM" w:cs="Sylfaen"/>
          <w:sz w:val="20"/>
          <w:lang w:val="hy-AM"/>
        </w:rPr>
        <w:t>7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Հանձնաժողովի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և</w:t>
      </w:r>
      <w:r w:rsidR="00260FA1" w:rsidRPr="002528F7">
        <w:rPr>
          <w:rFonts w:ascii="Arial AM" w:hAnsi="Arial AM" w:cs="Sylfaen"/>
          <w:sz w:val="20"/>
          <w:lang w:val="af-ZA"/>
        </w:rPr>
        <w:t xml:space="preserve"> (</w:t>
      </w:r>
      <w:r w:rsidR="00260FA1" w:rsidRPr="002528F7">
        <w:rPr>
          <w:rFonts w:ascii="Sylfaen" w:hAnsi="Sylfaen" w:cs="Sylfaen"/>
          <w:sz w:val="20"/>
          <w:lang w:val="ru-RU"/>
        </w:rPr>
        <w:t>կամ</w:t>
      </w:r>
      <w:r w:rsidR="00260FA1" w:rsidRPr="002528F7">
        <w:rPr>
          <w:rFonts w:ascii="Arial AM" w:hAnsi="Arial AM" w:cs="Sylfaen"/>
          <w:sz w:val="20"/>
          <w:lang w:val="af-ZA"/>
        </w:rPr>
        <w:t xml:space="preserve">) </w:t>
      </w:r>
      <w:r w:rsidR="00260FA1" w:rsidRPr="002528F7">
        <w:rPr>
          <w:rFonts w:ascii="Sylfaen" w:hAnsi="Sylfaen" w:cs="Sylfaen"/>
          <w:sz w:val="20"/>
          <w:lang w:val="ru-RU"/>
        </w:rPr>
        <w:t>պատվիրատուի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կողմից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էլեկտրոնային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ծանուցումներն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ուղարկվում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են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մասնակցի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af-ZA"/>
        </w:rPr>
        <w:t>հայտում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af-ZA"/>
        </w:rPr>
        <w:t>նշված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af-ZA"/>
        </w:rPr>
        <w:t>էլեկտրոնային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af-ZA"/>
        </w:rPr>
        <w:t>փոստին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af-ZA"/>
        </w:rPr>
        <w:t>ուղարկելու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af-ZA"/>
        </w:rPr>
        <w:t>միջոցով</w:t>
      </w:r>
      <w:r w:rsidR="00260FA1" w:rsidRPr="002528F7">
        <w:rPr>
          <w:rFonts w:ascii="Arial AM" w:hAnsi="Arial AM" w:cs="Sylfaen"/>
          <w:sz w:val="20"/>
          <w:lang w:val="af-ZA"/>
        </w:rPr>
        <w:t xml:space="preserve">, </w:t>
      </w:r>
      <w:r w:rsidR="00260FA1" w:rsidRPr="002528F7">
        <w:rPr>
          <w:rFonts w:ascii="Sylfaen" w:hAnsi="Sylfaen" w:cs="Sylfaen"/>
          <w:sz w:val="20"/>
          <w:lang w:val="ru-RU"/>
        </w:rPr>
        <w:t>իսկ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մասնակցի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կողմից</w:t>
      </w:r>
      <w:r w:rsidR="00260FA1" w:rsidRPr="002528F7">
        <w:rPr>
          <w:rFonts w:ascii="Arial AM" w:hAnsi="Arial AM" w:cs="Sylfaen"/>
          <w:sz w:val="20"/>
          <w:lang w:val="af-ZA"/>
        </w:rPr>
        <w:t xml:space="preserve">` </w:t>
      </w:r>
      <w:r w:rsidR="00260FA1" w:rsidRPr="002528F7">
        <w:rPr>
          <w:rFonts w:ascii="Sylfaen" w:hAnsi="Sylfaen" w:cs="Sylfaen"/>
          <w:sz w:val="20"/>
          <w:lang w:val="ru-RU"/>
        </w:rPr>
        <w:t>իր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հայտում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նշված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էլեկտրոնային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փոստից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սույն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հրավերում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նշված</w:t>
      </w:r>
      <w:r w:rsidR="00260FA1" w:rsidRPr="002528F7">
        <w:rPr>
          <w:rFonts w:ascii="Arial AM" w:hAnsi="Arial AM" w:cs="Sylfaen"/>
          <w:sz w:val="20"/>
          <w:lang w:val="af-ZA"/>
        </w:rPr>
        <w:t xml:space="preserve">` </w:t>
      </w:r>
      <w:r w:rsidR="00260FA1" w:rsidRPr="002528F7">
        <w:rPr>
          <w:rFonts w:ascii="Sylfaen" w:hAnsi="Sylfaen" w:cs="Sylfaen"/>
          <w:sz w:val="20"/>
          <w:lang w:val="ru-RU"/>
        </w:rPr>
        <w:t>հանձնաժողովի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քարտուղարի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էլեկտրոնային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փոստին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szCs w:val="20"/>
          <w:lang w:val="af-ZA" w:eastAsia="x-none"/>
        </w:rPr>
        <w:t>ուղարկվելու</w:t>
      </w:r>
      <w:r w:rsidR="00260FA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60FA1" w:rsidRPr="002528F7">
        <w:rPr>
          <w:rFonts w:ascii="Sylfaen" w:hAnsi="Sylfaen" w:cs="Sylfaen"/>
          <w:sz w:val="20"/>
          <w:szCs w:val="20"/>
          <w:lang w:val="af-ZA" w:eastAsia="x-none"/>
        </w:rPr>
        <w:t>միջոցով</w:t>
      </w:r>
      <w:r w:rsidR="00260FA1" w:rsidRPr="002528F7">
        <w:rPr>
          <w:rFonts w:ascii="Arial AM" w:hAnsi="Arial AM"/>
          <w:sz w:val="20"/>
          <w:szCs w:val="20"/>
          <w:lang w:val="af-ZA" w:eastAsia="x-none"/>
        </w:rPr>
        <w:t>:</w:t>
      </w:r>
    </w:p>
    <w:p w14:paraId="6F7B275F" w14:textId="77777777" w:rsidR="00260FA1" w:rsidRPr="002528F7" w:rsidRDefault="00260FA1" w:rsidP="00260FA1">
      <w:pPr>
        <w:ind w:firstLine="567"/>
        <w:jc w:val="both"/>
        <w:rPr>
          <w:rFonts w:ascii="Arial AM" w:hAnsi="Arial AM"/>
          <w:sz w:val="20"/>
          <w:szCs w:val="20"/>
          <w:lang w:val="af-ZA" w:eastAsia="x-none"/>
        </w:rPr>
      </w:pPr>
      <w:r w:rsidRPr="002528F7">
        <w:rPr>
          <w:rFonts w:ascii="Sylfaen" w:hAnsi="Sylfaen" w:cs="Sylfaen"/>
          <w:sz w:val="20"/>
          <w:szCs w:val="20"/>
          <w:lang w:val="af-ZA" w:eastAsia="x-none"/>
        </w:rPr>
        <w:t>Տեղեկությունների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փաստաթղթերի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էլեկտրոնային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եղանակով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փոխանակման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դեպքում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մասնակիցը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տեղեկությունները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փաստաթղթերը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ուղարկում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է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հաստատված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բնօրինակ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փաստաթղթից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արտատպված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սկանավորված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տարբերակով</w:t>
      </w:r>
      <w:r w:rsidRPr="002528F7">
        <w:rPr>
          <w:rFonts w:ascii="Arial AM" w:hAnsi="Arial AM"/>
          <w:sz w:val="20"/>
          <w:szCs w:val="20"/>
          <w:lang w:val="af-ZA" w:eastAsia="x-none"/>
        </w:rPr>
        <w:t>:</w:t>
      </w:r>
    </w:p>
    <w:p w14:paraId="62A2647E" w14:textId="5826DA27" w:rsidR="002B103D" w:rsidRPr="002528F7" w:rsidRDefault="00A150A9" w:rsidP="00EF3662">
      <w:pPr>
        <w:pStyle w:val="23"/>
        <w:spacing w:line="240" w:lineRule="auto"/>
        <w:ind w:firstLine="567"/>
        <w:rPr>
          <w:rFonts w:ascii="Arial AM" w:hAnsi="Arial AM"/>
          <w:lang w:val="hy-AM"/>
        </w:rPr>
      </w:pPr>
      <w:r w:rsidRPr="002528F7">
        <w:rPr>
          <w:rFonts w:ascii="Arial AM" w:hAnsi="Arial AM"/>
        </w:rPr>
        <w:t>8</w:t>
      </w:r>
      <w:r w:rsidR="00947D03" w:rsidRPr="002528F7">
        <w:rPr>
          <w:rFonts w:ascii="Arial AM" w:hAnsi="Arial AM"/>
          <w:lang w:val="hy-AM"/>
        </w:rPr>
        <w:t>.</w:t>
      </w:r>
      <w:r w:rsidR="00260FA1" w:rsidRPr="002528F7">
        <w:rPr>
          <w:rFonts w:ascii="Arial AM" w:hAnsi="Arial AM"/>
        </w:rPr>
        <w:t>1</w:t>
      </w:r>
      <w:r w:rsidR="00120F8A" w:rsidRPr="002528F7">
        <w:rPr>
          <w:rFonts w:ascii="Arial AM" w:hAnsi="Arial AM"/>
          <w:lang w:val="hy-AM"/>
        </w:rPr>
        <w:t>8</w:t>
      </w:r>
      <w:r w:rsidR="003F288F" w:rsidRPr="002528F7">
        <w:rPr>
          <w:rFonts w:ascii="Arial AM" w:hAnsi="Arial AM" w:cs="Sylfaen"/>
        </w:rPr>
        <w:t xml:space="preserve"> </w:t>
      </w:r>
      <w:r w:rsidR="00571F29" w:rsidRPr="002528F7">
        <w:rPr>
          <w:rFonts w:ascii="Sylfaen" w:hAnsi="Sylfaen" w:cs="Sylfaen"/>
        </w:rPr>
        <w:t>Հայտերի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գնահատումը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և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ընտրված</w:t>
      </w:r>
      <w:r w:rsidR="00571F29" w:rsidRPr="002528F7">
        <w:rPr>
          <w:rFonts w:ascii="Arial AM" w:hAnsi="Arial AM" w:cs="Sylfaen"/>
        </w:rPr>
        <w:t xml:space="preserve"> </w:t>
      </w:r>
      <w:r w:rsidR="00571F29" w:rsidRPr="002528F7">
        <w:rPr>
          <w:rFonts w:ascii="Sylfaen" w:hAnsi="Sylfaen" w:cs="Sylfaen"/>
        </w:rPr>
        <w:t>մասնակցի</w:t>
      </w:r>
      <w:r w:rsidR="00571F29" w:rsidRPr="002528F7">
        <w:rPr>
          <w:rFonts w:ascii="Arial AM" w:hAnsi="Arial AM" w:cs="Sylfaen"/>
        </w:rPr>
        <w:t xml:space="preserve"> </w:t>
      </w:r>
      <w:r w:rsidR="00571F29" w:rsidRPr="002528F7">
        <w:rPr>
          <w:rFonts w:ascii="Sylfaen" w:hAnsi="Sylfaen" w:cs="Sylfaen"/>
        </w:rPr>
        <w:t>որոշումն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իրականացվում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է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ըստ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առանձին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չափաբաժինների</w:t>
      </w:r>
      <w:r w:rsidR="00F84B2C" w:rsidRPr="002528F7">
        <w:rPr>
          <w:rFonts w:ascii="Arial AM" w:hAnsi="Arial AM" w:cs="Sylfaen"/>
          <w:vertAlign w:val="superscript"/>
          <w:lang w:val="hy-AM"/>
        </w:rPr>
        <w:t>:</w:t>
      </w:r>
      <w:r w:rsidR="00F84B2C" w:rsidRPr="002528F7">
        <w:rPr>
          <w:rStyle w:val="af6"/>
          <w:rFonts w:ascii="Arial AM" w:hAnsi="Arial AM" w:cs="Sylfaen"/>
          <w:lang w:val="hy-AM"/>
        </w:rPr>
        <w:footnoteReference w:id="12"/>
      </w:r>
    </w:p>
    <w:p w14:paraId="0AF60EB8" w14:textId="77777777" w:rsidR="00583092" w:rsidRPr="002528F7" w:rsidRDefault="00A150A9" w:rsidP="00EF3662">
      <w:pPr>
        <w:ind w:firstLine="567"/>
        <w:jc w:val="both"/>
        <w:rPr>
          <w:rFonts w:ascii="Arial AM" w:hAnsi="Arial AM"/>
          <w:sz w:val="20"/>
          <w:szCs w:val="20"/>
          <w:lang w:val="af-ZA" w:eastAsia="x-none"/>
        </w:rPr>
      </w:pPr>
      <w:r w:rsidRPr="002528F7">
        <w:rPr>
          <w:rFonts w:ascii="Arial AM" w:hAnsi="Arial AM"/>
          <w:sz w:val="20"/>
          <w:szCs w:val="20"/>
          <w:lang w:val="af-ZA" w:eastAsia="x-none"/>
        </w:rPr>
        <w:t>8</w:t>
      </w:r>
      <w:r w:rsidR="009E35C5" w:rsidRPr="002528F7">
        <w:rPr>
          <w:rFonts w:ascii="Arial AM" w:hAnsi="Arial AM"/>
          <w:sz w:val="20"/>
          <w:szCs w:val="20"/>
          <w:lang w:val="af-ZA" w:eastAsia="x-none"/>
        </w:rPr>
        <w:t>.</w:t>
      </w:r>
      <w:r w:rsidR="00260FA1" w:rsidRPr="002528F7">
        <w:rPr>
          <w:rFonts w:ascii="Arial AM" w:hAnsi="Arial AM"/>
          <w:sz w:val="20"/>
          <w:szCs w:val="20"/>
          <w:lang w:val="af-ZA" w:eastAsia="x-none"/>
        </w:rPr>
        <w:t>1</w:t>
      </w:r>
      <w:r w:rsidR="00120F8A" w:rsidRPr="002528F7">
        <w:rPr>
          <w:rFonts w:ascii="Arial AM" w:hAnsi="Arial AM"/>
          <w:sz w:val="20"/>
          <w:szCs w:val="20"/>
          <w:lang w:val="hy-AM" w:eastAsia="x-none"/>
        </w:rPr>
        <w:t>9</w:t>
      </w:r>
      <w:r w:rsidR="003F288F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Ընտրված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մասնակցի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կողմից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պայմանագիրը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չկնքելու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(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հրաժարվելու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)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կամ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պայմանագիր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կնքելու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իրավունքից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զրկվելու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դեպքում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հանձնաժողով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ի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որոշմամբ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ընտրված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մասնակ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ից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է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ճանաչվում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հաջորդող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տեղ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զբաղեցրած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մասնակիցը՝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սույն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hy-AM" w:eastAsia="x-none"/>
        </w:rPr>
        <w:t>հրավեր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ի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 xml:space="preserve"> 1-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ին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մասի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 xml:space="preserve"> 8.1</w:t>
      </w:r>
      <w:r w:rsidR="00260FA1" w:rsidRPr="002528F7">
        <w:rPr>
          <w:rFonts w:ascii="Arial AM" w:hAnsi="Arial AM"/>
          <w:sz w:val="20"/>
          <w:szCs w:val="20"/>
          <w:lang w:val="hy-AM" w:eastAsia="x-none"/>
        </w:rPr>
        <w:t>2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>-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ից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 xml:space="preserve"> 8.</w:t>
      </w:r>
      <w:r w:rsidR="00260FA1" w:rsidRPr="002528F7">
        <w:rPr>
          <w:rFonts w:ascii="Arial AM" w:hAnsi="Arial AM"/>
          <w:sz w:val="20"/>
          <w:szCs w:val="20"/>
          <w:lang w:val="hy-AM" w:eastAsia="x-none"/>
        </w:rPr>
        <w:t>1</w:t>
      </w:r>
      <w:r w:rsidR="00842EC4" w:rsidRPr="002528F7">
        <w:rPr>
          <w:rFonts w:ascii="Arial AM" w:hAnsi="Arial AM"/>
          <w:sz w:val="20"/>
          <w:szCs w:val="20"/>
          <w:lang w:val="hy-AM" w:eastAsia="x-none"/>
        </w:rPr>
        <w:t>8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>-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րդ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կետերով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սահմանված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ընթացակարգ</w:t>
      </w:r>
      <w:r w:rsidR="002E0966" w:rsidRPr="002528F7">
        <w:rPr>
          <w:rFonts w:ascii="Sylfaen" w:hAnsi="Sylfaen" w:cs="Sylfaen"/>
          <w:sz w:val="20"/>
          <w:szCs w:val="20"/>
          <w:lang w:val="hy-AM" w:eastAsia="x-none"/>
        </w:rPr>
        <w:t>ի</w:t>
      </w:r>
      <w:r w:rsidR="002E0966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hy-AM" w:eastAsia="x-none"/>
        </w:rPr>
        <w:t>կիրառմամբ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>:</w:t>
      </w:r>
    </w:p>
    <w:p w14:paraId="1C9F4D43" w14:textId="77777777" w:rsidR="00583092" w:rsidRPr="002528F7" w:rsidRDefault="00A150A9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</w:rPr>
      </w:pPr>
      <w:r w:rsidRPr="002528F7">
        <w:rPr>
          <w:rFonts w:ascii="Arial AM" w:hAnsi="Arial AM" w:cs="Sylfaen"/>
          <w:szCs w:val="24"/>
        </w:rPr>
        <w:t>8</w:t>
      </w:r>
      <w:r w:rsidR="00201DA0" w:rsidRPr="002528F7">
        <w:rPr>
          <w:rFonts w:ascii="Arial AM" w:hAnsi="Arial AM" w:cs="Sylfaen"/>
          <w:szCs w:val="24"/>
          <w:lang w:val="hy-AM"/>
        </w:rPr>
        <w:t>.</w:t>
      </w:r>
      <w:r w:rsidR="00120F8A" w:rsidRPr="002528F7">
        <w:rPr>
          <w:rFonts w:ascii="Arial AM" w:hAnsi="Arial AM" w:cs="Sylfaen"/>
          <w:szCs w:val="24"/>
          <w:lang w:val="hy-AM"/>
        </w:rPr>
        <w:t>20</w:t>
      </w:r>
      <w:r w:rsidR="00794157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Մասնակից</w:t>
      </w:r>
      <w:r w:rsidR="00196487" w:rsidRPr="002528F7">
        <w:rPr>
          <w:rFonts w:ascii="Sylfaen" w:hAnsi="Sylfaen" w:cs="Sylfaen"/>
          <w:szCs w:val="24"/>
          <w:lang w:val="en-US"/>
        </w:rPr>
        <w:t>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իրեն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ներկայացված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պահանջների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համապատասխանության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հիմնավորման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նպատակով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կարող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է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ներկայացնել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լրացուցիչ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այլ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փաստաթղթեր</w:t>
      </w:r>
      <w:r w:rsidR="00583092" w:rsidRPr="002528F7">
        <w:rPr>
          <w:rFonts w:ascii="Arial AM" w:hAnsi="Arial AM" w:cs="Sylfaen"/>
          <w:szCs w:val="24"/>
        </w:rPr>
        <w:t xml:space="preserve">, </w:t>
      </w:r>
      <w:r w:rsidR="00583092" w:rsidRPr="002528F7">
        <w:rPr>
          <w:rFonts w:ascii="Sylfaen" w:hAnsi="Sylfaen" w:cs="Sylfaen"/>
          <w:szCs w:val="24"/>
          <w:lang w:val="ru-RU"/>
        </w:rPr>
        <w:t>տեղեկություններ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և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նյութեր։</w:t>
      </w:r>
    </w:p>
    <w:p w14:paraId="2663C175" w14:textId="77777777" w:rsidR="00583092" w:rsidRPr="002528F7" w:rsidRDefault="00662165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</w:rPr>
      </w:pPr>
      <w:r w:rsidRPr="002528F7">
        <w:rPr>
          <w:rFonts w:ascii="Sylfaen" w:hAnsi="Sylfaen" w:cs="Sylfaen"/>
          <w:szCs w:val="24"/>
          <w:lang w:val="en-US"/>
        </w:rPr>
        <w:t>Հ</w:t>
      </w:r>
      <w:r w:rsidR="00583092" w:rsidRPr="002528F7">
        <w:rPr>
          <w:rFonts w:ascii="Sylfaen" w:hAnsi="Sylfaen" w:cs="Sylfaen"/>
          <w:szCs w:val="24"/>
          <w:lang w:val="ru-RU"/>
        </w:rPr>
        <w:t>անձնաժողովը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կարող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է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ստուգել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4B383E" w:rsidRPr="002528F7">
        <w:rPr>
          <w:rFonts w:ascii="Sylfaen" w:hAnsi="Sylfaen" w:cs="Sylfaen"/>
          <w:szCs w:val="24"/>
          <w:lang w:val="en-US"/>
        </w:rPr>
        <w:t>մ</w:t>
      </w:r>
      <w:r w:rsidR="00583092" w:rsidRPr="002528F7">
        <w:rPr>
          <w:rFonts w:ascii="Sylfaen" w:hAnsi="Sylfaen" w:cs="Sylfaen"/>
          <w:szCs w:val="24"/>
          <w:lang w:val="ru-RU"/>
        </w:rPr>
        <w:t>ասնակցի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ներկայացրած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տվյալների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իսկությունը</w:t>
      </w:r>
      <w:r w:rsidR="00583092" w:rsidRPr="002528F7">
        <w:rPr>
          <w:rFonts w:ascii="Arial AM" w:hAnsi="Arial AM" w:cs="Sylfaen"/>
          <w:szCs w:val="24"/>
        </w:rPr>
        <w:t xml:space="preserve">` </w:t>
      </w:r>
      <w:r w:rsidR="00583092" w:rsidRPr="002528F7">
        <w:rPr>
          <w:rFonts w:ascii="Sylfaen" w:hAnsi="Sylfaen" w:cs="Sylfaen"/>
          <w:szCs w:val="24"/>
          <w:lang w:val="ru-RU"/>
        </w:rPr>
        <w:t>օգտագործելով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պաշտոնական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աղբյուրներից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ստացված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տվյալներ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կամ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դրա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մասին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ստանալով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իրավասու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մարմինների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գրավոր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եզրակացությունը</w:t>
      </w:r>
      <w:r w:rsidR="00583092" w:rsidRPr="002528F7">
        <w:rPr>
          <w:rFonts w:ascii="Arial AM" w:hAnsi="Arial AM" w:cs="Sylfaen"/>
          <w:szCs w:val="24"/>
        </w:rPr>
        <w:t xml:space="preserve">: </w:t>
      </w:r>
      <w:r w:rsidR="00583092" w:rsidRPr="002528F7">
        <w:rPr>
          <w:rFonts w:ascii="Sylfaen" w:hAnsi="Sylfaen" w:cs="Sylfaen"/>
          <w:szCs w:val="24"/>
          <w:lang w:val="ru-RU"/>
        </w:rPr>
        <w:t>Նման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հարցում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ուղարկվելու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դեպքում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համապատասխան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պետական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և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տեղական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ինքնակառավարման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մարմինները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հարցումն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ստանալու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օրվան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հաջորդող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երկու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աշխատանքային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օրվա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ընթացքում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տրամադրում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են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գրավոր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եզրակացություն</w:t>
      </w:r>
      <w:r w:rsidR="00583092" w:rsidRPr="002528F7">
        <w:rPr>
          <w:rFonts w:ascii="Arial AM" w:hAnsi="Arial AM" w:cs="Sylfaen"/>
          <w:szCs w:val="24"/>
        </w:rPr>
        <w:t xml:space="preserve">: </w:t>
      </w:r>
      <w:r w:rsidR="00583092" w:rsidRPr="002528F7">
        <w:rPr>
          <w:rFonts w:ascii="Sylfaen" w:hAnsi="Sylfaen" w:cs="Sylfaen"/>
          <w:szCs w:val="24"/>
          <w:lang w:val="ru-RU"/>
        </w:rPr>
        <w:t>Եթե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4B383E" w:rsidRPr="002528F7">
        <w:rPr>
          <w:rFonts w:ascii="Sylfaen" w:hAnsi="Sylfaen" w:cs="Sylfaen"/>
          <w:szCs w:val="24"/>
          <w:lang w:val="en-US"/>
        </w:rPr>
        <w:t>մ</w:t>
      </w:r>
      <w:r w:rsidR="00583092" w:rsidRPr="002528F7">
        <w:rPr>
          <w:rFonts w:ascii="Sylfaen" w:hAnsi="Sylfaen" w:cs="Sylfaen"/>
          <w:szCs w:val="24"/>
          <w:lang w:val="ru-RU"/>
        </w:rPr>
        <w:t>ասնակցի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ներկայացրած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տվյալների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իսկության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ստուգման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lastRenderedPageBreak/>
        <w:t>արդյունքում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տվյալները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որակվում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են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իրականությանը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չհամապա</w:t>
      </w:r>
      <w:r w:rsidR="00583092" w:rsidRPr="002528F7">
        <w:rPr>
          <w:rFonts w:ascii="Arial AM" w:hAnsi="Arial AM" w:cs="Sylfaen"/>
          <w:szCs w:val="24"/>
        </w:rPr>
        <w:softHyphen/>
      </w:r>
      <w:r w:rsidR="00583092" w:rsidRPr="002528F7">
        <w:rPr>
          <w:rFonts w:ascii="Sylfaen" w:hAnsi="Sylfaen" w:cs="Sylfaen"/>
          <w:szCs w:val="24"/>
          <w:lang w:val="ru-RU"/>
        </w:rPr>
        <w:t>տասխանող</w:t>
      </w:r>
      <w:r w:rsidR="00583092" w:rsidRPr="002528F7">
        <w:rPr>
          <w:rFonts w:ascii="Arial AM" w:hAnsi="Arial AM" w:cs="Sylfaen"/>
          <w:szCs w:val="24"/>
        </w:rPr>
        <w:t xml:space="preserve">, </w:t>
      </w:r>
      <w:r w:rsidR="00583092" w:rsidRPr="002528F7">
        <w:rPr>
          <w:rFonts w:ascii="Sylfaen" w:hAnsi="Sylfaen" w:cs="Sylfaen"/>
          <w:szCs w:val="24"/>
          <w:lang w:val="ru-RU"/>
        </w:rPr>
        <w:t>ապա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</w:rPr>
        <w:t>տվյալ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4B383E" w:rsidRPr="002528F7">
        <w:rPr>
          <w:rFonts w:ascii="Sylfaen" w:hAnsi="Sylfaen" w:cs="Sylfaen"/>
          <w:szCs w:val="24"/>
        </w:rPr>
        <w:t>մ</w:t>
      </w:r>
      <w:r w:rsidR="00583092" w:rsidRPr="002528F7">
        <w:rPr>
          <w:rFonts w:ascii="Sylfaen" w:hAnsi="Sylfaen" w:cs="Sylfaen"/>
          <w:szCs w:val="24"/>
        </w:rPr>
        <w:t>ասնակցի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</w:rPr>
        <w:t>հայտը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</w:rPr>
        <w:t>մերժվում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</w:rPr>
        <w:t>է</w:t>
      </w:r>
      <w:r w:rsidR="00196487" w:rsidRPr="002528F7">
        <w:rPr>
          <w:rFonts w:ascii="Arial AM" w:hAnsi="Arial AM" w:cs="Sylfaen"/>
          <w:szCs w:val="24"/>
        </w:rPr>
        <w:t>:</w:t>
      </w:r>
    </w:p>
    <w:p w14:paraId="5C016F3B" w14:textId="77777777" w:rsidR="00583092" w:rsidRPr="002528F7" w:rsidRDefault="00A150A9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</w:rPr>
      </w:pPr>
      <w:r w:rsidRPr="002528F7">
        <w:rPr>
          <w:rFonts w:ascii="Arial AM" w:hAnsi="Arial AM" w:cs="Sylfaen"/>
          <w:szCs w:val="24"/>
        </w:rPr>
        <w:t>8</w:t>
      </w:r>
      <w:r w:rsidR="00201DA0" w:rsidRPr="002528F7">
        <w:rPr>
          <w:rFonts w:ascii="Arial AM" w:hAnsi="Arial AM" w:cs="Sylfaen"/>
          <w:szCs w:val="24"/>
          <w:lang w:val="hy-AM"/>
        </w:rPr>
        <w:t>.</w:t>
      </w:r>
      <w:r w:rsidR="00794157" w:rsidRPr="002528F7">
        <w:rPr>
          <w:rFonts w:ascii="Arial AM" w:hAnsi="Arial AM" w:cs="Sylfaen"/>
          <w:szCs w:val="24"/>
        </w:rPr>
        <w:t>2</w:t>
      </w:r>
      <w:r w:rsidR="00120F8A" w:rsidRPr="002528F7">
        <w:rPr>
          <w:rFonts w:ascii="Arial AM" w:hAnsi="Arial AM" w:cs="Sylfaen"/>
          <w:szCs w:val="24"/>
          <w:lang w:val="hy-AM"/>
        </w:rPr>
        <w:t>1</w:t>
      </w:r>
      <w:r w:rsidR="00794157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Սույն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հրավերի</w:t>
      </w:r>
      <w:r w:rsidR="005D3674" w:rsidRPr="002528F7">
        <w:rPr>
          <w:rFonts w:ascii="Arial AM" w:hAnsi="Arial AM" w:cs="Sylfaen"/>
          <w:szCs w:val="24"/>
        </w:rPr>
        <w:t xml:space="preserve"> 1-</w:t>
      </w:r>
      <w:r w:rsidR="005D3674" w:rsidRPr="002528F7">
        <w:rPr>
          <w:rFonts w:ascii="Sylfaen" w:hAnsi="Sylfaen" w:cs="Sylfaen"/>
          <w:szCs w:val="24"/>
          <w:lang w:val="hy-AM"/>
        </w:rPr>
        <w:t>ին</w:t>
      </w:r>
      <w:r w:rsidR="005D3674" w:rsidRPr="002528F7">
        <w:rPr>
          <w:rFonts w:ascii="Arial AM" w:hAnsi="Arial AM" w:cs="Sylfaen"/>
          <w:szCs w:val="24"/>
        </w:rPr>
        <w:t xml:space="preserve"> </w:t>
      </w:r>
      <w:r w:rsidR="005D3674" w:rsidRPr="002528F7">
        <w:rPr>
          <w:rFonts w:ascii="Sylfaen" w:hAnsi="Sylfaen" w:cs="Sylfaen"/>
          <w:szCs w:val="24"/>
          <w:lang w:val="hy-AM"/>
        </w:rPr>
        <w:t>մասի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4B383E" w:rsidRPr="002528F7">
        <w:rPr>
          <w:rFonts w:ascii="Arial AM" w:hAnsi="Arial AM" w:cs="Sylfaen"/>
          <w:szCs w:val="24"/>
        </w:rPr>
        <w:t>8</w:t>
      </w:r>
      <w:r w:rsidR="009C3B73" w:rsidRPr="002528F7">
        <w:rPr>
          <w:rFonts w:ascii="Arial AM" w:hAnsi="Arial AM" w:cs="Sylfaen"/>
          <w:szCs w:val="24"/>
        </w:rPr>
        <w:t>.</w:t>
      </w:r>
      <w:r w:rsidR="00794157" w:rsidRPr="002528F7">
        <w:rPr>
          <w:rFonts w:ascii="Arial AM" w:hAnsi="Arial AM" w:cs="Sylfaen"/>
          <w:szCs w:val="24"/>
        </w:rPr>
        <w:t xml:space="preserve">19 </w:t>
      </w:r>
      <w:r w:rsidR="00583092" w:rsidRPr="002528F7">
        <w:rPr>
          <w:rFonts w:ascii="Sylfaen" w:hAnsi="Sylfaen" w:cs="Sylfaen"/>
          <w:szCs w:val="24"/>
          <w:lang w:val="hy-AM"/>
        </w:rPr>
        <w:t>կետի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կիրառման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նպատակով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F96621" w:rsidRPr="002528F7">
        <w:rPr>
          <w:rFonts w:ascii="Sylfaen" w:hAnsi="Sylfaen" w:cs="Sylfaen"/>
          <w:szCs w:val="24"/>
        </w:rPr>
        <w:t>կարող</w:t>
      </w:r>
      <w:r w:rsidR="00F96621" w:rsidRPr="002528F7">
        <w:rPr>
          <w:rFonts w:ascii="Arial AM" w:hAnsi="Arial AM" w:cs="Sylfaen"/>
          <w:szCs w:val="24"/>
        </w:rPr>
        <w:t xml:space="preserve"> </w:t>
      </w:r>
      <w:r w:rsidR="00F96621" w:rsidRPr="002528F7">
        <w:rPr>
          <w:rFonts w:ascii="Sylfaen" w:hAnsi="Sylfaen" w:cs="Sylfaen"/>
          <w:szCs w:val="24"/>
        </w:rPr>
        <w:t>է</w:t>
      </w:r>
      <w:r w:rsidR="00F96621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հրավիրվ</w:t>
      </w:r>
      <w:r w:rsidR="00F96621" w:rsidRPr="002528F7">
        <w:rPr>
          <w:rFonts w:ascii="Sylfaen" w:hAnsi="Sylfaen" w:cs="Sylfaen"/>
          <w:szCs w:val="24"/>
          <w:lang w:val="hy-AM"/>
        </w:rPr>
        <w:t>ել</w:t>
      </w:r>
      <w:r w:rsidR="00F96621" w:rsidRPr="002528F7">
        <w:rPr>
          <w:rFonts w:ascii="Arial AM" w:hAnsi="Arial AM" w:cs="Sylfaen"/>
          <w:szCs w:val="24"/>
          <w:lang w:val="hy-AM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հանձնաժողովի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արտահերթ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նիստ։</w:t>
      </w:r>
    </w:p>
    <w:p w14:paraId="3E152072" w14:textId="77777777" w:rsidR="00E45ACA" w:rsidRPr="002528F7" w:rsidRDefault="00A150A9" w:rsidP="00EF3662">
      <w:pPr>
        <w:pStyle w:val="norm"/>
        <w:spacing w:line="240" w:lineRule="auto"/>
        <w:ind w:firstLine="567"/>
        <w:rPr>
          <w:rFonts w:ascii="Arial AM" w:hAnsi="Arial AM" w:cs="Tahoma"/>
          <w:sz w:val="20"/>
          <w:lang w:val="hy-AM"/>
        </w:rPr>
      </w:pPr>
      <w:r w:rsidRPr="002528F7">
        <w:rPr>
          <w:rFonts w:ascii="Arial AM" w:hAnsi="Arial AM"/>
          <w:spacing w:val="-6"/>
          <w:sz w:val="20"/>
          <w:lang w:val="hy-AM"/>
        </w:rPr>
        <w:t>8</w:t>
      </w:r>
      <w:r w:rsidR="00201DA0" w:rsidRPr="002528F7">
        <w:rPr>
          <w:rFonts w:ascii="Arial AM" w:hAnsi="Arial AM"/>
          <w:spacing w:val="-6"/>
          <w:sz w:val="20"/>
          <w:lang w:val="hy-AM"/>
        </w:rPr>
        <w:t>.</w:t>
      </w:r>
      <w:r w:rsidR="00794157" w:rsidRPr="002528F7">
        <w:rPr>
          <w:rFonts w:ascii="Arial AM" w:hAnsi="Arial AM"/>
          <w:spacing w:val="-6"/>
          <w:sz w:val="20"/>
          <w:lang w:val="af-ZA"/>
        </w:rPr>
        <w:t>2</w:t>
      </w:r>
      <w:r w:rsidR="00120F8A" w:rsidRPr="002528F7">
        <w:rPr>
          <w:rFonts w:ascii="Arial AM" w:hAnsi="Arial AM"/>
          <w:spacing w:val="-6"/>
          <w:sz w:val="20"/>
          <w:lang w:val="hy-AM"/>
        </w:rPr>
        <w:t>2</w:t>
      </w:r>
      <w:r w:rsidR="00794157" w:rsidRPr="002528F7">
        <w:rPr>
          <w:rFonts w:ascii="Arial AM" w:hAnsi="Arial AM"/>
          <w:spacing w:val="-6"/>
          <w:sz w:val="20"/>
          <w:lang w:val="af-ZA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Մինչև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պայմանագիր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կնքելը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4B383E" w:rsidRPr="002528F7">
        <w:rPr>
          <w:rFonts w:ascii="Sylfaen" w:hAnsi="Sylfaen" w:cs="Sylfaen"/>
          <w:sz w:val="20"/>
          <w:lang w:val="hy-AM"/>
        </w:rPr>
        <w:t>պ</w:t>
      </w:r>
      <w:r w:rsidR="00E45ACA" w:rsidRPr="002528F7">
        <w:rPr>
          <w:rFonts w:ascii="Sylfaen" w:hAnsi="Sylfaen" w:cs="Sylfaen"/>
          <w:sz w:val="20"/>
          <w:lang w:val="hy-AM"/>
        </w:rPr>
        <w:t>ատվիրատուն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տեղեկագրում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հրապարակում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է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հայտարարություն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պայմանագիր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կնքելու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որոշման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մասին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ոչ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ուշ</w:t>
      </w:r>
      <w:r w:rsidR="00E45ACA" w:rsidRPr="002528F7">
        <w:rPr>
          <w:rFonts w:ascii="Arial AM" w:hAnsi="Arial AM" w:cs="Tahoma"/>
          <w:sz w:val="20"/>
          <w:lang w:val="hy-AM"/>
        </w:rPr>
        <w:t xml:space="preserve">, </w:t>
      </w:r>
      <w:r w:rsidR="00E45ACA" w:rsidRPr="002528F7">
        <w:rPr>
          <w:rFonts w:ascii="Sylfaen" w:hAnsi="Sylfaen" w:cs="Sylfaen"/>
          <w:sz w:val="20"/>
          <w:lang w:val="hy-AM"/>
        </w:rPr>
        <w:t>քան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ընտրված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մասնակցի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մասին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որոշման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ընդունմանը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հաջորդող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առաջին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աշխատանքային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օրը</w:t>
      </w:r>
      <w:r w:rsidR="00E45ACA" w:rsidRPr="002528F7">
        <w:rPr>
          <w:rFonts w:ascii="Arial AM" w:hAnsi="Arial AM" w:cs="Tahoma"/>
          <w:sz w:val="20"/>
          <w:lang w:val="hy-AM"/>
        </w:rPr>
        <w:t>:</w:t>
      </w:r>
      <w:r w:rsidR="00E45ACA" w:rsidRPr="002528F7">
        <w:rPr>
          <w:rFonts w:ascii="Arial AM" w:hAnsi="Arial AM" w:cs="Sylfaen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Պայմանագիր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կնքելու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մասին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որոշումը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պարունակում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է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ամփոփ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տեղեկատվություն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հայտերի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գնահատման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և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ընտրված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մասնակցի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ընտրությունը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հիմնավորող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պատճառների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մասին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ու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հայտարարություն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անգործության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ժամկետի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վերաբերյալ</w:t>
      </w:r>
      <w:r w:rsidR="00E45ACA" w:rsidRPr="002528F7">
        <w:rPr>
          <w:rFonts w:ascii="Arial AM" w:hAnsi="Arial AM" w:cs="Tahoma"/>
          <w:sz w:val="20"/>
          <w:lang w:val="hy-AM"/>
        </w:rPr>
        <w:t>:</w:t>
      </w:r>
    </w:p>
    <w:p w14:paraId="4B8A927A" w14:textId="77777777" w:rsidR="00583092" w:rsidRPr="002528F7" w:rsidRDefault="00A150A9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</w:rPr>
      </w:pPr>
      <w:r w:rsidRPr="002528F7">
        <w:rPr>
          <w:rFonts w:ascii="Arial AM" w:hAnsi="Arial AM" w:cs="Sylfaen"/>
          <w:szCs w:val="24"/>
          <w:lang w:val="hy-AM"/>
        </w:rPr>
        <w:t>8</w:t>
      </w:r>
      <w:r w:rsidR="00201DA0" w:rsidRPr="002528F7">
        <w:rPr>
          <w:rFonts w:ascii="Arial AM" w:hAnsi="Arial AM" w:cs="Sylfaen"/>
          <w:szCs w:val="24"/>
          <w:lang w:val="hy-AM"/>
        </w:rPr>
        <w:t>.</w:t>
      </w:r>
      <w:r w:rsidR="00794157" w:rsidRPr="002528F7">
        <w:rPr>
          <w:rFonts w:ascii="Arial AM" w:hAnsi="Arial AM" w:cs="Sylfaen"/>
          <w:szCs w:val="24"/>
          <w:lang w:val="hy-AM"/>
        </w:rPr>
        <w:t>2</w:t>
      </w:r>
      <w:r w:rsidR="00120F8A" w:rsidRPr="002528F7">
        <w:rPr>
          <w:rFonts w:ascii="Arial AM" w:hAnsi="Arial AM" w:cs="Sylfaen"/>
          <w:szCs w:val="24"/>
          <w:lang w:val="hy-AM"/>
        </w:rPr>
        <w:t>3</w:t>
      </w:r>
      <w:r w:rsidR="00794157" w:rsidRPr="002528F7">
        <w:rPr>
          <w:rFonts w:ascii="Arial AM" w:hAnsi="Arial AM" w:cs="Sylfaen"/>
          <w:szCs w:val="24"/>
          <w:lang w:val="hy-AM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Անգործության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ժամկետը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պայմանագիր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կնքելու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մասին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որոշման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հայտարարության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հրապարակման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օրվան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հաջորդող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օրվա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և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4B383E" w:rsidRPr="002528F7">
        <w:rPr>
          <w:rFonts w:ascii="Sylfaen" w:hAnsi="Sylfaen" w:cs="Sylfaen"/>
          <w:szCs w:val="24"/>
        </w:rPr>
        <w:t>պ</w:t>
      </w:r>
      <w:r w:rsidR="00583092" w:rsidRPr="002528F7">
        <w:rPr>
          <w:rFonts w:ascii="Sylfaen" w:hAnsi="Sylfaen" w:cs="Sylfaen"/>
          <w:szCs w:val="24"/>
          <w:lang w:val="hy-AM"/>
        </w:rPr>
        <w:t>ատվիրատուի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կողմից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պայմանագիրը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կնքելու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իրավասության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առաջացման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օրվա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միջև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ընկած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ժամանակահատվածն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է։</w:t>
      </w:r>
    </w:p>
    <w:p w14:paraId="1E221CBA" w14:textId="7F8F4105" w:rsidR="00120F8A" w:rsidRPr="002528F7" w:rsidRDefault="00120F8A" w:rsidP="00120F8A">
      <w:pPr>
        <w:pStyle w:val="23"/>
        <w:spacing w:line="240" w:lineRule="auto"/>
        <w:ind w:firstLine="567"/>
        <w:rPr>
          <w:rFonts w:ascii="Arial AM" w:hAnsi="Arial AM" w:cs="Sylfaen"/>
          <w:lang w:val="hy-AM"/>
        </w:rPr>
      </w:pPr>
      <w:r w:rsidRPr="002528F7">
        <w:rPr>
          <w:rFonts w:ascii="Sylfaen" w:hAnsi="Sylfaen" w:cs="Sylfaen"/>
          <w:lang w:val="es-ES"/>
        </w:rPr>
        <w:t>Անգործության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ժամկետը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սույն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ընթացակարգի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դեպքում</w:t>
      </w:r>
      <w:r w:rsidRPr="002528F7">
        <w:rPr>
          <w:rFonts w:ascii="Arial AM" w:hAnsi="Arial AM" w:cs="Sylfaen"/>
          <w:lang w:val="es-ES"/>
        </w:rPr>
        <w:t xml:space="preserve"> </w:t>
      </w:r>
      <w:r w:rsidRPr="002528F7">
        <w:rPr>
          <w:rFonts w:ascii="Arial AM" w:hAnsi="Arial AM" w:cs="Arial AM"/>
          <w:lang w:val="es-ES"/>
        </w:rPr>
        <w:t>«</w:t>
      </w:r>
      <w:r w:rsidRPr="002528F7">
        <w:rPr>
          <w:rFonts w:ascii="Arial AM" w:hAnsi="Arial AM" w:cs="Sylfaen"/>
          <w:lang w:val="es-ES"/>
        </w:rPr>
        <w:t xml:space="preserve">  </w:t>
      </w:r>
      <w:r w:rsidR="008B54CB">
        <w:rPr>
          <w:rFonts w:asciiTheme="minorHAnsi" w:hAnsiTheme="minorHAnsi" w:cs="Sylfaen"/>
          <w:lang w:val="hy-AM"/>
        </w:rPr>
        <w:t>10</w:t>
      </w:r>
      <w:r w:rsidRPr="002528F7">
        <w:rPr>
          <w:rFonts w:ascii="Arial AM" w:hAnsi="Arial AM" w:cs="Sylfaen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օրացուցային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օր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է</w:t>
      </w:r>
      <w:r w:rsidRPr="002528F7">
        <w:rPr>
          <w:rFonts w:ascii="Tahoma" w:hAnsi="Tahoma" w:cs="Tahoma"/>
          <w:lang w:val="es-ES"/>
        </w:rPr>
        <w:t>։</w:t>
      </w:r>
      <w:r w:rsidRPr="002528F7">
        <w:rPr>
          <w:rFonts w:ascii="Arial AM" w:hAnsi="Arial AM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Անգործության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ժամկետը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կիրառելի</w:t>
      </w:r>
      <w:r w:rsidRPr="002528F7">
        <w:rPr>
          <w:rFonts w:ascii="Arial AM" w:hAnsi="Arial AM" w:cs="Sylfaen"/>
          <w:lang w:val="hy-AM"/>
        </w:rPr>
        <w:t>.</w:t>
      </w:r>
    </w:p>
    <w:p w14:paraId="1DB4CD36" w14:textId="77777777" w:rsidR="00120F8A" w:rsidRPr="002528F7" w:rsidRDefault="00120F8A" w:rsidP="00120F8A">
      <w:pPr>
        <w:ind w:firstLine="567"/>
        <w:jc w:val="both"/>
        <w:rPr>
          <w:rFonts w:ascii="Arial AM" w:hAnsi="Arial AM" w:cs="Arial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>-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չէ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եթե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միայն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մեկ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մասնակից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ներկայացրել</w:t>
      </w:r>
      <w:r w:rsidRPr="002528F7">
        <w:rPr>
          <w:rFonts w:ascii="Arial AM" w:hAnsi="Arial AM"/>
          <w:i/>
          <w:sz w:val="20"/>
          <w:szCs w:val="20"/>
          <w:lang w:val="es-ES"/>
        </w:rPr>
        <w:t>,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որի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հետ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կնքվում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պայմանագիր</w:t>
      </w:r>
      <w:r w:rsidRPr="002528F7">
        <w:rPr>
          <w:rFonts w:ascii="Arial AM" w:hAnsi="Arial AM" w:cs="Arial"/>
          <w:sz w:val="20"/>
          <w:szCs w:val="20"/>
          <w:lang w:val="hy-AM"/>
        </w:rPr>
        <w:t>,</w:t>
      </w:r>
    </w:p>
    <w:p w14:paraId="3C314897" w14:textId="77777777" w:rsidR="00120F8A" w:rsidRPr="002528F7" w:rsidRDefault="00120F8A" w:rsidP="00120F8A">
      <w:pPr>
        <w:ind w:firstLine="567"/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 w:cs="Sylfaen"/>
          <w:sz w:val="20"/>
          <w:szCs w:val="20"/>
          <w:lang w:val="es-ES"/>
        </w:rPr>
        <w:t xml:space="preserve">- 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նաև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այն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դեպքում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երբ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միայն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մեկ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մասնակից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ներկայացրել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և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այն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մերժվել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es-ES"/>
        </w:rPr>
        <w:t>Սույն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կետի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կիրառման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դեպքում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անգործության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ժամկետը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սահմանվում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գնման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ընթացակարգը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չկայացած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հայտարարելու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մասին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հայտարարությամբ</w:t>
      </w:r>
      <w:r w:rsidRPr="002528F7">
        <w:rPr>
          <w:rFonts w:ascii="Arial AM" w:hAnsi="Arial AM" w:cs="Sylfaen"/>
          <w:sz w:val="20"/>
          <w:szCs w:val="20"/>
          <w:lang w:val="es-ES"/>
        </w:rPr>
        <w:t>:</w:t>
      </w:r>
    </w:p>
    <w:p w14:paraId="16318D29" w14:textId="77777777" w:rsidR="00120F8A" w:rsidRPr="002528F7" w:rsidRDefault="00120F8A" w:rsidP="00120F8A">
      <w:pPr>
        <w:ind w:firstLine="567"/>
        <w:jc w:val="both"/>
        <w:rPr>
          <w:rFonts w:ascii="Arial AM" w:hAnsi="Arial AM" w:cs="Sylfaen"/>
          <w:sz w:val="20"/>
          <w:lang w:val="es-ES"/>
        </w:rPr>
      </w:pPr>
      <w:r w:rsidRPr="002528F7">
        <w:rPr>
          <w:rFonts w:ascii="Sylfaen" w:hAnsi="Sylfaen" w:cs="Sylfaen"/>
          <w:sz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կնքում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կետով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անգործության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ժամկետում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որևէ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մ</w:t>
      </w:r>
      <w:r w:rsidRPr="002528F7">
        <w:rPr>
          <w:rFonts w:ascii="Sylfaen" w:hAnsi="Sylfaen" w:cs="Sylfaen"/>
          <w:sz w:val="20"/>
          <w:lang w:val="hy-AM"/>
        </w:rPr>
        <w:t>ասնակից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բողոքարկում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պայմանագիր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կնքելու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որոշումը։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Մինչև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անգործության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ժամկետը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լրանալը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կամ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առանց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պայմանագիր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կնքելու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ընթացակարգը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չկայացած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հայտարարելու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մասին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հայտարարության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հրապարակման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կնք</w:t>
      </w:r>
      <w:r w:rsidRPr="002528F7">
        <w:rPr>
          <w:rFonts w:ascii="Sylfaen" w:hAnsi="Sylfaen" w:cs="Sylfaen"/>
          <w:sz w:val="20"/>
        </w:rPr>
        <w:t>վ</w:t>
      </w:r>
      <w:r w:rsidRPr="002528F7">
        <w:rPr>
          <w:rFonts w:ascii="Sylfaen" w:hAnsi="Sylfaen" w:cs="Sylfaen"/>
          <w:sz w:val="20"/>
          <w:lang w:val="ru-RU"/>
        </w:rPr>
        <w:t>ած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պայմանագիրն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առ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ոչինչ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է։</w:t>
      </w:r>
    </w:p>
    <w:p w14:paraId="06011C3D" w14:textId="77777777" w:rsidR="00120F8A" w:rsidRPr="002528F7" w:rsidRDefault="00120F8A" w:rsidP="00120F8A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es-ES"/>
        </w:rPr>
      </w:pPr>
    </w:p>
    <w:p w14:paraId="6D4B3801" w14:textId="77777777" w:rsidR="000313A6" w:rsidRPr="002528F7" w:rsidRDefault="00AA0AD8" w:rsidP="00EF3662">
      <w:pPr>
        <w:jc w:val="center"/>
        <w:rPr>
          <w:rFonts w:ascii="Arial AM" w:hAnsi="Arial AM" w:cs="Arial"/>
          <w:b/>
          <w:iCs/>
          <w:sz w:val="20"/>
          <w:lang w:val="af-ZA"/>
        </w:rPr>
      </w:pPr>
      <w:r w:rsidRPr="002528F7">
        <w:rPr>
          <w:rFonts w:ascii="Arial AM" w:hAnsi="Arial AM"/>
          <w:b/>
          <w:iCs/>
          <w:sz w:val="20"/>
          <w:lang w:val="es-ES"/>
        </w:rPr>
        <w:t>9</w:t>
      </w:r>
      <w:r w:rsidR="008D5016" w:rsidRPr="002528F7">
        <w:rPr>
          <w:rFonts w:ascii="Arial AM" w:hAnsi="Arial AM"/>
          <w:b/>
          <w:iCs/>
          <w:sz w:val="20"/>
          <w:lang w:val="af-ZA"/>
        </w:rPr>
        <w:t xml:space="preserve">. </w:t>
      </w:r>
      <w:r w:rsidR="008D5016" w:rsidRPr="002528F7">
        <w:rPr>
          <w:rFonts w:ascii="Sylfaen" w:hAnsi="Sylfaen" w:cs="Sylfaen"/>
          <w:b/>
          <w:iCs/>
          <w:sz w:val="20"/>
          <w:lang w:val="af-ZA"/>
        </w:rPr>
        <w:t>ՊԱՅՄԱՆԱԳՐԻ</w:t>
      </w:r>
      <w:r w:rsidR="008D5016" w:rsidRPr="002528F7">
        <w:rPr>
          <w:rFonts w:ascii="Arial AM" w:hAnsi="Arial AM" w:cs="Arial"/>
          <w:b/>
          <w:iCs/>
          <w:sz w:val="20"/>
          <w:lang w:val="af-ZA"/>
        </w:rPr>
        <w:t xml:space="preserve"> </w:t>
      </w:r>
      <w:r w:rsidR="008D5016" w:rsidRPr="002528F7">
        <w:rPr>
          <w:rFonts w:ascii="Sylfaen" w:hAnsi="Sylfaen" w:cs="Sylfaen"/>
          <w:b/>
          <w:iCs/>
          <w:sz w:val="20"/>
          <w:lang w:val="af-ZA"/>
        </w:rPr>
        <w:t>ԿՆՔՈՒՄԸ</w:t>
      </w:r>
      <w:r w:rsidR="008D5016" w:rsidRPr="002528F7">
        <w:rPr>
          <w:rFonts w:ascii="Arial AM" w:hAnsi="Arial AM" w:cs="Arial"/>
          <w:b/>
          <w:iCs/>
          <w:sz w:val="20"/>
          <w:lang w:val="af-ZA"/>
        </w:rPr>
        <w:t xml:space="preserve"> </w:t>
      </w:r>
    </w:p>
    <w:p w14:paraId="79B07280" w14:textId="77777777" w:rsidR="00096865" w:rsidRPr="002528F7" w:rsidRDefault="00096865" w:rsidP="00EF3662">
      <w:pPr>
        <w:jc w:val="center"/>
        <w:rPr>
          <w:rFonts w:ascii="Arial AM" w:hAnsi="Arial AM"/>
          <w:b/>
          <w:iCs/>
          <w:sz w:val="20"/>
          <w:lang w:val="af-ZA"/>
        </w:rPr>
      </w:pPr>
    </w:p>
    <w:p w14:paraId="01258753" w14:textId="77777777" w:rsidR="00096865" w:rsidRPr="002528F7" w:rsidRDefault="00AA0AD8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/>
          <w:iCs/>
          <w:sz w:val="20"/>
          <w:lang w:val="es-ES"/>
        </w:rPr>
        <w:t>9</w:t>
      </w:r>
      <w:r w:rsidR="00096865" w:rsidRPr="002528F7">
        <w:rPr>
          <w:rFonts w:ascii="Arial AM" w:hAnsi="Arial AM"/>
          <w:iCs/>
          <w:sz w:val="20"/>
          <w:lang w:val="af-ZA"/>
        </w:rPr>
        <w:t xml:space="preserve">.1 </w:t>
      </w:r>
      <w:r w:rsidR="00096865" w:rsidRPr="002528F7">
        <w:rPr>
          <w:rFonts w:ascii="Sylfaen" w:hAnsi="Sylfaen" w:cs="Sylfaen"/>
          <w:sz w:val="20"/>
          <w:lang w:val="ru-RU"/>
        </w:rPr>
        <w:t>Պայմանագիր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կնքվում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է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հանձնաժողովի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որոշման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հիման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վրա</w:t>
      </w:r>
      <w:r w:rsidR="00096865" w:rsidRPr="002528F7">
        <w:rPr>
          <w:rFonts w:ascii="Arial AM" w:hAnsi="Arial AM" w:cs="Sylfae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պ</w:t>
      </w:r>
      <w:r w:rsidR="00096865" w:rsidRPr="002528F7">
        <w:rPr>
          <w:rFonts w:ascii="Sylfaen" w:hAnsi="Sylfaen" w:cs="Sylfaen"/>
          <w:sz w:val="20"/>
          <w:lang w:val="ru-RU"/>
        </w:rPr>
        <w:t>ատվիրատուի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կողմից</w:t>
      </w:r>
      <w:r w:rsidR="004D5671" w:rsidRPr="002528F7">
        <w:rPr>
          <w:rFonts w:ascii="Tahoma" w:hAnsi="Tahoma" w:cs="Tahoma"/>
          <w:sz w:val="20"/>
          <w:lang w:val="ru-RU"/>
        </w:rPr>
        <w:t>։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Պայմանագիրը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կնքվում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է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գրավոր</w:t>
      </w:r>
      <w:r w:rsidR="00096865" w:rsidRPr="002528F7">
        <w:rPr>
          <w:rFonts w:ascii="Arial AM" w:hAnsi="Arial AM" w:cs="Sylfaen"/>
          <w:sz w:val="20"/>
          <w:lang w:val="af-ZA"/>
        </w:rPr>
        <w:t xml:space="preserve">` </w:t>
      </w:r>
      <w:r w:rsidR="00096865" w:rsidRPr="002528F7">
        <w:rPr>
          <w:rFonts w:ascii="Sylfaen" w:hAnsi="Sylfaen" w:cs="Sylfaen"/>
          <w:sz w:val="20"/>
          <w:lang w:val="ru-RU"/>
        </w:rPr>
        <w:t>մեկ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փաստաթուղթ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կազմելու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միջոցով</w:t>
      </w:r>
      <w:r w:rsidR="004D5671" w:rsidRPr="002528F7">
        <w:rPr>
          <w:rFonts w:ascii="Tahoma" w:hAnsi="Tahoma" w:cs="Tahoma"/>
          <w:sz w:val="20"/>
          <w:lang w:val="ru-RU"/>
        </w:rPr>
        <w:t>։</w:t>
      </w:r>
    </w:p>
    <w:p w14:paraId="17C52125" w14:textId="77777777" w:rsidR="00EB6E54" w:rsidRPr="002528F7" w:rsidRDefault="00AA0AD8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9</w:t>
      </w:r>
      <w:r w:rsidR="00096865" w:rsidRPr="002528F7">
        <w:rPr>
          <w:rFonts w:ascii="Arial AM" w:hAnsi="Arial AM" w:cs="Sylfaen"/>
          <w:sz w:val="20"/>
          <w:lang w:val="af-ZA"/>
        </w:rPr>
        <w:t xml:space="preserve">.2 </w:t>
      </w:r>
      <w:r w:rsidR="00EB6E54" w:rsidRPr="002528F7">
        <w:rPr>
          <w:rFonts w:ascii="Sylfaen" w:hAnsi="Sylfaen" w:cs="Sylfaen"/>
          <w:sz w:val="20"/>
          <w:lang w:val="ru-RU"/>
        </w:rPr>
        <w:t>Սույն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հրավերի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Arial AM" w:hAnsi="Arial AM" w:cs="Sylfaen"/>
          <w:sz w:val="20"/>
          <w:lang w:val="af-ZA"/>
        </w:rPr>
        <w:t>1-</w:t>
      </w:r>
      <w:r w:rsidR="005D3674" w:rsidRPr="002528F7">
        <w:rPr>
          <w:rFonts w:ascii="Sylfaen" w:hAnsi="Sylfaen" w:cs="Sylfaen"/>
          <w:sz w:val="20"/>
        </w:rPr>
        <w:t>ին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</w:rPr>
        <w:t>մասի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Arial AM" w:hAnsi="Arial AM" w:cs="Sylfaen"/>
          <w:sz w:val="20"/>
          <w:lang w:val="af-ZA"/>
        </w:rPr>
        <w:t>8</w:t>
      </w:r>
      <w:r w:rsidR="003717D2" w:rsidRPr="002528F7">
        <w:rPr>
          <w:rFonts w:ascii="Arial AM" w:hAnsi="Arial AM" w:cs="Sylfaen"/>
          <w:sz w:val="20"/>
          <w:lang w:val="hy-AM"/>
        </w:rPr>
        <w:t>.</w:t>
      </w:r>
      <w:r w:rsidR="00794157" w:rsidRPr="002528F7">
        <w:rPr>
          <w:rFonts w:ascii="Arial AM" w:hAnsi="Arial AM" w:cs="Sylfaen"/>
          <w:sz w:val="20"/>
          <w:lang w:val="af-ZA"/>
        </w:rPr>
        <w:t>2</w:t>
      </w:r>
      <w:r w:rsidR="00120F8A" w:rsidRPr="002528F7">
        <w:rPr>
          <w:rFonts w:ascii="Arial AM" w:hAnsi="Arial AM" w:cs="Sylfaen"/>
          <w:sz w:val="20"/>
          <w:lang w:val="hy-AM"/>
        </w:rPr>
        <w:t>3</w:t>
      </w:r>
      <w:r w:rsidR="00794157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կետով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սահմանված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անգործության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ժամկետը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լրանալուն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հաջորդող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չոր</w:t>
      </w:r>
      <w:r w:rsidR="00120F8A" w:rsidRPr="002528F7">
        <w:rPr>
          <w:rFonts w:ascii="Sylfaen" w:hAnsi="Sylfaen" w:cs="Sylfaen"/>
          <w:sz w:val="20"/>
          <w:lang w:val="hy-AM"/>
        </w:rPr>
        <w:t>րորդ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աշխատանքային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օրը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</w:t>
      </w:r>
      <w:r w:rsidR="00EB6E54" w:rsidRPr="002528F7">
        <w:rPr>
          <w:rFonts w:ascii="Sylfaen" w:hAnsi="Sylfaen" w:cs="Sylfaen"/>
          <w:sz w:val="20"/>
          <w:lang w:val="ru-RU"/>
        </w:rPr>
        <w:t>ատվիրատուն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ծանուցում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է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ընտրված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5457B4" w:rsidRPr="002528F7">
        <w:rPr>
          <w:rFonts w:ascii="Sylfaen" w:hAnsi="Sylfaen" w:cs="Sylfaen"/>
          <w:sz w:val="20"/>
        </w:rPr>
        <w:t>մ</w:t>
      </w:r>
      <w:r w:rsidR="00EB6E54" w:rsidRPr="002528F7">
        <w:rPr>
          <w:rFonts w:ascii="Sylfaen" w:hAnsi="Sylfaen" w:cs="Sylfaen"/>
          <w:sz w:val="20"/>
          <w:lang w:val="ru-RU"/>
        </w:rPr>
        <w:t>ասնակցին</w:t>
      </w:r>
      <w:r w:rsidR="00EB6E54" w:rsidRPr="002528F7">
        <w:rPr>
          <w:rFonts w:ascii="Arial AM" w:hAnsi="Arial AM" w:cs="Sylfaen"/>
          <w:sz w:val="20"/>
          <w:lang w:val="af-ZA"/>
        </w:rPr>
        <w:t xml:space="preserve">` </w:t>
      </w:r>
      <w:r w:rsidR="00EB6E54" w:rsidRPr="002528F7">
        <w:rPr>
          <w:rFonts w:ascii="Sylfaen" w:hAnsi="Sylfaen" w:cs="Sylfaen"/>
          <w:sz w:val="20"/>
          <w:lang w:val="ru-RU"/>
        </w:rPr>
        <w:t>ներկայացնելով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պայմանագիր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կնքելու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առաջարկը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և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պայմանագրի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նախագիծը</w:t>
      </w:r>
      <w:r w:rsidR="00EB6E54" w:rsidRPr="002528F7">
        <w:rPr>
          <w:rFonts w:ascii="Arial AM" w:hAnsi="Arial AM" w:cs="Sylfaen"/>
          <w:sz w:val="20"/>
          <w:lang w:val="af-ZA"/>
        </w:rPr>
        <w:t xml:space="preserve">: </w:t>
      </w:r>
      <w:r w:rsidR="00EB6E54" w:rsidRPr="002528F7">
        <w:rPr>
          <w:rFonts w:ascii="Sylfaen" w:hAnsi="Sylfaen" w:cs="Sylfaen"/>
          <w:sz w:val="20"/>
          <w:lang w:val="ru-RU"/>
        </w:rPr>
        <w:t>Ընդ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որում</w:t>
      </w:r>
      <w:r w:rsidR="00EB6E54" w:rsidRPr="002528F7">
        <w:rPr>
          <w:rFonts w:ascii="Arial AM" w:hAnsi="Arial AM" w:cs="Sylfaen"/>
          <w:sz w:val="20"/>
          <w:lang w:val="af-ZA"/>
        </w:rPr>
        <w:t xml:space="preserve">, </w:t>
      </w:r>
      <w:r w:rsidR="00EB6E54" w:rsidRPr="002528F7">
        <w:rPr>
          <w:rFonts w:ascii="Sylfaen" w:hAnsi="Sylfaen" w:cs="Sylfaen"/>
          <w:sz w:val="20"/>
          <w:lang w:val="ru-RU"/>
        </w:rPr>
        <w:t>պայմանագիրը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կարող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է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կնքվել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ոչ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շուտ</w:t>
      </w:r>
      <w:r w:rsidR="00EB6E54" w:rsidRPr="002528F7">
        <w:rPr>
          <w:rFonts w:ascii="Arial AM" w:hAnsi="Arial AM" w:cs="Sylfaen"/>
          <w:sz w:val="20"/>
          <w:lang w:val="af-ZA"/>
        </w:rPr>
        <w:t xml:space="preserve">, </w:t>
      </w:r>
      <w:r w:rsidR="00EB6E54" w:rsidRPr="002528F7">
        <w:rPr>
          <w:rFonts w:ascii="Sylfaen" w:hAnsi="Sylfaen" w:cs="Sylfaen"/>
          <w:sz w:val="20"/>
          <w:lang w:val="ru-RU"/>
        </w:rPr>
        <w:t>քան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սույն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հրավերի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Arial AM" w:hAnsi="Arial AM" w:cs="Sylfaen"/>
          <w:sz w:val="20"/>
          <w:lang w:val="af-ZA"/>
        </w:rPr>
        <w:t>1-</w:t>
      </w:r>
      <w:r w:rsidR="005D3674" w:rsidRPr="002528F7">
        <w:rPr>
          <w:rFonts w:ascii="Sylfaen" w:hAnsi="Sylfaen" w:cs="Sylfaen"/>
          <w:sz w:val="20"/>
        </w:rPr>
        <w:t>ին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</w:rPr>
        <w:t>մասի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Arial AM" w:hAnsi="Arial AM" w:cs="Sylfaen"/>
          <w:sz w:val="20"/>
          <w:lang w:val="af-ZA"/>
        </w:rPr>
        <w:t>8</w:t>
      </w:r>
      <w:r w:rsidR="003717D2" w:rsidRPr="002528F7">
        <w:rPr>
          <w:rFonts w:ascii="Arial AM" w:hAnsi="Arial AM" w:cs="Sylfaen"/>
          <w:sz w:val="20"/>
          <w:lang w:val="hy-AM"/>
        </w:rPr>
        <w:t>.</w:t>
      </w:r>
      <w:r w:rsidR="00794157" w:rsidRPr="002528F7">
        <w:rPr>
          <w:rFonts w:ascii="Arial AM" w:hAnsi="Arial AM" w:cs="Sylfaen"/>
          <w:sz w:val="20"/>
          <w:lang w:val="af-ZA"/>
        </w:rPr>
        <w:t>2</w:t>
      </w:r>
      <w:r w:rsidR="00120F8A" w:rsidRPr="002528F7">
        <w:rPr>
          <w:rFonts w:ascii="Arial AM" w:hAnsi="Arial AM" w:cs="Sylfaen"/>
          <w:sz w:val="20"/>
          <w:lang w:val="hy-AM"/>
        </w:rPr>
        <w:t>3</w:t>
      </w:r>
      <w:r w:rsidR="00794157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կետով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սահմանված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անգործության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ժամկետը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լրանալու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օրվան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հաջորդող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չորրորդ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աշխատանքային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օրը</w:t>
      </w:r>
      <w:r w:rsidR="00EB6E54" w:rsidRPr="002528F7">
        <w:rPr>
          <w:rFonts w:ascii="Arial AM" w:hAnsi="Arial AM" w:cs="Sylfaen"/>
          <w:sz w:val="20"/>
          <w:lang w:val="af-ZA"/>
        </w:rPr>
        <w:t>:</w:t>
      </w:r>
    </w:p>
    <w:p w14:paraId="00953F72" w14:textId="77777777" w:rsidR="00F23A51" w:rsidRPr="002528F7" w:rsidRDefault="00AA0AD8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9</w:t>
      </w:r>
      <w:r w:rsidR="003717D2" w:rsidRPr="002528F7">
        <w:rPr>
          <w:rFonts w:ascii="Arial AM" w:hAnsi="Arial AM" w:cs="Sylfaen"/>
          <w:sz w:val="20"/>
          <w:lang w:val="hy-AM"/>
        </w:rPr>
        <w:t>.3</w:t>
      </w:r>
      <w:r w:rsidR="00F23A51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Ընտրված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</w:t>
      </w:r>
      <w:r w:rsidR="00EB6E54" w:rsidRPr="002528F7">
        <w:rPr>
          <w:rFonts w:ascii="Sylfaen" w:hAnsi="Sylfaen" w:cs="Sylfaen"/>
          <w:sz w:val="20"/>
          <w:lang w:val="ru-RU"/>
        </w:rPr>
        <w:t>ասնակցին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պայմանագիր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կնքելու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առաջարկը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և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կնքվելիք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պայմանագրի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նախագիծը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հանձնաժողովի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քարտուղարը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տրամադրում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է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էլեկտրոնային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եղանակով</w:t>
      </w:r>
      <w:r w:rsidR="00EB6E54" w:rsidRPr="002528F7">
        <w:rPr>
          <w:rFonts w:ascii="Arial AM" w:hAnsi="Arial AM" w:cs="Sylfaen"/>
          <w:sz w:val="20"/>
          <w:lang w:val="af-ZA"/>
        </w:rPr>
        <w:t xml:space="preserve">: </w:t>
      </w:r>
      <w:r w:rsidR="00443B7A" w:rsidRPr="002528F7">
        <w:rPr>
          <w:rFonts w:ascii="Sylfaen" w:hAnsi="Sylfaen" w:cs="Sylfaen"/>
          <w:sz w:val="20"/>
          <w:lang w:val="ru-RU"/>
        </w:rPr>
        <w:t>Ընդ</w:t>
      </w:r>
      <w:r w:rsidR="00443B7A" w:rsidRPr="002528F7">
        <w:rPr>
          <w:rFonts w:ascii="Arial AM" w:hAnsi="Arial AM" w:cs="Sylfaen"/>
          <w:sz w:val="20"/>
          <w:lang w:val="af-ZA"/>
        </w:rPr>
        <w:t xml:space="preserve"> </w:t>
      </w:r>
      <w:r w:rsidR="00443B7A" w:rsidRPr="002528F7">
        <w:rPr>
          <w:rFonts w:ascii="Sylfaen" w:hAnsi="Sylfaen" w:cs="Sylfaen"/>
          <w:sz w:val="20"/>
          <w:lang w:val="ru-RU"/>
        </w:rPr>
        <w:t>որում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  <w:lang w:val="af-ZA"/>
        </w:rPr>
        <w:t>շինարարական</w:t>
      </w:r>
      <w:r w:rsidR="0005035B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  <w:lang w:val="af-ZA"/>
        </w:rPr>
        <w:t>աշխատանքների</w:t>
      </w:r>
      <w:r w:rsidR="0005035B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  <w:lang w:val="af-ZA"/>
        </w:rPr>
        <w:t>գնման</w:t>
      </w:r>
      <w:r w:rsidR="0005035B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  <w:lang w:val="af-ZA"/>
        </w:rPr>
        <w:t>դեպքում</w:t>
      </w:r>
      <w:r w:rsidR="0005035B" w:rsidRPr="002528F7">
        <w:rPr>
          <w:rFonts w:ascii="Arial AM" w:hAnsi="Arial AM" w:cs="Sylfaen"/>
          <w:sz w:val="20"/>
          <w:lang w:val="af-ZA"/>
        </w:rPr>
        <w:t xml:space="preserve">  </w:t>
      </w:r>
      <w:r w:rsidR="00EB6E54" w:rsidRPr="002528F7">
        <w:rPr>
          <w:rFonts w:ascii="Sylfaen" w:hAnsi="Sylfaen" w:cs="Sylfaen"/>
          <w:sz w:val="20"/>
          <w:lang w:val="ru-RU"/>
        </w:rPr>
        <w:t>պայմանագրում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ներառվում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</w:rPr>
        <w:t>են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ընտրված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մասնակցի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կողմից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հայտով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ներկայացված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  <w:lang w:val="af-ZA"/>
        </w:rPr>
        <w:t>սարքերը</w:t>
      </w:r>
      <w:r w:rsidR="0005035B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  <w:lang w:val="af-ZA"/>
        </w:rPr>
        <w:t>և</w:t>
      </w:r>
      <w:r w:rsidR="0005035B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  <w:lang w:val="af-ZA"/>
        </w:rPr>
        <w:t>սարքավորումները</w:t>
      </w:r>
      <w:r w:rsidR="00443B7A" w:rsidRPr="002528F7">
        <w:rPr>
          <w:rFonts w:ascii="Arial AM" w:hAnsi="Arial AM" w:cs="Sylfaen"/>
          <w:sz w:val="20"/>
          <w:lang w:val="af-ZA"/>
        </w:rPr>
        <w:t xml:space="preserve">: </w:t>
      </w:r>
    </w:p>
    <w:p w14:paraId="78AF9D77" w14:textId="6FDF61A0" w:rsidR="00120F8A" w:rsidRPr="002528F7" w:rsidRDefault="00AA0AD8" w:rsidP="00120F8A">
      <w:pPr>
        <w:ind w:firstLine="567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af-ZA"/>
        </w:rPr>
        <w:t>9</w:t>
      </w:r>
      <w:r w:rsidR="003717D2" w:rsidRPr="002528F7">
        <w:rPr>
          <w:rFonts w:ascii="Arial AM" w:hAnsi="Arial AM" w:cs="Sylfaen"/>
          <w:sz w:val="20"/>
          <w:lang w:val="hy-AM"/>
        </w:rPr>
        <w:t>.</w:t>
      </w:r>
      <w:r w:rsidR="00B26608" w:rsidRPr="002528F7">
        <w:rPr>
          <w:rFonts w:ascii="Arial AM" w:hAnsi="Arial AM" w:cs="Sylfaen"/>
          <w:sz w:val="20"/>
          <w:lang w:val="af-ZA"/>
        </w:rPr>
        <w:t>4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Եթե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ընտրված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մասնակիցը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պայմանագիր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կնքելու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մասին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ծանուցումը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և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պայմանագրի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նախագիծն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ստանալուց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հետո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Arial AM" w:hAnsi="Arial AM" w:cs="Sylfaen"/>
          <w:sz w:val="20"/>
          <w:lang w:val="af-ZA"/>
        </w:rPr>
        <w:t xml:space="preserve">` </w:t>
      </w:r>
      <w:r w:rsidR="00120F8A" w:rsidRPr="002528F7">
        <w:rPr>
          <w:rFonts w:ascii="Sylfaen" w:hAnsi="Sylfaen" w:cs="Sylfaen"/>
          <w:sz w:val="20"/>
          <w:lang w:val="hy-AM"/>
        </w:rPr>
        <w:t>սույն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հրավերի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10</w:t>
      </w:r>
      <w:r w:rsidR="00120F8A" w:rsidRPr="002528F7">
        <w:rPr>
          <w:rFonts w:ascii="MS Gothic" w:eastAsia="MS Gothic" w:hAnsi="MS Gothic" w:cs="MS Gothic" w:hint="eastAsia"/>
          <w:sz w:val="20"/>
          <w:lang w:val="hy-AM"/>
        </w:rPr>
        <w:t>․</w:t>
      </w:r>
      <w:r w:rsidR="00120F8A" w:rsidRPr="002528F7">
        <w:rPr>
          <w:rFonts w:ascii="Arial AM" w:hAnsi="Arial AM" w:cs="Sylfaen"/>
          <w:sz w:val="20"/>
          <w:lang w:val="hy-AM"/>
        </w:rPr>
        <w:t xml:space="preserve">1 </w:t>
      </w:r>
      <w:r w:rsidR="00120F8A" w:rsidRPr="002528F7">
        <w:rPr>
          <w:rFonts w:ascii="Sylfaen" w:hAnsi="Sylfaen" w:cs="Sylfaen"/>
          <w:sz w:val="20"/>
          <w:lang w:val="hy-AM"/>
        </w:rPr>
        <w:t>կետով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նախատեսված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ժամկետում</w:t>
      </w:r>
      <w:r w:rsidR="00120F8A" w:rsidRPr="002528F7">
        <w:rPr>
          <w:rFonts w:ascii="Arial AM" w:hAnsi="Arial AM" w:cs="Sylfaen"/>
          <w:sz w:val="20"/>
          <w:lang w:val="hy-AM"/>
        </w:rPr>
        <w:t xml:space="preserve">, </w:t>
      </w:r>
      <w:r w:rsidR="00120F8A" w:rsidRPr="002528F7">
        <w:rPr>
          <w:rFonts w:ascii="Sylfaen" w:hAnsi="Sylfaen" w:cs="Sylfaen"/>
          <w:sz w:val="20"/>
          <w:lang w:val="hy-AM"/>
        </w:rPr>
        <w:t>իսկ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կնքվելիք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նախագծով</w:t>
      </w:r>
      <w:r w:rsidR="00120F8A" w:rsidRPr="002528F7">
        <w:rPr>
          <w:rFonts w:ascii="Arial AM" w:hAnsi="Arial AM" w:cs="Courier New"/>
          <w:sz w:val="20"/>
          <w:lang w:val="hy-AM"/>
        </w:rPr>
        <w:t> </w:t>
      </w:r>
      <w:r w:rsidR="00120F8A" w:rsidRPr="002528F7">
        <w:rPr>
          <w:rFonts w:ascii="Sylfaen" w:hAnsi="Sylfaen" w:cs="Sylfaen"/>
          <w:sz w:val="20"/>
          <w:lang w:val="hy-AM"/>
        </w:rPr>
        <w:t>կանխավճար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նախատեսված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լինելու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դեպքում՝</w:t>
      </w:r>
      <w:r w:rsidR="00120F8A" w:rsidRPr="002528F7">
        <w:rPr>
          <w:rFonts w:ascii="Arial AM" w:hAnsi="Arial AM" w:cs="Sylfaen"/>
          <w:sz w:val="20"/>
          <w:lang w:val="hy-AM"/>
        </w:rPr>
        <w:t xml:space="preserve"> 10 </w:t>
      </w:r>
      <w:r w:rsidR="00120F8A" w:rsidRPr="002528F7">
        <w:rPr>
          <w:rFonts w:ascii="Sylfaen" w:hAnsi="Sylfaen" w:cs="Sylfaen"/>
          <w:sz w:val="20"/>
          <w:lang w:val="hy-AM"/>
        </w:rPr>
        <w:t>աշխատանքային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օրվա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ընթացքում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չի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ստորագրում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պայմանագիրը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և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af-ZA"/>
        </w:rPr>
        <w:t>պ</w:t>
      </w:r>
      <w:r w:rsidR="00120F8A" w:rsidRPr="002528F7">
        <w:rPr>
          <w:rFonts w:ascii="Sylfaen" w:hAnsi="Sylfaen" w:cs="Sylfaen"/>
          <w:sz w:val="20"/>
          <w:lang w:val="hy-AM"/>
        </w:rPr>
        <w:t>ատվիրատուին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ներկայացնում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af-ZA"/>
        </w:rPr>
        <w:t>որակավորման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af-ZA"/>
        </w:rPr>
        <w:t>և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պայմանագրի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ապահովումները</w:t>
      </w:r>
      <w:r w:rsidR="00120F8A" w:rsidRPr="002528F7">
        <w:rPr>
          <w:rFonts w:ascii="Arial AM" w:hAnsi="Arial AM" w:cs="Sylfaen"/>
          <w:sz w:val="20"/>
          <w:lang w:val="af-ZA"/>
        </w:rPr>
        <w:t>,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իսկ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կնքվելիք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նախագծով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կանխավճար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նախատեսված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լինելու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և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ընտրված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մասնակցի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կողմից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այդ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ընդունվելու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դեպքում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նաև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կանխավճարի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ապահովումը</w:t>
      </w:r>
      <w:r w:rsidR="00120F8A" w:rsidRPr="002528F7">
        <w:rPr>
          <w:rFonts w:ascii="Arial AM" w:hAnsi="Arial AM" w:cs="Sylfaen"/>
          <w:sz w:val="20"/>
          <w:lang w:val="hy-AM"/>
        </w:rPr>
        <w:t>,</w:t>
      </w:r>
      <w:r w:rsidR="00120F8A" w:rsidRPr="002528F7">
        <w:rPr>
          <w:rFonts w:ascii="Arial AM" w:hAnsi="Arial AM" w:cs="Sylfaen"/>
          <w:i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ապա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զրկվում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է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պայմանագիրը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ստորագրելու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իրավունքից։</w:t>
      </w:r>
    </w:p>
    <w:p w14:paraId="0438C466" w14:textId="77777777" w:rsidR="000313A6" w:rsidRPr="002528F7" w:rsidRDefault="000313A6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  <w:lang w:val="hy-AM"/>
        </w:rPr>
        <w:t>Ընդ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ընտրված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մասնակցի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հաստատված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նախագիծը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A6756D" w:rsidRPr="002528F7">
        <w:rPr>
          <w:rFonts w:ascii="Sylfaen" w:hAnsi="Sylfaen" w:cs="Sylfaen"/>
          <w:sz w:val="20"/>
          <w:lang w:val="hy-AM"/>
        </w:rPr>
        <w:t>պ</w:t>
      </w:r>
      <w:r w:rsidRPr="002528F7">
        <w:rPr>
          <w:rFonts w:ascii="Sylfaen" w:hAnsi="Sylfaen" w:cs="Sylfaen"/>
          <w:sz w:val="20"/>
          <w:lang w:val="hy-AM"/>
        </w:rPr>
        <w:t>ատվիրատուին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գրավոր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գրությունը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հաշվառվում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A6756D" w:rsidRPr="002528F7">
        <w:rPr>
          <w:rFonts w:ascii="Sylfaen" w:hAnsi="Sylfaen" w:cs="Sylfaen"/>
          <w:sz w:val="20"/>
          <w:lang w:val="hy-AM"/>
        </w:rPr>
        <w:t>պ</w:t>
      </w:r>
      <w:r w:rsidRPr="002528F7">
        <w:rPr>
          <w:rFonts w:ascii="Sylfaen" w:hAnsi="Sylfaen" w:cs="Sylfaen"/>
          <w:sz w:val="20"/>
          <w:lang w:val="hy-AM"/>
        </w:rPr>
        <w:t>ատվիրատուի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փաստաթղթաշրջանառ</w:t>
      </w:r>
      <w:r w:rsidR="005F7C1D" w:rsidRPr="002528F7">
        <w:rPr>
          <w:rFonts w:ascii="Sylfaen" w:hAnsi="Sylfaen" w:cs="Sylfaen"/>
          <w:sz w:val="20"/>
          <w:lang w:val="hy-AM"/>
        </w:rPr>
        <w:t>ության</w:t>
      </w:r>
      <w:r w:rsidR="005F7C1D" w:rsidRPr="002528F7">
        <w:rPr>
          <w:rFonts w:ascii="Arial AM" w:hAnsi="Arial AM" w:cs="Sylfaen"/>
          <w:sz w:val="20"/>
          <w:lang w:val="hy-AM"/>
        </w:rPr>
        <w:t xml:space="preserve"> </w:t>
      </w:r>
      <w:r w:rsidR="005F7C1D" w:rsidRPr="002528F7">
        <w:rPr>
          <w:rFonts w:ascii="Sylfaen" w:hAnsi="Sylfaen" w:cs="Sylfaen"/>
          <w:sz w:val="20"/>
          <w:lang w:val="hy-AM"/>
        </w:rPr>
        <w:t>համակարգում</w:t>
      </w:r>
      <w:r w:rsidR="005F7C1D" w:rsidRPr="002528F7">
        <w:rPr>
          <w:rFonts w:ascii="Arial AM" w:hAnsi="Arial AM" w:cs="Sylfaen"/>
          <w:sz w:val="20"/>
          <w:lang w:val="hy-AM"/>
        </w:rPr>
        <w:t xml:space="preserve">:  </w:t>
      </w:r>
      <w:r w:rsidR="005F7C1D" w:rsidRPr="002528F7">
        <w:rPr>
          <w:rFonts w:ascii="Sylfaen" w:hAnsi="Sylfaen" w:cs="Sylfaen"/>
          <w:sz w:val="20"/>
          <w:lang w:val="hy-AM"/>
        </w:rPr>
        <w:t>Պա</w:t>
      </w:r>
      <w:r w:rsidRPr="002528F7">
        <w:rPr>
          <w:rFonts w:ascii="Sylfaen" w:hAnsi="Sylfaen" w:cs="Sylfaen"/>
          <w:sz w:val="20"/>
          <w:lang w:val="hy-AM"/>
        </w:rPr>
        <w:t>տվիրատուի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ղեկավարի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նախագիծը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հաստատվում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այդ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իրավասության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առաջացմանը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երկու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ընթացքում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և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հաստատմանը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հաջորդող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աշխատանքային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օրը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ուղեկցող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գրությամբ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տրամադրվում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է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ընտրված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մասնակցին</w:t>
      </w:r>
      <w:r w:rsidRPr="002528F7">
        <w:rPr>
          <w:rFonts w:ascii="Arial AM" w:hAnsi="Arial AM" w:cs="Sylfaen"/>
          <w:sz w:val="20"/>
          <w:lang w:val="hy-AM"/>
        </w:rPr>
        <w:t>:</w:t>
      </w:r>
    </w:p>
    <w:p w14:paraId="10D34284" w14:textId="77777777" w:rsidR="00D612BC" w:rsidRPr="002528F7" w:rsidRDefault="00AA0AD8" w:rsidP="00EF3662">
      <w:pPr>
        <w:pStyle w:val="a3"/>
        <w:spacing w:line="240" w:lineRule="auto"/>
        <w:ind w:firstLine="567"/>
        <w:rPr>
          <w:rFonts w:ascii="Arial AM" w:hAnsi="Arial AM" w:cs="Sylfaen"/>
          <w:i w:val="0"/>
          <w:szCs w:val="24"/>
          <w:lang w:val="af-ZA"/>
        </w:rPr>
      </w:pPr>
      <w:r w:rsidRPr="002528F7">
        <w:rPr>
          <w:rFonts w:ascii="Arial AM" w:hAnsi="Arial AM" w:cs="Sylfaen"/>
          <w:i w:val="0"/>
          <w:szCs w:val="24"/>
          <w:lang w:val="af-ZA"/>
        </w:rPr>
        <w:t>9</w:t>
      </w:r>
      <w:r w:rsidR="00D17258" w:rsidRPr="002528F7">
        <w:rPr>
          <w:rFonts w:ascii="Arial AM" w:hAnsi="Arial AM" w:cs="Sylfaen"/>
          <w:i w:val="0"/>
          <w:szCs w:val="24"/>
          <w:lang w:val="af-ZA"/>
        </w:rPr>
        <w:t>.</w:t>
      </w:r>
      <w:r w:rsidR="00B26608" w:rsidRPr="002528F7">
        <w:rPr>
          <w:rFonts w:ascii="Arial AM" w:hAnsi="Arial AM" w:cs="Sylfaen"/>
          <w:i w:val="0"/>
          <w:szCs w:val="24"/>
          <w:lang w:val="af-ZA"/>
        </w:rPr>
        <w:t>5</w:t>
      </w:r>
      <w:r w:rsidR="00D17258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Մինչև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սույն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հրավերի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447FFD" w:rsidRPr="002528F7">
        <w:rPr>
          <w:rFonts w:ascii="Arial AM" w:hAnsi="Arial AM" w:cs="Sylfaen"/>
          <w:i w:val="0"/>
          <w:szCs w:val="24"/>
          <w:lang w:val="af-ZA"/>
        </w:rPr>
        <w:t>1-</w:t>
      </w:r>
      <w:r w:rsidR="00447FFD" w:rsidRPr="002528F7">
        <w:rPr>
          <w:rFonts w:ascii="Sylfaen" w:hAnsi="Sylfaen" w:cs="Sylfaen"/>
          <w:i w:val="0"/>
          <w:szCs w:val="24"/>
          <w:lang w:val="af-ZA"/>
        </w:rPr>
        <w:t>ին</w:t>
      </w:r>
      <w:r w:rsidR="00447FFD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447FFD" w:rsidRPr="002528F7">
        <w:rPr>
          <w:rFonts w:ascii="Sylfaen" w:hAnsi="Sylfaen" w:cs="Sylfaen"/>
          <w:i w:val="0"/>
          <w:szCs w:val="24"/>
          <w:lang w:val="af-ZA"/>
        </w:rPr>
        <w:t>մասի</w:t>
      </w:r>
      <w:r w:rsidR="00447FFD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A6756D" w:rsidRPr="002528F7">
        <w:rPr>
          <w:rFonts w:ascii="Arial AM" w:hAnsi="Arial AM" w:cs="Sylfaen"/>
          <w:i w:val="0"/>
          <w:szCs w:val="24"/>
          <w:lang w:val="af-ZA"/>
        </w:rPr>
        <w:t>9</w:t>
      </w:r>
      <w:r w:rsidR="005B1DD6" w:rsidRPr="002528F7">
        <w:rPr>
          <w:rFonts w:ascii="Arial AM" w:hAnsi="Arial AM" w:cs="Sylfaen"/>
          <w:i w:val="0"/>
          <w:szCs w:val="24"/>
          <w:lang w:val="hy-AM"/>
        </w:rPr>
        <w:t>.</w:t>
      </w:r>
      <w:r w:rsidR="00B26608" w:rsidRPr="002528F7">
        <w:rPr>
          <w:rFonts w:ascii="Arial AM" w:hAnsi="Arial AM" w:cs="Sylfaen"/>
          <w:i w:val="0"/>
          <w:szCs w:val="24"/>
          <w:lang w:val="af-ZA"/>
        </w:rPr>
        <w:t>4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կետով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նախատեսված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ժամկետի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ավարտը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կողմերի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համաձայնությամբ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կարող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են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պայմանագրի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նախագծում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կատարվել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փոփոխություններ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սակայն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դրանք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չեն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կարող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հանգեցնել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գնման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առարկայի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բնութագրերի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փոփոխմանը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120F8A" w:rsidRPr="002528F7">
        <w:rPr>
          <w:rFonts w:ascii="Sylfaen" w:hAnsi="Sylfaen" w:cs="Sylfaen"/>
          <w:i w:val="0"/>
          <w:szCs w:val="24"/>
          <w:lang w:val="hy-AM"/>
        </w:rPr>
        <w:t>կանխավճարի</w:t>
      </w:r>
      <w:r w:rsidR="00120F8A" w:rsidRPr="002528F7">
        <w:rPr>
          <w:rFonts w:ascii="Arial AM" w:hAnsi="Arial AM" w:cs="Sylfaen"/>
          <w:i w:val="0"/>
          <w:szCs w:val="24"/>
          <w:lang w:val="hy-AM"/>
        </w:rPr>
        <w:t xml:space="preserve"> </w:t>
      </w:r>
      <w:r w:rsidR="00120F8A" w:rsidRPr="002528F7">
        <w:rPr>
          <w:rFonts w:ascii="Sylfaen" w:hAnsi="Sylfaen" w:cs="Sylfaen"/>
          <w:i w:val="0"/>
          <w:szCs w:val="24"/>
          <w:lang w:val="hy-AM"/>
        </w:rPr>
        <w:t>չափի</w:t>
      </w:r>
      <w:r w:rsidR="00120F8A" w:rsidRPr="002528F7">
        <w:rPr>
          <w:rFonts w:ascii="Arial AM" w:hAnsi="Arial AM" w:cs="Sylfaen"/>
          <w:i w:val="0"/>
          <w:szCs w:val="24"/>
          <w:lang w:val="hy-AM"/>
        </w:rPr>
        <w:t xml:space="preserve"> </w:t>
      </w:r>
      <w:r w:rsidR="00120F8A" w:rsidRPr="002528F7">
        <w:rPr>
          <w:rFonts w:ascii="Sylfaen" w:hAnsi="Sylfaen" w:cs="Sylfaen"/>
          <w:i w:val="0"/>
          <w:szCs w:val="24"/>
          <w:lang w:val="hy-AM"/>
        </w:rPr>
        <w:t>կամ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ընտրված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մասնակցի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առաջարկած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գնի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ավելացմանը</w:t>
      </w:r>
      <w:r w:rsidR="004D5671" w:rsidRPr="002528F7">
        <w:rPr>
          <w:rFonts w:ascii="Tahoma" w:hAnsi="Tahoma" w:cs="Tahoma"/>
          <w:i w:val="0"/>
          <w:szCs w:val="24"/>
          <w:lang w:val="ru-RU"/>
        </w:rPr>
        <w:t>։</w:t>
      </w:r>
      <w:r w:rsidR="00D612BC" w:rsidRPr="002528F7">
        <w:rPr>
          <w:rFonts w:ascii="Arial AM" w:hAnsi="Arial AM"/>
          <w:spacing w:val="-8"/>
          <w:lang w:val="af-ZA"/>
        </w:rPr>
        <w:t xml:space="preserve"> </w:t>
      </w:r>
    </w:p>
    <w:p w14:paraId="13AB840B" w14:textId="77777777" w:rsidR="00096865" w:rsidRPr="002528F7" w:rsidRDefault="00096865" w:rsidP="00EF3662">
      <w:pPr>
        <w:jc w:val="center"/>
        <w:rPr>
          <w:rFonts w:ascii="Arial AM" w:hAnsi="Arial AM"/>
          <w:b/>
          <w:iCs/>
          <w:sz w:val="20"/>
          <w:lang w:val="af-ZA"/>
        </w:rPr>
      </w:pPr>
    </w:p>
    <w:p w14:paraId="35F5556A" w14:textId="77777777" w:rsidR="00096865" w:rsidRPr="002528F7" w:rsidRDefault="00030D40" w:rsidP="00EF3662">
      <w:pPr>
        <w:jc w:val="center"/>
        <w:rPr>
          <w:rFonts w:ascii="Arial AM" w:hAnsi="Arial AM" w:cs="Arial"/>
          <w:b/>
          <w:iCs/>
          <w:sz w:val="20"/>
          <w:lang w:val="af-ZA"/>
        </w:rPr>
      </w:pPr>
      <w:r w:rsidRPr="002528F7">
        <w:rPr>
          <w:rFonts w:ascii="Arial AM" w:hAnsi="Arial AM"/>
          <w:b/>
          <w:iCs/>
          <w:sz w:val="20"/>
          <w:lang w:val="af-ZA"/>
        </w:rPr>
        <w:t>10</w:t>
      </w:r>
      <w:r w:rsidR="008D5016" w:rsidRPr="002528F7">
        <w:rPr>
          <w:rFonts w:ascii="Arial AM" w:hAnsi="Arial AM"/>
          <w:b/>
          <w:iCs/>
          <w:sz w:val="20"/>
          <w:lang w:val="af-ZA"/>
        </w:rPr>
        <w:t xml:space="preserve">. </w:t>
      </w:r>
      <w:r w:rsidR="00E2245F" w:rsidRPr="002528F7">
        <w:rPr>
          <w:rFonts w:ascii="Sylfaen" w:hAnsi="Sylfaen" w:cs="Sylfaen"/>
          <w:b/>
          <w:iCs/>
          <w:sz w:val="20"/>
          <w:lang w:val="hy-AM"/>
        </w:rPr>
        <w:t>ՈՐԱԿԱՎՈՐՄԱՆ</w:t>
      </w:r>
      <w:r w:rsidR="00E2245F" w:rsidRPr="002528F7">
        <w:rPr>
          <w:rFonts w:ascii="Arial AM" w:hAnsi="Arial AM" w:cs="Arial"/>
          <w:b/>
          <w:iCs/>
          <w:sz w:val="20"/>
          <w:lang w:val="af-ZA"/>
        </w:rPr>
        <w:t xml:space="preserve"> </w:t>
      </w:r>
      <w:r w:rsidR="00E2245F" w:rsidRPr="002528F7">
        <w:rPr>
          <w:rFonts w:ascii="Sylfaen" w:hAnsi="Sylfaen" w:cs="Sylfaen"/>
          <w:b/>
          <w:iCs/>
          <w:sz w:val="20"/>
          <w:lang w:val="hy-AM"/>
        </w:rPr>
        <w:t>ԵՎ</w:t>
      </w:r>
      <w:r w:rsidR="00E2245F" w:rsidRPr="002528F7">
        <w:rPr>
          <w:rFonts w:ascii="Arial AM" w:hAnsi="Arial AM" w:cs="Sylfaen"/>
          <w:b/>
          <w:iCs/>
          <w:sz w:val="20"/>
          <w:lang w:val="af-ZA"/>
        </w:rPr>
        <w:t xml:space="preserve"> </w:t>
      </w:r>
      <w:r w:rsidR="008D5016" w:rsidRPr="002528F7">
        <w:rPr>
          <w:rFonts w:ascii="Sylfaen" w:hAnsi="Sylfaen" w:cs="Sylfaen"/>
          <w:b/>
          <w:iCs/>
          <w:sz w:val="20"/>
          <w:lang w:val="af-ZA"/>
        </w:rPr>
        <w:t>ՊԱՅՄԱՆԱԳՐԻ</w:t>
      </w:r>
      <w:r w:rsidR="00EE0172" w:rsidRPr="002528F7">
        <w:rPr>
          <w:rFonts w:ascii="Arial AM" w:hAnsi="Arial AM" w:cs="Sylfaen"/>
          <w:b/>
          <w:iCs/>
          <w:sz w:val="20"/>
          <w:lang w:val="hy-AM"/>
        </w:rPr>
        <w:t xml:space="preserve"> </w:t>
      </w:r>
      <w:r w:rsidR="008D5016" w:rsidRPr="002528F7">
        <w:rPr>
          <w:rFonts w:ascii="Sylfaen" w:hAnsi="Sylfaen" w:cs="Sylfaen"/>
          <w:b/>
          <w:iCs/>
          <w:sz w:val="20"/>
          <w:lang w:val="af-ZA"/>
        </w:rPr>
        <w:t>ԱՊԱՀՈՎՈՒՄ</w:t>
      </w:r>
      <w:r w:rsidR="00E2245F" w:rsidRPr="002528F7">
        <w:rPr>
          <w:rFonts w:ascii="Sylfaen" w:hAnsi="Sylfaen" w:cs="Sylfaen"/>
          <w:b/>
          <w:iCs/>
          <w:sz w:val="20"/>
          <w:lang w:val="hy-AM"/>
        </w:rPr>
        <w:t>ՆԵՐ</w:t>
      </w:r>
      <w:r w:rsidR="008D5016" w:rsidRPr="002528F7">
        <w:rPr>
          <w:rFonts w:ascii="Sylfaen" w:hAnsi="Sylfaen" w:cs="Sylfaen"/>
          <w:b/>
          <w:iCs/>
          <w:sz w:val="20"/>
          <w:lang w:val="af-ZA"/>
        </w:rPr>
        <w:t>Ը</w:t>
      </w:r>
      <w:r w:rsidR="008D5016" w:rsidRPr="002528F7">
        <w:rPr>
          <w:rFonts w:ascii="Arial AM" w:hAnsi="Arial AM" w:cs="Arial"/>
          <w:b/>
          <w:iCs/>
          <w:sz w:val="20"/>
          <w:lang w:val="af-ZA"/>
        </w:rPr>
        <w:t xml:space="preserve"> </w:t>
      </w:r>
    </w:p>
    <w:p w14:paraId="1FDA9EEC" w14:textId="77777777" w:rsidR="00096865" w:rsidRPr="002528F7" w:rsidRDefault="00096865" w:rsidP="00EF3662">
      <w:pPr>
        <w:jc w:val="center"/>
        <w:rPr>
          <w:rFonts w:ascii="Arial AM" w:hAnsi="Arial AM"/>
          <w:b/>
          <w:iCs/>
          <w:sz w:val="20"/>
          <w:lang w:val="af-ZA"/>
        </w:rPr>
      </w:pPr>
    </w:p>
    <w:p w14:paraId="4AAEC21E" w14:textId="717583B7" w:rsidR="00265A5A" w:rsidRPr="002528F7" w:rsidRDefault="00030D40" w:rsidP="008D6C6C">
      <w:pPr>
        <w:ind w:firstLine="567"/>
        <w:jc w:val="both"/>
        <w:rPr>
          <w:rFonts w:ascii="Arial AM" w:hAnsi="Arial AM" w:cs="Sylfaen"/>
          <w:sz w:val="20"/>
          <w:vertAlign w:val="superscript"/>
          <w:lang w:val="hy-AM"/>
        </w:rPr>
      </w:pPr>
      <w:r w:rsidRPr="002528F7">
        <w:rPr>
          <w:rFonts w:ascii="Arial AM" w:hAnsi="Arial AM"/>
          <w:iCs/>
          <w:sz w:val="20"/>
          <w:lang w:val="af-ZA"/>
        </w:rPr>
        <w:t>10</w:t>
      </w:r>
      <w:r w:rsidR="00096865" w:rsidRPr="002528F7">
        <w:rPr>
          <w:rFonts w:ascii="Arial AM" w:hAnsi="Arial AM"/>
          <w:iCs/>
          <w:sz w:val="20"/>
          <w:lang w:val="af-ZA"/>
        </w:rPr>
        <w:t>.</w:t>
      </w:r>
      <w:r w:rsidR="00096865" w:rsidRPr="002528F7">
        <w:rPr>
          <w:rFonts w:ascii="Arial AM" w:hAnsi="Arial AM" w:cs="Sylfaen"/>
          <w:sz w:val="20"/>
          <w:lang w:val="af-ZA"/>
        </w:rPr>
        <w:t xml:space="preserve">1 </w:t>
      </w:r>
      <w:r w:rsidR="00120F8A" w:rsidRPr="002528F7">
        <w:rPr>
          <w:rFonts w:ascii="Sylfaen" w:hAnsi="Sylfaen" w:cs="Sylfaen"/>
          <w:sz w:val="20"/>
          <w:lang w:val="hy-AM"/>
        </w:rPr>
        <w:t>Որակավորման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և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</w:t>
      </w:r>
      <w:r w:rsidR="00120F8A" w:rsidRPr="002528F7">
        <w:rPr>
          <w:rFonts w:ascii="Sylfaen" w:hAnsi="Sylfaen" w:cs="Sylfaen"/>
          <w:sz w:val="20"/>
          <w:lang w:val="ru-RU"/>
        </w:rPr>
        <w:t>այմանագրի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ապահովում</w:t>
      </w:r>
      <w:r w:rsidR="00120F8A" w:rsidRPr="002528F7">
        <w:rPr>
          <w:rFonts w:ascii="Sylfaen" w:hAnsi="Sylfaen" w:cs="Sylfaen"/>
          <w:sz w:val="20"/>
          <w:lang w:val="hy-AM"/>
        </w:rPr>
        <w:t>ները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ներկայացնելու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պահանջի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հիման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վրա</w:t>
      </w:r>
      <w:r w:rsidR="00120F8A" w:rsidRPr="002528F7">
        <w:rPr>
          <w:rFonts w:ascii="Arial AM" w:hAnsi="Arial AM" w:cs="Sylfaen"/>
          <w:sz w:val="20"/>
          <w:lang w:val="af-ZA"/>
        </w:rPr>
        <w:t xml:space="preserve">, </w:t>
      </w:r>
      <w:r w:rsidR="00120F8A" w:rsidRPr="002528F7">
        <w:rPr>
          <w:rFonts w:ascii="Sylfaen" w:hAnsi="Sylfaen" w:cs="Sylfaen"/>
          <w:sz w:val="20"/>
          <w:lang w:val="ru-RU"/>
        </w:rPr>
        <w:t>այն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ստանալու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օրվանից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217530" w:rsidRPr="002528F7">
        <w:rPr>
          <w:rFonts w:ascii="Sylfaen" w:hAnsi="Sylfaen" w:cs="Sylfaen"/>
          <w:sz w:val="20"/>
          <w:lang w:val="hy-AM"/>
        </w:rPr>
        <w:t>հետո</w:t>
      </w:r>
      <w:r w:rsidR="00217530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Arial AM" w:hAnsi="Arial AM" w:cs="Sylfaen"/>
          <w:sz w:val="20"/>
          <w:lang w:val="hy-AM"/>
        </w:rPr>
        <w:t xml:space="preserve">5 </w:t>
      </w:r>
      <w:r w:rsidR="00120F8A" w:rsidRPr="002528F7">
        <w:rPr>
          <w:rFonts w:ascii="Sylfaen" w:hAnsi="Sylfaen" w:cs="Sylfaen"/>
          <w:sz w:val="20"/>
          <w:lang w:val="af-ZA"/>
        </w:rPr>
        <w:t>աշխատանքային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օրվա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ընթացքում</w:t>
      </w:r>
      <w:r w:rsidR="00120F8A" w:rsidRPr="002528F7">
        <w:rPr>
          <w:rFonts w:ascii="Arial AM" w:hAnsi="Arial AM" w:cs="Sylfaen"/>
          <w:sz w:val="20"/>
          <w:lang w:val="af-ZA"/>
        </w:rPr>
        <w:t xml:space="preserve">, </w:t>
      </w:r>
      <w:r w:rsidR="00120F8A" w:rsidRPr="002528F7">
        <w:rPr>
          <w:rFonts w:ascii="Sylfaen" w:hAnsi="Sylfaen" w:cs="Sylfaen"/>
          <w:sz w:val="20"/>
          <w:lang w:val="ru-RU"/>
        </w:rPr>
        <w:t>ընտրված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մասնակիցը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պարտավոր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է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ներկայացնել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որակավորման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և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պայմանագրի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ապահովում</w:t>
      </w:r>
      <w:r w:rsidR="00120F8A" w:rsidRPr="002528F7">
        <w:rPr>
          <w:rFonts w:ascii="Sylfaen" w:hAnsi="Sylfaen" w:cs="Sylfaen"/>
          <w:sz w:val="20"/>
          <w:lang w:val="hy-AM"/>
        </w:rPr>
        <w:t>ներ</w:t>
      </w:r>
      <w:r w:rsidR="00120F8A" w:rsidRPr="002528F7">
        <w:rPr>
          <w:rFonts w:ascii="Tahoma" w:hAnsi="Tahoma" w:cs="Tahoma"/>
          <w:sz w:val="20"/>
          <w:lang w:val="ru-RU"/>
        </w:rPr>
        <w:t>։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Եթե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ապահովումը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ներկայացվում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է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բանկային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երաշխիքի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ձևով</w:t>
      </w:r>
      <w:r w:rsidR="00120F8A" w:rsidRPr="002528F7">
        <w:rPr>
          <w:rFonts w:ascii="Arial AM" w:hAnsi="Arial AM" w:cs="Sylfaen"/>
          <w:sz w:val="20"/>
          <w:lang w:val="hy-AM"/>
        </w:rPr>
        <w:t xml:space="preserve">, </w:t>
      </w:r>
      <w:r w:rsidR="00120F8A" w:rsidRPr="002528F7">
        <w:rPr>
          <w:rFonts w:ascii="Sylfaen" w:hAnsi="Sylfaen" w:cs="Sylfaen"/>
          <w:sz w:val="20"/>
          <w:lang w:val="hy-AM"/>
        </w:rPr>
        <w:t>ապա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սույն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կետով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նախատեսված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ժամկետը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սահմանվում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է</w:t>
      </w:r>
      <w:r w:rsidR="00120F8A" w:rsidRPr="002528F7">
        <w:rPr>
          <w:rFonts w:ascii="Arial AM" w:hAnsi="Arial AM" w:cs="Sylfaen"/>
          <w:sz w:val="20"/>
          <w:lang w:val="hy-AM"/>
        </w:rPr>
        <w:t xml:space="preserve"> 10 </w:t>
      </w:r>
      <w:r w:rsidR="00120F8A" w:rsidRPr="002528F7">
        <w:rPr>
          <w:rFonts w:ascii="Sylfaen" w:hAnsi="Sylfaen" w:cs="Sylfaen"/>
          <w:sz w:val="20"/>
          <w:lang w:val="hy-AM"/>
        </w:rPr>
        <w:t>աշխատանքային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օր։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Ընտրված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մասնակցի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հետ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lastRenderedPageBreak/>
        <w:t>պայմանագիր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կնքվում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է</w:t>
      </w:r>
      <w:r w:rsidR="00120F8A" w:rsidRPr="002528F7">
        <w:rPr>
          <w:rFonts w:ascii="Arial AM" w:hAnsi="Arial AM" w:cs="Sylfaen"/>
          <w:sz w:val="20"/>
          <w:lang w:val="af-ZA"/>
        </w:rPr>
        <w:t xml:space="preserve">, </w:t>
      </w:r>
      <w:r w:rsidR="00120F8A" w:rsidRPr="002528F7">
        <w:rPr>
          <w:rFonts w:ascii="Sylfaen" w:hAnsi="Sylfaen" w:cs="Sylfaen"/>
          <w:sz w:val="20"/>
          <w:lang w:val="hy-AM"/>
        </w:rPr>
        <w:t>եթե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վերջինս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ներկայացնում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է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որակավորման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և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Arial AM" w:hAnsi="Arial AM" w:cs="Sylfaen"/>
          <w:sz w:val="20"/>
          <w:lang w:val="af-ZA"/>
        </w:rPr>
        <w:t>(</w:t>
      </w:r>
      <w:r w:rsidR="00120F8A" w:rsidRPr="002528F7">
        <w:rPr>
          <w:rFonts w:ascii="Sylfaen" w:hAnsi="Sylfaen" w:cs="Sylfaen"/>
          <w:sz w:val="20"/>
          <w:lang w:val="hy-AM"/>
        </w:rPr>
        <w:t>կանխավճարի</w:t>
      </w:r>
      <w:r w:rsidR="00120F8A" w:rsidRPr="002528F7">
        <w:rPr>
          <w:rFonts w:ascii="Arial AM" w:hAnsi="Arial AM" w:cs="Sylfaen"/>
          <w:sz w:val="20"/>
          <w:lang w:val="af-ZA"/>
        </w:rPr>
        <w:t xml:space="preserve">) 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ապահովումները</w:t>
      </w:r>
      <w:r w:rsidR="00F84B2C" w:rsidRPr="002528F7">
        <w:rPr>
          <w:rStyle w:val="af6"/>
          <w:rFonts w:ascii="Arial AM" w:hAnsi="Arial AM" w:cs="Sylfaen"/>
          <w:sz w:val="20"/>
          <w:lang w:val="hy-AM"/>
        </w:rPr>
        <w:footnoteReference w:id="13"/>
      </w:r>
    </w:p>
    <w:p w14:paraId="210F8E4A" w14:textId="64DF4A9C" w:rsidR="008D6C6C" w:rsidRPr="008B54CB" w:rsidRDefault="00AD6D6A" w:rsidP="008D6C6C">
      <w:pPr>
        <w:ind w:firstLine="567"/>
        <w:jc w:val="both"/>
        <w:rPr>
          <w:rFonts w:ascii="Arial AM" w:hAnsi="Arial AM" w:cs="Arial"/>
          <w:sz w:val="20"/>
          <w:lang w:val="af-ZA"/>
        </w:rPr>
      </w:pPr>
      <w:r w:rsidRPr="002528F7">
        <w:rPr>
          <w:rFonts w:ascii="Arial AM" w:hAnsi="Arial AM" w:cs="Sylfaen"/>
          <w:sz w:val="20"/>
          <w:lang w:val="hy-AM"/>
        </w:rPr>
        <w:t>10.2</w:t>
      </w:r>
      <w:r w:rsidR="00F96621" w:rsidRPr="002528F7">
        <w:rPr>
          <w:rFonts w:ascii="Arial AM" w:hAnsi="Arial AM" w:cs="Sylfaen"/>
          <w:sz w:val="20"/>
          <w:lang w:val="af-ZA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Որակավորման</w:t>
      </w:r>
      <w:r w:rsidR="008D6C6C" w:rsidRPr="002528F7">
        <w:rPr>
          <w:rFonts w:ascii="Arial AM" w:hAnsi="Arial AM" w:cs="Sylfaen"/>
          <w:sz w:val="20"/>
          <w:lang w:val="af-ZA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ապահովման</w:t>
      </w:r>
      <w:r w:rsidR="008D6C6C" w:rsidRPr="002528F7">
        <w:rPr>
          <w:rFonts w:ascii="Arial AM" w:hAnsi="Arial AM" w:cs="Sylfaen"/>
          <w:sz w:val="20"/>
          <w:lang w:val="af-ZA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չափը</w:t>
      </w:r>
      <w:r w:rsidR="008D6C6C" w:rsidRPr="002528F7">
        <w:rPr>
          <w:rFonts w:ascii="Arial AM" w:hAnsi="Arial AM" w:cs="Sylfaen"/>
          <w:sz w:val="20"/>
          <w:lang w:val="af-ZA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հավասար</w:t>
      </w:r>
      <w:r w:rsidR="008D6C6C" w:rsidRPr="002528F7">
        <w:rPr>
          <w:rFonts w:ascii="Arial AM" w:hAnsi="Arial AM" w:cs="Sylfaen"/>
          <w:sz w:val="20"/>
          <w:lang w:val="af-ZA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է</w:t>
      </w:r>
      <w:r w:rsidR="008D6C6C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սույն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ընթացակարգի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շրջանակում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գնվելիք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աշխատանքների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գնման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գնի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8B54CB" w:rsidRPr="008B54CB">
        <w:rPr>
          <w:rFonts w:asciiTheme="minorHAnsi" w:hAnsiTheme="minorHAnsi" w:cs="Sylfaen"/>
          <w:sz w:val="20"/>
          <w:lang w:val="hy-AM"/>
        </w:rPr>
        <w:t>30</w:t>
      </w:r>
      <w:r w:rsidR="005D30FC" w:rsidRPr="008B54CB">
        <w:rPr>
          <w:rFonts w:ascii="Arial AM" w:hAnsi="Arial AM" w:cs="Sylfaen"/>
          <w:sz w:val="20"/>
          <w:lang w:val="hy-AM"/>
        </w:rPr>
        <w:t xml:space="preserve"> </w:t>
      </w:r>
      <w:r w:rsidR="005D30FC" w:rsidRPr="008B54CB">
        <w:rPr>
          <w:rFonts w:ascii="Sylfaen" w:hAnsi="Sylfaen" w:cs="Sylfaen"/>
          <w:sz w:val="20"/>
          <w:lang w:val="hy-AM"/>
        </w:rPr>
        <w:t>տոկոսին</w:t>
      </w:r>
      <w:r w:rsidR="005D30FC" w:rsidRPr="008B54CB">
        <w:rPr>
          <w:rFonts w:ascii="Arial AM" w:hAnsi="Arial AM" w:cs="Sylfaen"/>
          <w:sz w:val="20"/>
          <w:lang w:val="hy-AM"/>
        </w:rPr>
        <w:t>:</w:t>
      </w:r>
      <w:r w:rsidR="00120F8A" w:rsidRPr="008B54CB">
        <w:rPr>
          <w:rFonts w:ascii="Arial AM" w:hAnsi="Arial AM" w:cs="Sylfaen"/>
          <w:sz w:val="20"/>
          <w:lang w:val="hy-AM"/>
        </w:rPr>
        <w:t xml:space="preserve">  </w:t>
      </w:r>
      <w:r w:rsidR="00120F8A" w:rsidRPr="008B54CB">
        <w:rPr>
          <w:rFonts w:ascii="Sylfaen" w:hAnsi="Sylfaen" w:cs="Sylfaen"/>
          <w:sz w:val="20"/>
          <w:lang w:val="hy-AM"/>
        </w:rPr>
        <w:t>Եթե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աշխատանքների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գնման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գինը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պակաս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է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կնքվելիք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պայմանագրի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գնից</w:t>
      </w:r>
      <w:r w:rsidR="00120F8A" w:rsidRPr="008B54CB">
        <w:rPr>
          <w:rFonts w:ascii="Arial AM" w:hAnsi="Arial AM" w:cs="Sylfaen"/>
          <w:sz w:val="20"/>
          <w:lang w:val="hy-AM"/>
        </w:rPr>
        <w:t xml:space="preserve">, </w:t>
      </w:r>
      <w:r w:rsidR="00120F8A" w:rsidRPr="008B54CB">
        <w:rPr>
          <w:rFonts w:ascii="Sylfaen" w:hAnsi="Sylfaen" w:cs="Sylfaen"/>
          <w:sz w:val="20"/>
          <w:lang w:val="hy-AM"/>
        </w:rPr>
        <w:t>ապա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որակավորման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ապահովման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չափը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հաշվարկվում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է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պայմանագրի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գնի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նկատմամբ։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Որակավորման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ապահովումը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ներկայացվում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է</w:t>
      </w:r>
      <w:r w:rsidR="00BD4564" w:rsidRPr="008B54CB">
        <w:rPr>
          <w:rFonts w:ascii="Arial AM" w:hAnsi="Arial AM" w:cs="Sylfaen"/>
          <w:sz w:val="20"/>
          <w:lang w:val="hy-AM"/>
        </w:rPr>
        <w:t xml:space="preserve"> </w:t>
      </w:r>
      <w:r w:rsidR="005D30FC" w:rsidRPr="008B54CB">
        <w:rPr>
          <w:rFonts w:ascii="Sylfaen" w:hAnsi="Sylfaen" w:cs="Sylfaen"/>
          <w:sz w:val="20"/>
        </w:rPr>
        <w:t>տուժանքի</w:t>
      </w:r>
      <w:r w:rsidR="005D30FC" w:rsidRPr="008B54CB">
        <w:rPr>
          <w:rFonts w:ascii="Arial AM" w:hAnsi="Arial AM" w:cs="Sylfaen"/>
          <w:sz w:val="20"/>
          <w:lang w:val="af-ZA"/>
        </w:rPr>
        <w:t xml:space="preserve"> (</w:t>
      </w:r>
      <w:r w:rsidR="005D30FC" w:rsidRPr="008B54CB">
        <w:rPr>
          <w:rFonts w:ascii="Sylfaen" w:hAnsi="Sylfaen" w:cs="Sylfaen"/>
          <w:sz w:val="20"/>
        </w:rPr>
        <w:t>հավելված</w:t>
      </w:r>
      <w:r w:rsidR="005D30FC" w:rsidRPr="008B54CB">
        <w:rPr>
          <w:rFonts w:ascii="Arial AM" w:hAnsi="Arial AM" w:cs="Sylfaen"/>
          <w:sz w:val="20"/>
          <w:lang w:val="af-ZA"/>
        </w:rPr>
        <w:t xml:space="preserve"> 4</w:t>
      </w:r>
      <w:r w:rsidR="005D30FC" w:rsidRPr="008B54CB">
        <w:rPr>
          <w:rFonts w:ascii="MS Gothic" w:eastAsia="MS Gothic" w:hAnsi="MS Gothic" w:cs="MS Gothic" w:hint="eastAsia"/>
          <w:sz w:val="20"/>
          <w:lang w:val="af-ZA"/>
        </w:rPr>
        <w:t>․</w:t>
      </w:r>
      <w:r w:rsidR="005D30FC" w:rsidRPr="008B54CB">
        <w:rPr>
          <w:rFonts w:ascii="Arial AM" w:hAnsi="Arial AM" w:cs="Sylfaen"/>
          <w:sz w:val="20"/>
          <w:lang w:val="af-ZA"/>
        </w:rPr>
        <w:t xml:space="preserve">2)  </w:t>
      </w:r>
      <w:r w:rsidR="005D30FC" w:rsidRPr="008B54CB">
        <w:rPr>
          <w:rFonts w:ascii="Sylfaen" w:hAnsi="Sylfaen" w:cs="Sylfaen"/>
          <w:sz w:val="20"/>
        </w:rPr>
        <w:t>կամ</w:t>
      </w:r>
      <w:r w:rsidR="005D30FC" w:rsidRPr="008B54CB">
        <w:rPr>
          <w:rFonts w:ascii="Arial AM" w:hAnsi="Arial AM" w:cs="Sylfaen"/>
          <w:sz w:val="20"/>
          <w:lang w:val="af-ZA"/>
        </w:rPr>
        <w:t xml:space="preserve"> </w:t>
      </w:r>
      <w:r w:rsidR="005D30FC" w:rsidRPr="008B54CB">
        <w:rPr>
          <w:rFonts w:ascii="Sylfaen" w:hAnsi="Sylfaen" w:cs="Sylfaen"/>
          <w:sz w:val="20"/>
        </w:rPr>
        <w:t>կանխիկ</w:t>
      </w:r>
      <w:r w:rsidR="005D30FC" w:rsidRPr="008B54CB">
        <w:rPr>
          <w:rFonts w:ascii="Arial AM" w:hAnsi="Arial AM" w:cs="Sylfaen"/>
          <w:sz w:val="20"/>
          <w:lang w:val="af-ZA"/>
        </w:rPr>
        <w:t xml:space="preserve"> </w:t>
      </w:r>
      <w:r w:rsidR="005D30FC" w:rsidRPr="008B54CB">
        <w:rPr>
          <w:rFonts w:ascii="Sylfaen" w:hAnsi="Sylfaen" w:cs="Sylfaen"/>
          <w:sz w:val="20"/>
        </w:rPr>
        <w:t>փողի</w:t>
      </w:r>
      <w:r w:rsidR="005D30FC" w:rsidRPr="008B54CB">
        <w:rPr>
          <w:rFonts w:ascii="Arial AM" w:hAnsi="Arial AM" w:cs="Sylfaen"/>
          <w:sz w:val="20"/>
          <w:lang w:val="af-ZA"/>
        </w:rPr>
        <w:t xml:space="preserve">, </w:t>
      </w:r>
      <w:r w:rsidR="005D30FC" w:rsidRPr="008B54CB">
        <w:rPr>
          <w:rFonts w:ascii="Sylfaen" w:hAnsi="Sylfaen" w:cs="Sylfaen"/>
          <w:sz w:val="20"/>
        </w:rPr>
        <w:t>կամ</w:t>
      </w:r>
      <w:r w:rsidR="005D30FC" w:rsidRPr="008B54CB">
        <w:rPr>
          <w:rFonts w:ascii="Arial AM" w:hAnsi="Arial AM" w:cs="Sylfaen"/>
          <w:sz w:val="20"/>
          <w:lang w:val="af-ZA"/>
        </w:rPr>
        <w:t xml:space="preserve"> </w:t>
      </w:r>
      <w:r w:rsidR="005D30FC" w:rsidRPr="008B54CB">
        <w:rPr>
          <w:rFonts w:ascii="Sylfaen" w:hAnsi="Sylfaen" w:cs="Sylfaen"/>
          <w:sz w:val="20"/>
        </w:rPr>
        <w:t>բանկերի</w:t>
      </w:r>
      <w:r w:rsidR="005D30FC" w:rsidRPr="008B54CB">
        <w:rPr>
          <w:rFonts w:ascii="Arial AM" w:hAnsi="Arial AM" w:cs="Sylfaen"/>
          <w:sz w:val="20"/>
          <w:lang w:val="af-ZA"/>
        </w:rPr>
        <w:t xml:space="preserve"> </w:t>
      </w:r>
      <w:r w:rsidR="005D30FC" w:rsidRPr="008B54CB">
        <w:rPr>
          <w:rFonts w:ascii="Sylfaen" w:hAnsi="Sylfaen" w:cs="Sylfaen"/>
          <w:sz w:val="20"/>
        </w:rPr>
        <w:t>կողմից</w:t>
      </w:r>
      <w:r w:rsidR="005D30FC" w:rsidRPr="008B54CB">
        <w:rPr>
          <w:rFonts w:ascii="Arial AM" w:hAnsi="Arial AM" w:cs="Sylfaen"/>
          <w:sz w:val="20"/>
          <w:lang w:val="af-ZA"/>
        </w:rPr>
        <w:t xml:space="preserve"> </w:t>
      </w:r>
      <w:r w:rsidR="005D30FC" w:rsidRPr="008B54CB">
        <w:rPr>
          <w:rFonts w:ascii="Sylfaen" w:hAnsi="Sylfaen" w:cs="Sylfaen"/>
          <w:sz w:val="20"/>
        </w:rPr>
        <w:t>տրամադրված</w:t>
      </w:r>
      <w:r w:rsidR="005D30FC" w:rsidRPr="008B54CB">
        <w:rPr>
          <w:rFonts w:ascii="Arial AM" w:hAnsi="Arial AM" w:cs="Sylfaen"/>
          <w:sz w:val="20"/>
          <w:lang w:val="af-ZA"/>
        </w:rPr>
        <w:t xml:space="preserve"> </w:t>
      </w:r>
      <w:r w:rsidR="005D30FC" w:rsidRPr="008B54CB">
        <w:rPr>
          <w:rFonts w:ascii="Sylfaen" w:hAnsi="Sylfaen" w:cs="Sylfaen"/>
          <w:sz w:val="20"/>
        </w:rPr>
        <w:t>երաշխիքների</w:t>
      </w:r>
      <w:r w:rsidR="005D30FC" w:rsidRPr="008B54CB">
        <w:rPr>
          <w:rFonts w:ascii="Arial AM" w:hAnsi="Arial AM" w:cs="Sylfaen"/>
          <w:sz w:val="20"/>
          <w:lang w:val="af-ZA"/>
        </w:rPr>
        <w:t xml:space="preserve"> </w:t>
      </w:r>
      <w:r w:rsidR="005D30FC" w:rsidRPr="008B54CB">
        <w:rPr>
          <w:rFonts w:ascii="Sylfaen" w:hAnsi="Sylfaen" w:cs="Sylfaen"/>
          <w:sz w:val="20"/>
        </w:rPr>
        <w:t>ձևով</w:t>
      </w:r>
      <w:r w:rsidR="005D30FC" w:rsidRPr="008B54CB" w:rsidDel="000A6F09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Arial AM" w:hAnsi="Arial AM" w:cs="Sylfaen"/>
          <w:sz w:val="20"/>
          <w:lang w:val="af-ZA"/>
        </w:rPr>
        <w:t>:</w:t>
      </w:r>
      <w:r w:rsidR="008D6C6C" w:rsidRPr="008B54CB">
        <w:rPr>
          <w:rFonts w:ascii="Sylfaen" w:hAnsi="Sylfaen" w:cs="Sylfaen"/>
          <w:sz w:val="20"/>
          <w:lang w:val="af-ZA"/>
        </w:rPr>
        <w:t>Ընդ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  <w:lang w:val="af-ZA"/>
        </w:rPr>
        <w:t>որում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  <w:lang w:val="af-ZA"/>
        </w:rPr>
        <w:t>ապահովումը</w:t>
      </w:r>
      <w:r w:rsidR="008D6C6C" w:rsidRPr="008B54CB">
        <w:rPr>
          <w:rFonts w:ascii="Arial AM" w:hAnsi="Arial AM"/>
          <w:color w:val="000000"/>
          <w:shd w:val="clear" w:color="auto" w:fill="FFFFFF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պետք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է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վավեր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լինի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առնվազն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մինչև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պայմանագրի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կատարման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արդյունքը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պատվիրատուից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կողմից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ամբողջական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ընդունվելու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օրվան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հաջորդող</w:t>
      </w:r>
      <w:r w:rsidR="00624D21" w:rsidRPr="008B54CB">
        <w:rPr>
          <w:rFonts w:ascii="Arial AM" w:hAnsi="Arial AM" w:cs="Sylfaen"/>
          <w:sz w:val="20"/>
          <w:lang w:val="af-ZA"/>
        </w:rPr>
        <w:t xml:space="preserve"> </w:t>
      </w:r>
      <w:r w:rsidR="008B54CB" w:rsidRPr="008B54CB">
        <w:rPr>
          <w:rFonts w:asciiTheme="minorHAnsi" w:hAnsiTheme="minorHAnsi" w:cs="Sylfaen"/>
          <w:sz w:val="20"/>
          <w:lang w:val="hy-AM"/>
        </w:rPr>
        <w:t>9</w:t>
      </w:r>
      <w:r w:rsidR="008D6C6C" w:rsidRPr="008B54CB">
        <w:rPr>
          <w:rFonts w:ascii="Arial AM" w:hAnsi="Arial AM" w:cs="Sylfaen"/>
          <w:sz w:val="20"/>
          <w:lang w:val="af-ZA"/>
        </w:rPr>
        <w:t>0-</w:t>
      </w:r>
      <w:r w:rsidR="008D6C6C" w:rsidRPr="008B54CB">
        <w:rPr>
          <w:rFonts w:ascii="Sylfaen" w:hAnsi="Sylfaen" w:cs="Sylfaen"/>
          <w:sz w:val="20"/>
        </w:rPr>
        <w:t>րդ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աշխատանքային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օրը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ներառյալ</w:t>
      </w:r>
      <w:r w:rsidR="008D6C6C" w:rsidRPr="008B54CB">
        <w:rPr>
          <w:rFonts w:ascii="Arial AM" w:hAnsi="Arial AM" w:cs="Arial"/>
          <w:sz w:val="20"/>
          <w:lang w:val="af-ZA"/>
        </w:rPr>
        <w:t>:</w:t>
      </w:r>
      <w:r w:rsidR="00D90E1A" w:rsidRPr="008B54CB">
        <w:rPr>
          <w:rStyle w:val="af6"/>
          <w:rFonts w:ascii="Arial AM" w:hAnsi="Arial AM" w:cs="Arial"/>
          <w:sz w:val="20"/>
          <w:lang w:val="af-ZA"/>
        </w:rPr>
        <w:footnoteReference w:id="14"/>
      </w:r>
      <w:r w:rsidR="001D2074" w:rsidRPr="008B54CB">
        <w:rPr>
          <w:rStyle w:val="af6"/>
          <w:rFonts w:ascii="Arial AM" w:hAnsi="Arial AM" w:cs="Arial"/>
          <w:sz w:val="20"/>
          <w:lang w:val="af-ZA"/>
        </w:rPr>
        <w:t xml:space="preserve"> </w:t>
      </w:r>
    </w:p>
    <w:p w14:paraId="6CD27C74" w14:textId="66A3DD1F" w:rsidR="008D6C6C" w:rsidRPr="002528F7" w:rsidRDefault="008D6C6C" w:rsidP="008D6C6C">
      <w:pPr>
        <w:ind w:firstLine="567"/>
        <w:jc w:val="both"/>
        <w:rPr>
          <w:rFonts w:ascii="Arial AM" w:hAnsi="Arial AM" w:cs="Arial"/>
          <w:sz w:val="20"/>
          <w:lang w:val="hy-AM"/>
        </w:rPr>
      </w:pPr>
      <w:r w:rsidRPr="008B54CB">
        <w:rPr>
          <w:rFonts w:ascii="Sylfaen" w:hAnsi="Sylfaen" w:cs="Sylfaen"/>
          <w:sz w:val="20"/>
        </w:rPr>
        <w:t>Եթե</w:t>
      </w:r>
      <w:r w:rsidRPr="008B54CB">
        <w:rPr>
          <w:rFonts w:ascii="Arial AM" w:hAnsi="Arial AM" w:cs="Arial"/>
          <w:sz w:val="20"/>
          <w:lang w:val="af-ZA"/>
        </w:rPr>
        <w:t xml:space="preserve"> </w:t>
      </w:r>
      <w:r w:rsidRPr="008B54CB">
        <w:rPr>
          <w:rFonts w:ascii="Sylfaen" w:hAnsi="Sylfaen" w:cs="Sylfaen"/>
          <w:sz w:val="20"/>
          <w:lang w:val="hy-AM"/>
        </w:rPr>
        <w:t>գնման</w:t>
      </w:r>
      <w:r w:rsidRPr="008B54CB">
        <w:rPr>
          <w:rFonts w:ascii="Arial AM" w:hAnsi="Arial AM" w:cs="Arial"/>
          <w:sz w:val="20"/>
          <w:lang w:val="hy-AM"/>
        </w:rPr>
        <w:t xml:space="preserve"> </w:t>
      </w:r>
      <w:r w:rsidRPr="008B54CB">
        <w:rPr>
          <w:rFonts w:ascii="Sylfaen" w:hAnsi="Sylfaen" w:cs="Sylfaen"/>
          <w:sz w:val="20"/>
          <w:lang w:val="hy-AM"/>
        </w:rPr>
        <w:t>ընթացակարգը</w:t>
      </w:r>
      <w:r w:rsidRPr="008B54CB">
        <w:rPr>
          <w:rFonts w:ascii="Arial AM" w:hAnsi="Arial AM" w:cs="Arial"/>
          <w:sz w:val="20"/>
          <w:lang w:val="hy-AM"/>
        </w:rPr>
        <w:t xml:space="preserve"> </w:t>
      </w:r>
      <w:r w:rsidRPr="008B54CB">
        <w:rPr>
          <w:rFonts w:ascii="Sylfaen" w:hAnsi="Sylfaen" w:cs="Sylfaen"/>
          <w:sz w:val="20"/>
          <w:lang w:val="hy-AM"/>
        </w:rPr>
        <w:t>կազմակերպված</w:t>
      </w:r>
      <w:r w:rsidRPr="008B54CB">
        <w:rPr>
          <w:rFonts w:ascii="Arial AM" w:hAnsi="Arial AM" w:cs="Arial"/>
          <w:sz w:val="20"/>
          <w:lang w:val="hy-AM"/>
        </w:rPr>
        <w:t xml:space="preserve"> </w:t>
      </w:r>
      <w:r w:rsidRPr="008B54CB">
        <w:rPr>
          <w:rFonts w:ascii="Sylfaen" w:hAnsi="Sylfaen" w:cs="Sylfaen"/>
          <w:sz w:val="20"/>
          <w:lang w:val="hy-AM"/>
        </w:rPr>
        <w:t>է</w:t>
      </w:r>
      <w:r w:rsidRPr="008B54CB">
        <w:rPr>
          <w:rFonts w:ascii="Arial AM" w:hAnsi="Arial AM" w:cs="Arial"/>
          <w:sz w:val="20"/>
          <w:lang w:val="hy-AM"/>
        </w:rPr>
        <w:t xml:space="preserve"> </w:t>
      </w:r>
      <w:r w:rsidRPr="008B54CB">
        <w:rPr>
          <w:rFonts w:ascii="Sylfaen" w:hAnsi="Sylfaen" w:cs="Sylfaen"/>
          <w:sz w:val="20"/>
          <w:lang w:val="hy-AM"/>
        </w:rPr>
        <w:t>չափաբաժիններով</w:t>
      </w:r>
      <w:r w:rsidRPr="008B54CB">
        <w:rPr>
          <w:rFonts w:ascii="Arial AM" w:hAnsi="Arial AM" w:cs="Arial"/>
          <w:sz w:val="20"/>
          <w:lang w:val="hy-AM"/>
        </w:rPr>
        <w:t xml:space="preserve"> </w:t>
      </w:r>
      <w:r w:rsidRPr="008B54CB">
        <w:rPr>
          <w:rFonts w:ascii="Sylfaen" w:hAnsi="Sylfaen" w:cs="Sylfaen"/>
          <w:sz w:val="20"/>
          <w:lang w:val="hy-AM"/>
        </w:rPr>
        <w:t>և</w:t>
      </w:r>
      <w:r w:rsidRPr="008B54CB">
        <w:rPr>
          <w:rFonts w:ascii="Arial AM" w:hAnsi="Arial AM" w:cs="Arial"/>
          <w:sz w:val="20"/>
          <w:lang w:val="hy-AM"/>
        </w:rPr>
        <w:t xml:space="preserve"> </w:t>
      </w:r>
      <w:r w:rsidRPr="008B54CB">
        <w:rPr>
          <w:rFonts w:ascii="Sylfaen" w:hAnsi="Sylfaen" w:cs="Sylfaen"/>
          <w:sz w:val="20"/>
          <w:lang w:val="hy-AM"/>
        </w:rPr>
        <w:t>մասնակիցը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ընտրված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ճանաչվում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մեկից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ավելի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չափաբաժինների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մասով</w:t>
      </w:r>
      <w:r w:rsidR="004F5648" w:rsidRPr="002528F7">
        <w:rPr>
          <w:rFonts w:ascii="Sylfaen" w:hAnsi="Sylfaen" w:cs="Sylfaen"/>
          <w:sz w:val="20"/>
          <w:lang w:val="hy-AM"/>
        </w:rPr>
        <w:t>ապա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կարող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է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ներկայացնել՝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ինչպես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յուրաքանչյուր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չափաբաժնի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համար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առանձին</w:t>
      </w:r>
      <w:r w:rsidR="004F5648" w:rsidRPr="002528F7">
        <w:rPr>
          <w:rFonts w:ascii="Arial AM" w:hAnsi="Arial AM" w:cs="Arial"/>
          <w:sz w:val="20"/>
          <w:lang w:val="hy-AM"/>
        </w:rPr>
        <w:t xml:space="preserve">, </w:t>
      </w:r>
      <w:r w:rsidR="004F5648" w:rsidRPr="002528F7">
        <w:rPr>
          <w:rFonts w:ascii="Sylfaen" w:hAnsi="Sylfaen" w:cs="Sylfaen"/>
          <w:sz w:val="20"/>
          <w:lang w:val="hy-AM"/>
        </w:rPr>
        <w:t>այնպես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էլ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մեկ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որակավորման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ապահովում</w:t>
      </w:r>
      <w:r w:rsidR="004F5648" w:rsidRPr="002528F7">
        <w:rPr>
          <w:rFonts w:ascii="Arial AM" w:hAnsi="Arial AM" w:cs="Arial"/>
          <w:sz w:val="20"/>
          <w:lang w:val="hy-AM"/>
        </w:rPr>
        <w:t xml:space="preserve">` </w:t>
      </w:r>
      <w:r w:rsidR="004F5648" w:rsidRPr="002528F7">
        <w:rPr>
          <w:rFonts w:ascii="Sylfaen" w:hAnsi="Sylfaen" w:cs="Sylfaen"/>
          <w:sz w:val="20"/>
          <w:lang w:val="hy-AM"/>
        </w:rPr>
        <w:t>բոլոր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չափաբաժինների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համար</w:t>
      </w:r>
      <w:r w:rsidR="004F5648" w:rsidRPr="002528F7">
        <w:rPr>
          <w:rFonts w:ascii="Arial AM" w:hAnsi="Arial AM" w:cs="Arial"/>
          <w:sz w:val="20"/>
          <w:lang w:val="hy-AM"/>
        </w:rPr>
        <w:t xml:space="preserve">: </w:t>
      </w:r>
      <w:r w:rsidR="004F5648" w:rsidRPr="002528F7">
        <w:rPr>
          <w:rFonts w:ascii="Sylfaen" w:hAnsi="Sylfaen" w:cs="Sylfaen"/>
          <w:sz w:val="20"/>
          <w:lang w:val="hy-AM"/>
        </w:rPr>
        <w:t>Մեկ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որակավորման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ապահովում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ներկայացվելու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դեպքում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դրա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գումարը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հաշվարկվում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է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ներկայացված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չափաբաժինների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գնման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գների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հանրագումարի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նկատմամբ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՝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հաշվի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առնելով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Կարգի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32-</w:t>
      </w:r>
      <w:r w:rsidR="00120F8A" w:rsidRPr="002528F7">
        <w:rPr>
          <w:rFonts w:ascii="Sylfaen" w:hAnsi="Sylfaen" w:cs="Sylfaen"/>
          <w:sz w:val="20"/>
          <w:lang w:val="hy-AM"/>
        </w:rPr>
        <w:t>րդ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կետի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1-</w:t>
      </w:r>
      <w:r w:rsidR="00120F8A" w:rsidRPr="002528F7">
        <w:rPr>
          <w:rFonts w:ascii="Sylfaen" w:hAnsi="Sylfaen" w:cs="Sylfaen"/>
          <w:sz w:val="20"/>
          <w:lang w:val="hy-AM"/>
        </w:rPr>
        <w:t>ին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ենթակետի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Arial AM" w:hAnsi="Arial AM" w:cs="Arial AM"/>
          <w:sz w:val="20"/>
          <w:lang w:val="hy-AM"/>
        </w:rPr>
        <w:t>«</w:t>
      </w:r>
      <w:r w:rsidR="00120F8A" w:rsidRPr="002528F7">
        <w:rPr>
          <w:rFonts w:ascii="Sylfaen" w:hAnsi="Sylfaen" w:cs="Sylfaen"/>
          <w:sz w:val="20"/>
          <w:lang w:val="hy-AM"/>
        </w:rPr>
        <w:t>գ</w:t>
      </w:r>
      <w:r w:rsidR="00120F8A" w:rsidRPr="002528F7">
        <w:rPr>
          <w:rFonts w:ascii="Arial AM" w:hAnsi="Arial AM" w:cs="Arial AM"/>
          <w:sz w:val="20"/>
          <w:lang w:val="hy-AM"/>
        </w:rPr>
        <w:t>»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պարբերության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 </w:t>
      </w:r>
      <w:r w:rsidR="00120F8A" w:rsidRPr="002528F7">
        <w:rPr>
          <w:rFonts w:ascii="Sylfaen" w:hAnsi="Sylfaen" w:cs="Sylfaen"/>
          <w:sz w:val="20"/>
          <w:lang w:val="hy-AM"/>
        </w:rPr>
        <w:t>պահանջները</w:t>
      </w:r>
      <w:r w:rsidR="00120F8A" w:rsidRPr="002528F7">
        <w:rPr>
          <w:rFonts w:ascii="Arial AM" w:hAnsi="Arial AM" w:cs="Sylfaen"/>
          <w:sz w:val="20"/>
          <w:lang w:val="hy-AM"/>
        </w:rPr>
        <w:t>: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Կանխիկ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փողի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ձևով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պետք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փոխանցվի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Կենտրոնական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գանձապետարանում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լիազորված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մարմնի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անվամբ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բացված</w:t>
      </w:r>
      <w:r w:rsidRPr="002528F7">
        <w:rPr>
          <w:rFonts w:ascii="Arial AM" w:hAnsi="Arial AM" w:cs="Arial"/>
          <w:sz w:val="20"/>
          <w:lang w:val="hy-AM"/>
        </w:rPr>
        <w:t>«</w:t>
      </w:r>
      <w:r w:rsidR="009C5F34">
        <w:rPr>
          <w:rFonts w:asciiTheme="minorHAnsi" w:hAnsiTheme="minorHAnsi" w:cs="Arial"/>
          <w:sz w:val="20"/>
          <w:lang w:val="hy-AM"/>
        </w:rPr>
        <w:t xml:space="preserve"> </w:t>
      </w:r>
      <w:r w:rsidR="009C5F34" w:rsidRPr="009C5F34">
        <w:rPr>
          <w:rFonts w:ascii="Arial AM" w:hAnsi="Arial AM" w:cs="Arial"/>
          <w:sz w:val="20"/>
          <w:lang w:val="hy-AM"/>
        </w:rPr>
        <w:t>900008000698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գանձապետական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հաշվին</w:t>
      </w:r>
      <w:r w:rsidRPr="002528F7">
        <w:rPr>
          <w:rFonts w:ascii="Arial AM" w:hAnsi="Arial AM" w:cs="Arial"/>
          <w:sz w:val="20"/>
          <w:lang w:val="hy-AM"/>
        </w:rPr>
        <w:t xml:space="preserve">.  </w:t>
      </w:r>
    </w:p>
    <w:p w14:paraId="61FD6A98" w14:textId="77777777" w:rsidR="008D6C6C" w:rsidRPr="002528F7" w:rsidRDefault="008D6C6C" w:rsidP="008D6C6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ներկայացնողին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վերադարձվում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ամբողջական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ընդունվելուն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աշխատանքային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ընթացքում</w:t>
      </w:r>
      <w:r w:rsidRPr="002528F7">
        <w:rPr>
          <w:rFonts w:ascii="Arial AM" w:hAnsi="Arial AM" w:cs="Arial"/>
          <w:sz w:val="20"/>
          <w:lang w:val="hy-AM"/>
        </w:rPr>
        <w:t>:</w:t>
      </w:r>
    </w:p>
    <w:p w14:paraId="51EF3E2E" w14:textId="77777777" w:rsidR="008D6C6C" w:rsidRPr="002528F7" w:rsidRDefault="008D6C6C" w:rsidP="008D6C6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կատարումը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փուլային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յուրաքանչյուր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փուլի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կատարումը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ուղղակիորեն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փոխկապակցված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պայմանագրով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պահանջներին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համապատասխան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ստացվելիք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վերջնարդյունքի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</w:t>
      </w:r>
      <w:r w:rsidRPr="002528F7">
        <w:rPr>
          <w:rFonts w:ascii="Arial AM" w:hAnsi="Arial AM" w:cs="Arial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ապա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յուրաքանչյուր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փուլի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ընդունվելուց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հետո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նվազեցվում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այդ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փուլի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գումարի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նկատմամբ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հաշվարկված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համամասնությամբ</w:t>
      </w:r>
      <w:r w:rsidR="004F5648" w:rsidRPr="002528F7" w:rsidDel="004F5648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Arial AM" w:hAnsi="Arial AM" w:cs="Arial"/>
          <w:sz w:val="20"/>
          <w:lang w:val="hy-AM"/>
        </w:rPr>
        <w:t xml:space="preserve">: </w:t>
      </w:r>
    </w:p>
    <w:p w14:paraId="06830C4C" w14:textId="2B1207B0" w:rsidR="00CF12EE" w:rsidRPr="002528F7" w:rsidRDefault="00AA53FD" w:rsidP="008D6C6C">
      <w:pPr>
        <w:ind w:firstLine="567"/>
        <w:jc w:val="both"/>
        <w:rPr>
          <w:rFonts w:ascii="Arial AM" w:hAnsi="Arial AM" w:cs="Arial"/>
          <w:color w:val="FFFFFF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Բանկային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</w:t>
      </w:r>
      <w:r w:rsidR="008D6C6C" w:rsidRPr="002528F7">
        <w:rPr>
          <w:rFonts w:ascii="Sylfaen" w:hAnsi="Sylfaen" w:cs="Sylfaen"/>
          <w:sz w:val="20"/>
          <w:lang w:val="hy-AM"/>
        </w:rPr>
        <w:t>րաշխիքի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ձևով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որակավորման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ապահովումը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ընտրված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մասնակիցը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ներկայացնում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է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հավելված</w:t>
      </w:r>
      <w:r w:rsidR="008D6C6C" w:rsidRPr="002528F7">
        <w:rPr>
          <w:rFonts w:ascii="Arial AM" w:hAnsi="Arial AM" w:cs="Arial"/>
          <w:sz w:val="20"/>
          <w:lang w:val="hy-AM"/>
        </w:rPr>
        <w:t xml:space="preserve"> 4-</w:t>
      </w:r>
      <w:r w:rsidR="008D6C6C" w:rsidRPr="002528F7">
        <w:rPr>
          <w:rFonts w:ascii="Sylfaen" w:hAnsi="Sylfaen" w:cs="Sylfaen"/>
          <w:sz w:val="20"/>
          <w:lang w:val="hy-AM"/>
        </w:rPr>
        <w:t>ի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կամ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հավելված</w:t>
      </w:r>
      <w:r w:rsidR="008D6C6C" w:rsidRPr="002528F7">
        <w:rPr>
          <w:rFonts w:ascii="Arial AM" w:hAnsi="Arial AM" w:cs="Arial"/>
          <w:sz w:val="20"/>
          <w:lang w:val="hy-AM"/>
        </w:rPr>
        <w:t xml:space="preserve"> 4.1-</w:t>
      </w:r>
      <w:r w:rsidR="008D6C6C" w:rsidRPr="002528F7">
        <w:rPr>
          <w:rFonts w:ascii="Sylfaen" w:hAnsi="Sylfaen" w:cs="Sylfaen"/>
          <w:sz w:val="20"/>
          <w:lang w:val="hy-AM"/>
        </w:rPr>
        <w:t>ի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համաձայն</w:t>
      </w:r>
      <w:r w:rsidR="008D6C6C" w:rsidRPr="002528F7">
        <w:rPr>
          <w:rFonts w:ascii="Arial AM" w:hAnsi="Arial AM" w:cs="Arial"/>
          <w:sz w:val="20"/>
          <w:lang w:val="hy-AM"/>
        </w:rPr>
        <w:t>:</w:t>
      </w:r>
      <w:r w:rsidR="00D90E1A" w:rsidRPr="002528F7">
        <w:rPr>
          <w:rStyle w:val="af6"/>
          <w:rFonts w:ascii="Arial AM" w:hAnsi="Arial AM" w:cs="Arial"/>
          <w:sz w:val="20"/>
          <w:lang w:val="hy-AM"/>
        </w:rPr>
        <w:footnoteReference w:id="15"/>
      </w:r>
    </w:p>
    <w:p w14:paraId="61A18636" w14:textId="3D10336A" w:rsidR="0034164E" w:rsidRPr="002528F7" w:rsidRDefault="0034164E" w:rsidP="00265A5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Ընդ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որում</w:t>
      </w:r>
      <w:r w:rsidRPr="002528F7">
        <w:rPr>
          <w:rFonts w:ascii="Arial AM" w:hAnsi="Arial AM" w:cs="Arial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աշխատանքների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պայմանագրերը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կնքվում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Օրենքի</w:t>
      </w:r>
      <w:r w:rsidRPr="002528F7">
        <w:rPr>
          <w:rFonts w:ascii="Arial AM" w:hAnsi="Arial AM" w:cs="Arial"/>
          <w:sz w:val="20"/>
          <w:lang w:val="hy-AM"/>
        </w:rPr>
        <w:t xml:space="preserve"> 15-</w:t>
      </w:r>
      <w:r w:rsidRPr="002528F7">
        <w:rPr>
          <w:rFonts w:ascii="Sylfaen" w:hAnsi="Sylfaen" w:cs="Sylfaen"/>
          <w:sz w:val="20"/>
          <w:lang w:val="hy-AM"/>
        </w:rPr>
        <w:t>րդ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հոդվածի</w:t>
      </w:r>
      <w:r w:rsidRPr="002528F7">
        <w:rPr>
          <w:rFonts w:ascii="Arial AM" w:hAnsi="Arial AM" w:cs="Arial"/>
          <w:sz w:val="20"/>
          <w:lang w:val="hy-AM"/>
        </w:rPr>
        <w:t xml:space="preserve"> 6-</w:t>
      </w:r>
      <w:r w:rsidRPr="002528F7">
        <w:rPr>
          <w:rFonts w:ascii="Sylfaen" w:hAnsi="Sylfaen" w:cs="Sylfaen"/>
          <w:sz w:val="20"/>
          <w:lang w:val="hy-AM"/>
        </w:rPr>
        <w:t>րդ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վրա</w:t>
      </w:r>
      <w:r w:rsidRPr="002528F7">
        <w:rPr>
          <w:rFonts w:ascii="Arial AM" w:hAnsi="Arial AM" w:cs="Arial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ապա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առկա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ֆինանսական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հատկացումների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շրջանակում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տվյալ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տարվա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կնքված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համաձայնագրի</w:t>
      </w:r>
      <w:r w:rsidRPr="002528F7">
        <w:rPr>
          <w:rFonts w:ascii="Arial AM" w:hAnsi="Arial AM" w:cs="Arial"/>
          <w:sz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համաձայնագրերի</w:t>
      </w:r>
      <w:r w:rsidRPr="002528F7">
        <w:rPr>
          <w:rFonts w:ascii="Arial AM" w:hAnsi="Arial AM" w:cs="Arial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մասով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ենթակա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այդ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համաձայնագիրը</w:t>
      </w:r>
      <w:r w:rsidRPr="002528F7">
        <w:rPr>
          <w:rFonts w:ascii="Arial AM" w:hAnsi="Arial AM" w:cs="Arial"/>
          <w:sz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համաձայնագրերը</w:t>
      </w:r>
      <w:r w:rsidRPr="002528F7">
        <w:rPr>
          <w:rFonts w:ascii="Arial AM" w:hAnsi="Arial AM" w:cs="Arial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կատարողի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ողջ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ծավալով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պատշաճ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կատարվելու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ամբողջական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ընդունվելու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Arial"/>
          <w:sz w:val="20"/>
          <w:lang w:val="hy-AM"/>
        </w:rPr>
        <w:t>:</w:t>
      </w:r>
    </w:p>
    <w:p w14:paraId="6C7B8285" w14:textId="77777777" w:rsidR="00501A05" w:rsidRPr="002528F7" w:rsidRDefault="00501A05" w:rsidP="00501A05">
      <w:pPr>
        <w:ind w:firstLine="567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վերադարձվում</w:t>
      </w:r>
      <w:r w:rsidRPr="002528F7">
        <w:rPr>
          <w:rFonts w:ascii="Arial AM" w:hAnsi="Arial AM" w:cs="Arial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ներկայացրած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անձը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խախտում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պայմանագրով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նախատեսված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պարտավորություն</w:t>
      </w:r>
      <w:r w:rsidRPr="002528F7">
        <w:rPr>
          <w:rFonts w:ascii="Arial AM" w:hAnsi="Arial AM" w:cs="Arial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որը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հանգեցնում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միակողմանի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լուծմանը</w:t>
      </w:r>
      <w:r w:rsidRPr="002528F7">
        <w:rPr>
          <w:rFonts w:ascii="Arial AM" w:hAnsi="Arial AM" w:cs="Arial"/>
          <w:sz w:val="20"/>
          <w:lang w:val="hy-AM"/>
        </w:rPr>
        <w:t>:</w:t>
      </w:r>
    </w:p>
    <w:p w14:paraId="594B0A06" w14:textId="70E65B97" w:rsidR="00281740" w:rsidRPr="002528F7" w:rsidRDefault="00281740" w:rsidP="00281740">
      <w:pPr>
        <w:ind w:firstLine="567"/>
        <w:jc w:val="both"/>
        <w:rPr>
          <w:rFonts w:ascii="Arial AM" w:hAnsi="Arial AM" w:cs="Sylfaen"/>
          <w:sz w:val="20"/>
          <w:vertAlign w:val="superscript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10.3.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չափը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կազմում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գնման</w:t>
      </w:r>
      <w:r w:rsidR="000E08D1"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գնի</w:t>
      </w:r>
      <w:r w:rsidRPr="002528F7">
        <w:rPr>
          <w:rFonts w:ascii="Arial AM" w:hAnsi="Arial AM" w:cs="Sylfaen"/>
          <w:sz w:val="20"/>
          <w:lang w:val="af-ZA"/>
        </w:rPr>
        <w:t xml:space="preserve"> 10  </w:t>
      </w:r>
      <w:r w:rsidRPr="002528F7">
        <w:rPr>
          <w:rFonts w:ascii="Sylfaen" w:hAnsi="Sylfaen" w:cs="Sylfaen"/>
          <w:sz w:val="20"/>
          <w:lang w:val="hy-AM"/>
        </w:rPr>
        <w:t>տոկոսը</w:t>
      </w:r>
      <w:r w:rsidRPr="002528F7">
        <w:rPr>
          <w:rFonts w:ascii="Arial AM" w:hAnsi="Arial AM" w:cs="Sylfaen"/>
          <w:sz w:val="20"/>
          <w:lang w:val="hy-AM"/>
        </w:rPr>
        <w:t>: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Եթե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պայմանագրի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նախագծով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նախատեսված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71364" w:rsidRPr="002528F7">
        <w:rPr>
          <w:rFonts w:ascii="Sylfaen" w:hAnsi="Sylfaen" w:cs="Sylfaen"/>
          <w:sz w:val="20"/>
          <w:lang w:val="hy-AM"/>
        </w:rPr>
        <w:t>աշխատանքների</w:t>
      </w:r>
      <w:r w:rsidR="00D71364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գնման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գինը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պակաս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է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կնքվելիք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պայմանագրի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գնից</w:t>
      </w:r>
      <w:r w:rsidR="00DC658B" w:rsidRPr="002528F7">
        <w:rPr>
          <w:rFonts w:ascii="Arial AM" w:hAnsi="Arial AM" w:cs="Sylfaen"/>
          <w:sz w:val="20"/>
          <w:lang w:val="hy-AM"/>
        </w:rPr>
        <w:t xml:space="preserve">, </w:t>
      </w:r>
      <w:r w:rsidR="00DC658B" w:rsidRPr="002528F7">
        <w:rPr>
          <w:rFonts w:ascii="Sylfaen" w:hAnsi="Sylfaen" w:cs="Sylfaen"/>
          <w:sz w:val="20"/>
          <w:lang w:val="hy-AM"/>
        </w:rPr>
        <w:t>ապա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պայմանագրի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ապահովման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չափը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հաշվարկվում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է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պայմանագրի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գնի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նկատմամբ</w:t>
      </w:r>
      <w:r w:rsidR="00DC658B" w:rsidRPr="002528F7">
        <w:rPr>
          <w:rFonts w:ascii="Arial AM" w:hAnsi="Arial AM" w:cs="Sylfaen"/>
          <w:sz w:val="20"/>
          <w:lang w:val="hy-AM"/>
        </w:rPr>
        <w:t>: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Պայմանագրի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ապահովումը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ներկայացվում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է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բանկային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երախիքի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7862B1" w:rsidRPr="002528F7">
        <w:rPr>
          <w:rFonts w:ascii="Arial AM" w:hAnsi="Arial AM" w:cs="Sylfaen"/>
          <w:sz w:val="20"/>
          <w:lang w:val="hy-AM"/>
        </w:rPr>
        <w:t>(</w:t>
      </w:r>
      <w:r w:rsidR="007862B1" w:rsidRPr="002528F7">
        <w:rPr>
          <w:rFonts w:ascii="Sylfaen" w:hAnsi="Sylfaen" w:cs="Sylfaen"/>
          <w:sz w:val="20"/>
          <w:lang w:val="hy-AM"/>
        </w:rPr>
        <w:t>հավելված</w:t>
      </w:r>
      <w:r w:rsidR="007862B1" w:rsidRPr="002528F7">
        <w:rPr>
          <w:rFonts w:ascii="Arial AM" w:hAnsi="Arial AM" w:cs="Sylfaen"/>
          <w:sz w:val="20"/>
          <w:lang w:val="hy-AM"/>
        </w:rPr>
        <w:t xml:space="preserve"> 5) </w:t>
      </w:r>
      <w:r w:rsidR="00501A05" w:rsidRPr="002528F7">
        <w:rPr>
          <w:rFonts w:ascii="Sylfaen" w:hAnsi="Sylfaen" w:cs="Sylfaen"/>
          <w:sz w:val="20"/>
          <w:lang w:val="hy-AM"/>
        </w:rPr>
        <w:t>կամ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կան</w:t>
      </w:r>
      <w:r w:rsidR="007862B1" w:rsidRPr="002528F7">
        <w:rPr>
          <w:rFonts w:ascii="Sylfaen" w:hAnsi="Sylfaen" w:cs="Sylfaen"/>
          <w:sz w:val="20"/>
          <w:lang w:val="hy-AM"/>
        </w:rPr>
        <w:t>խ</w:t>
      </w:r>
      <w:r w:rsidR="00501A05" w:rsidRPr="002528F7">
        <w:rPr>
          <w:rFonts w:ascii="Sylfaen" w:hAnsi="Sylfaen" w:cs="Sylfaen"/>
          <w:sz w:val="20"/>
          <w:lang w:val="hy-AM"/>
        </w:rPr>
        <w:t>ի</w:t>
      </w:r>
      <w:r w:rsidR="00741F8D" w:rsidRPr="002528F7">
        <w:rPr>
          <w:rFonts w:ascii="Sylfaen" w:hAnsi="Sylfaen" w:cs="Sylfaen"/>
          <w:sz w:val="20"/>
          <w:lang w:val="hy-AM"/>
        </w:rPr>
        <w:t>կ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փողի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ձևով</w:t>
      </w:r>
      <w:r w:rsidR="00501A05" w:rsidRPr="002528F7">
        <w:rPr>
          <w:rFonts w:ascii="Arial AM" w:hAnsi="Arial AM" w:cs="Sylfaen"/>
          <w:sz w:val="20"/>
          <w:lang w:val="hy-AM"/>
        </w:rPr>
        <w:t>:</w:t>
      </w:r>
      <w:r w:rsidR="00D90E1A" w:rsidRPr="002528F7">
        <w:rPr>
          <w:rStyle w:val="af6"/>
          <w:rFonts w:ascii="Arial AM" w:hAnsi="Arial AM" w:cs="Sylfaen"/>
          <w:sz w:val="20"/>
          <w:lang w:val="hy-AM"/>
        </w:rPr>
        <w:footnoteReference w:id="16"/>
      </w:r>
    </w:p>
    <w:p w14:paraId="2ECC5CA0" w14:textId="77777777" w:rsidR="00DC658B" w:rsidRPr="002528F7" w:rsidRDefault="00F562EA" w:rsidP="00265A5A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lastRenderedPageBreak/>
        <w:t>Եթե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ընթացակարգը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կազմակերպված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չափաբաժիններով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մասնակիցը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ընտրված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ճանաչվում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մեկից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ավելի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չափաբաժինների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մասով</w:t>
      </w:r>
      <w:r w:rsidR="001D2074" w:rsidRPr="002528F7">
        <w:rPr>
          <w:rFonts w:ascii="Sylfaen" w:hAnsi="Sylfaen" w:cs="Sylfaen"/>
          <w:sz w:val="20"/>
          <w:lang w:val="hy-AM"/>
        </w:rPr>
        <w:t>ապա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կարող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է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ներկայացնել՝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ինչպես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յուրաքանչյուր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չափաբաժնի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համար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առանձին</w:t>
      </w:r>
      <w:r w:rsidR="001D2074" w:rsidRPr="002528F7">
        <w:rPr>
          <w:rFonts w:ascii="Arial AM" w:hAnsi="Arial AM" w:cs="Sylfaen"/>
          <w:sz w:val="20"/>
          <w:lang w:val="hy-AM"/>
        </w:rPr>
        <w:t xml:space="preserve">, </w:t>
      </w:r>
      <w:r w:rsidR="001D2074" w:rsidRPr="002528F7">
        <w:rPr>
          <w:rFonts w:ascii="Sylfaen" w:hAnsi="Sylfaen" w:cs="Sylfaen"/>
          <w:sz w:val="20"/>
          <w:lang w:val="hy-AM"/>
        </w:rPr>
        <w:t>այնպես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էլ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մեկ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պայմանագրի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ապահովում</w:t>
      </w:r>
      <w:r w:rsidR="001D2074" w:rsidRPr="002528F7">
        <w:rPr>
          <w:rFonts w:ascii="Arial AM" w:hAnsi="Arial AM" w:cs="Sylfaen"/>
          <w:sz w:val="20"/>
          <w:lang w:val="hy-AM"/>
        </w:rPr>
        <w:t xml:space="preserve">` </w:t>
      </w:r>
      <w:r w:rsidR="001D2074" w:rsidRPr="002528F7">
        <w:rPr>
          <w:rFonts w:ascii="Sylfaen" w:hAnsi="Sylfaen" w:cs="Sylfaen"/>
          <w:sz w:val="20"/>
          <w:lang w:val="hy-AM"/>
        </w:rPr>
        <w:t>բոլոր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չափաբաժինների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համար</w:t>
      </w:r>
      <w:r w:rsidR="001D2074" w:rsidRPr="002528F7">
        <w:rPr>
          <w:rFonts w:ascii="Arial AM" w:hAnsi="Arial AM" w:cs="Sylfaen"/>
          <w:sz w:val="20"/>
          <w:lang w:val="hy-AM"/>
        </w:rPr>
        <w:t xml:space="preserve">: </w:t>
      </w:r>
      <w:r w:rsidR="001D2074" w:rsidRPr="002528F7">
        <w:rPr>
          <w:rFonts w:ascii="Sylfaen" w:hAnsi="Sylfaen" w:cs="Sylfaen"/>
          <w:sz w:val="20"/>
          <w:lang w:val="hy-AM"/>
        </w:rPr>
        <w:t>Մեկ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պայմանագրի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ապահովում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ներկայացվելու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դեպքում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դրա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գումարը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հաշվարկվում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է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ներկայացված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չափաբաժինների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գնման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գների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հանրագումարի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նկատմամբ՝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հաշվի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առնելով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Կարգի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32-</w:t>
      </w:r>
      <w:r w:rsidR="00DC658B" w:rsidRPr="002528F7">
        <w:rPr>
          <w:rFonts w:ascii="Sylfaen" w:hAnsi="Sylfaen" w:cs="Sylfaen"/>
          <w:sz w:val="20"/>
          <w:lang w:val="hy-AM"/>
        </w:rPr>
        <w:t>րդ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կետի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9-</w:t>
      </w:r>
      <w:r w:rsidR="00DC658B" w:rsidRPr="002528F7">
        <w:rPr>
          <w:rFonts w:ascii="Sylfaen" w:hAnsi="Sylfaen" w:cs="Sylfaen"/>
          <w:sz w:val="20"/>
          <w:lang w:val="hy-AM"/>
        </w:rPr>
        <w:t>րդ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ենթակետի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պահանջները</w:t>
      </w:r>
      <w:r w:rsidR="00DC658B" w:rsidRPr="002528F7">
        <w:rPr>
          <w:rFonts w:ascii="Arial AM" w:hAnsi="Arial AM" w:cs="Sylfaen"/>
          <w:sz w:val="20"/>
          <w:lang w:val="hy-AM"/>
        </w:rPr>
        <w:t>:</w:t>
      </w:r>
      <w:r w:rsidR="00DC658B" w:rsidRPr="002528F7">
        <w:rPr>
          <w:rFonts w:ascii="Arial AM" w:hAnsi="Arial AM"/>
          <w:color w:val="000000"/>
          <w:lang w:val="hy-AM"/>
        </w:rPr>
        <w:t xml:space="preserve"> </w:t>
      </w:r>
    </w:p>
    <w:p w14:paraId="710A34CC" w14:textId="77777777" w:rsidR="00281740" w:rsidRPr="002528F7" w:rsidRDefault="00281740" w:rsidP="00281740">
      <w:pPr>
        <w:ind w:firstLine="567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պետք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վավեր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առնվազն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մինչև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կնքվելիք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պարտավորությունների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410FAF" w:rsidRPr="002528F7">
        <w:rPr>
          <w:rFonts w:ascii="Sylfaen" w:hAnsi="Sylfaen" w:cs="Sylfaen"/>
          <w:sz w:val="20"/>
          <w:lang w:val="hy-AM"/>
        </w:rPr>
        <w:t>ամբողջական</w:t>
      </w:r>
      <w:r w:rsidR="00410FAF" w:rsidRPr="002528F7">
        <w:rPr>
          <w:rFonts w:ascii="Arial AM" w:hAnsi="Arial AM" w:cs="Sylfaen"/>
          <w:sz w:val="20"/>
          <w:lang w:val="hy-AM"/>
        </w:rPr>
        <w:t xml:space="preserve"> </w:t>
      </w:r>
      <w:r w:rsidR="00410FAF" w:rsidRPr="002528F7">
        <w:rPr>
          <w:rFonts w:ascii="Sylfaen" w:hAnsi="Sylfaen" w:cs="Sylfaen"/>
          <w:sz w:val="20"/>
          <w:lang w:val="hy-AM"/>
        </w:rPr>
        <w:t>կատարման</w:t>
      </w:r>
      <w:r w:rsidR="00410FAF" w:rsidRPr="002528F7">
        <w:rPr>
          <w:rFonts w:ascii="Arial AM" w:hAnsi="Arial AM" w:cs="Sylfaen"/>
          <w:sz w:val="20"/>
          <w:lang w:val="hy-AM"/>
        </w:rPr>
        <w:t xml:space="preserve"> </w:t>
      </w:r>
      <w:r w:rsidR="00410FAF" w:rsidRPr="002528F7">
        <w:rPr>
          <w:rFonts w:ascii="Sylfaen" w:hAnsi="Sylfaen" w:cs="Sylfaen"/>
          <w:sz w:val="20"/>
          <w:lang w:val="hy-AM"/>
        </w:rPr>
        <w:t>վերջին</w:t>
      </w:r>
      <w:r w:rsidR="00410FAF" w:rsidRPr="002528F7">
        <w:rPr>
          <w:rFonts w:ascii="Arial AM" w:hAnsi="Arial AM" w:cs="Sylfaen"/>
          <w:sz w:val="20"/>
          <w:lang w:val="hy-AM"/>
        </w:rPr>
        <w:t xml:space="preserve"> </w:t>
      </w:r>
      <w:r w:rsidR="00410FAF" w:rsidRPr="002528F7">
        <w:rPr>
          <w:rFonts w:ascii="Sylfaen" w:hAnsi="Sylfaen" w:cs="Sylfaen"/>
          <w:sz w:val="20"/>
          <w:lang w:val="hy-AM"/>
        </w:rPr>
        <w:t>օրվան</w:t>
      </w:r>
      <w:r w:rsidR="00410FAF" w:rsidRPr="002528F7">
        <w:rPr>
          <w:rFonts w:ascii="Arial AM" w:hAnsi="Arial AM" w:cs="Sylfaen"/>
          <w:sz w:val="20"/>
          <w:lang w:val="hy-AM"/>
        </w:rPr>
        <w:t xml:space="preserve"> </w:t>
      </w:r>
      <w:r w:rsidR="00410FAF" w:rsidRPr="002528F7">
        <w:rPr>
          <w:rFonts w:ascii="Sylfaen" w:hAnsi="Sylfaen" w:cs="Sylfaen"/>
          <w:sz w:val="20"/>
          <w:lang w:val="hy-AM"/>
        </w:rPr>
        <w:t>հաջորդող</w:t>
      </w:r>
      <w:r w:rsidR="00410FAF" w:rsidRPr="002528F7">
        <w:rPr>
          <w:rFonts w:ascii="Arial AM" w:hAnsi="Arial AM" w:cs="Sylfaen"/>
          <w:sz w:val="20"/>
          <w:lang w:val="hy-AM"/>
        </w:rPr>
        <w:t xml:space="preserve"> </w:t>
      </w:r>
      <w:r w:rsidR="00624D21" w:rsidRPr="002528F7">
        <w:rPr>
          <w:rFonts w:ascii="Arial AM" w:hAnsi="Arial AM" w:cs="Sylfaen"/>
          <w:sz w:val="20"/>
          <w:lang w:val="hy-AM"/>
        </w:rPr>
        <w:t>9</w:t>
      </w:r>
      <w:r w:rsidRPr="002528F7">
        <w:rPr>
          <w:rFonts w:ascii="Arial AM" w:hAnsi="Arial AM" w:cs="Sylfaen"/>
          <w:sz w:val="20"/>
          <w:lang w:val="hy-AM"/>
        </w:rPr>
        <w:t>0-</w:t>
      </w:r>
      <w:r w:rsidRPr="002528F7">
        <w:rPr>
          <w:rFonts w:ascii="Sylfaen" w:hAnsi="Sylfaen" w:cs="Sylfaen"/>
          <w:sz w:val="20"/>
          <w:lang w:val="hy-AM"/>
        </w:rPr>
        <w:t>րդ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A558B9" w:rsidRPr="002528F7">
        <w:rPr>
          <w:rFonts w:ascii="Sylfaen" w:hAnsi="Sylfaen" w:cs="Sylfaen"/>
          <w:sz w:val="20"/>
          <w:lang w:val="hy-AM"/>
        </w:rPr>
        <w:t>աշխատանքային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ներառյալ</w:t>
      </w:r>
      <w:r w:rsidRPr="002528F7">
        <w:rPr>
          <w:rFonts w:ascii="Arial AM" w:hAnsi="Arial AM" w:cs="Sylfaen"/>
          <w:sz w:val="20"/>
          <w:lang w:val="hy-AM"/>
        </w:rPr>
        <w:t>: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ապահովումը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ներկայացրած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անձին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վերադարձվում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ստանձնված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դեպքում՝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լրանալուն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հաջորդող</w:t>
      </w:r>
      <w:r w:rsidRPr="002528F7">
        <w:rPr>
          <w:rFonts w:ascii="Arial AM" w:hAnsi="Arial AM"/>
          <w:sz w:val="20"/>
          <w:szCs w:val="20"/>
          <w:lang w:val="hy-AM"/>
        </w:rPr>
        <w:t xml:space="preserve"> 5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/>
          <w:sz w:val="20"/>
          <w:szCs w:val="20"/>
          <w:lang w:val="hy-AM"/>
        </w:rPr>
        <w:t>:</w:t>
      </w:r>
    </w:p>
    <w:p w14:paraId="2F986BAC" w14:textId="305B56C3" w:rsidR="00281740" w:rsidRPr="002528F7" w:rsidRDefault="00281740" w:rsidP="00281740">
      <w:pPr>
        <w:ind w:firstLine="567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Կանխիկ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փողի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ձևով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պետք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փոխանցվի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Կենտրոնական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գանձապետարանում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լիազորված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մարմնի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անվամբ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բացված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Arial AM" w:hAnsi="Arial AM" w:cs="Arial AM"/>
          <w:sz w:val="20"/>
          <w:lang w:val="hy-AM"/>
        </w:rPr>
        <w:t>«</w:t>
      </w:r>
      <w:r w:rsidRPr="002528F7">
        <w:rPr>
          <w:rFonts w:ascii="Arial AM" w:hAnsi="Arial AM" w:cs="Arial"/>
          <w:sz w:val="20"/>
          <w:lang w:val="hy-AM"/>
        </w:rPr>
        <w:t>900008000664</w:t>
      </w:r>
      <w:r w:rsidR="009C5F34">
        <w:rPr>
          <w:rFonts w:asciiTheme="minorHAnsi" w:hAnsiTheme="minorHAnsi" w:cs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գանձապետական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հաշվին</w:t>
      </w:r>
      <w:r w:rsidRPr="002528F7">
        <w:rPr>
          <w:rFonts w:ascii="Arial AM" w:hAnsi="Arial AM" w:cs="Arial"/>
          <w:sz w:val="20"/>
          <w:lang w:val="hy-AM"/>
        </w:rPr>
        <w:t xml:space="preserve">.  </w:t>
      </w:r>
    </w:p>
    <w:p w14:paraId="05677F2D" w14:textId="77777777" w:rsidR="00FF3C84" w:rsidRPr="002528F7" w:rsidRDefault="00281740" w:rsidP="006D197A">
      <w:pPr>
        <w:ind w:firstLine="567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10.4 </w:t>
      </w:r>
      <w:r w:rsidR="00441C20" w:rsidRPr="002528F7">
        <w:rPr>
          <w:rFonts w:ascii="Sylfaen" w:hAnsi="Sylfaen" w:cs="Sylfaen"/>
          <w:sz w:val="20"/>
          <w:lang w:val="hy-AM"/>
        </w:rPr>
        <w:t>Ե</w:t>
      </w:r>
      <w:r w:rsidR="00F96621" w:rsidRPr="002528F7">
        <w:rPr>
          <w:rFonts w:ascii="Sylfaen" w:hAnsi="Sylfaen" w:cs="Sylfaen"/>
          <w:sz w:val="20"/>
          <w:lang w:val="hy-AM"/>
        </w:rPr>
        <w:t>թե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գնման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ընթացակարգը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կազմակերպված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է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Օրենքի</w:t>
      </w:r>
      <w:r w:rsidR="00F96621" w:rsidRPr="002528F7">
        <w:rPr>
          <w:rFonts w:ascii="Arial AM" w:hAnsi="Arial AM" w:cs="Arial"/>
          <w:sz w:val="20"/>
          <w:lang w:val="hy-AM"/>
        </w:rPr>
        <w:t xml:space="preserve"> 15-</w:t>
      </w:r>
      <w:r w:rsidR="00F96621" w:rsidRPr="002528F7">
        <w:rPr>
          <w:rFonts w:ascii="Sylfaen" w:hAnsi="Sylfaen" w:cs="Sylfaen"/>
          <w:sz w:val="20"/>
          <w:lang w:val="hy-AM"/>
        </w:rPr>
        <w:t>րդ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հոդվածի</w:t>
      </w:r>
      <w:r w:rsidR="00F96621" w:rsidRPr="002528F7">
        <w:rPr>
          <w:rFonts w:ascii="Arial AM" w:hAnsi="Arial AM" w:cs="Arial"/>
          <w:sz w:val="20"/>
          <w:lang w:val="hy-AM"/>
        </w:rPr>
        <w:t xml:space="preserve"> 6-</w:t>
      </w:r>
      <w:r w:rsidR="00F96621" w:rsidRPr="002528F7">
        <w:rPr>
          <w:rFonts w:ascii="Sylfaen" w:hAnsi="Sylfaen" w:cs="Sylfaen"/>
          <w:sz w:val="20"/>
          <w:lang w:val="hy-AM"/>
        </w:rPr>
        <w:t>րդ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մասի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հիման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վրա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և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պայմանագիրը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կնքելու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իրավասության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առաջացման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պահին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նախատեսված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չեն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ֆինանսական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միջոցներ</w:t>
      </w:r>
      <w:r w:rsidR="00F96621" w:rsidRPr="002528F7">
        <w:rPr>
          <w:rFonts w:ascii="Arial AM" w:hAnsi="Arial AM" w:cs="Arial"/>
          <w:sz w:val="20"/>
          <w:lang w:val="hy-AM"/>
        </w:rPr>
        <w:t xml:space="preserve">, </w:t>
      </w:r>
      <w:r w:rsidR="00F96621" w:rsidRPr="002528F7">
        <w:rPr>
          <w:rFonts w:ascii="Sylfaen" w:hAnsi="Sylfaen" w:cs="Sylfaen"/>
          <w:sz w:val="20"/>
          <w:lang w:val="hy-AM"/>
        </w:rPr>
        <w:t>ապա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ապահովումները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միակողմանի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հաստատված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հայտարարության</w:t>
      </w:r>
      <w:r w:rsidR="00F96621" w:rsidRPr="002528F7">
        <w:rPr>
          <w:rFonts w:ascii="Arial AM" w:hAnsi="Arial AM" w:cs="Arial"/>
          <w:sz w:val="20"/>
          <w:lang w:val="hy-AM"/>
        </w:rPr>
        <w:t xml:space="preserve">` </w:t>
      </w:r>
      <w:r w:rsidR="00F96621" w:rsidRPr="002528F7">
        <w:rPr>
          <w:rFonts w:ascii="Sylfaen" w:hAnsi="Sylfaen" w:cs="Sylfaen"/>
          <w:sz w:val="20"/>
          <w:lang w:val="hy-AM"/>
        </w:rPr>
        <w:t>տուժանքի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կամ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կանխիկ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փողի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ձևով</w:t>
      </w:r>
      <w:r w:rsidR="00F96621" w:rsidRPr="002528F7">
        <w:rPr>
          <w:rFonts w:ascii="Arial AM" w:hAnsi="Arial AM" w:cs="Arial"/>
          <w:sz w:val="20"/>
          <w:lang w:val="hy-AM"/>
        </w:rPr>
        <w:t xml:space="preserve">: </w:t>
      </w:r>
      <w:r w:rsidR="00F96621" w:rsidRPr="002528F7">
        <w:rPr>
          <w:rFonts w:ascii="Sylfaen" w:hAnsi="Sylfaen" w:cs="Sylfaen"/>
          <w:sz w:val="20"/>
          <w:lang w:val="hy-AM"/>
        </w:rPr>
        <w:t>Եթե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պայմանագիրը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կնքելու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իրավասության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առաջացման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պահին</w:t>
      </w:r>
      <w:r w:rsidRPr="002528F7">
        <w:rPr>
          <w:rFonts w:ascii="Sylfaen" w:hAnsi="Sylfaen" w:cs="Sylfaen"/>
          <w:sz w:val="20"/>
          <w:lang w:val="hy-AM"/>
        </w:rPr>
        <w:t>՝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նախատեսված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ֆինանսական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միջոցները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գերազանցում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են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425F49" w:rsidRPr="002528F7">
        <w:rPr>
          <w:rFonts w:ascii="Arial AM" w:hAnsi="Arial AM" w:cs="Arial"/>
          <w:sz w:val="20"/>
          <w:lang w:val="hy-AM"/>
        </w:rPr>
        <w:t>25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մլն</w:t>
      </w:r>
      <w:r w:rsidR="00543250" w:rsidRPr="002528F7">
        <w:rPr>
          <w:rFonts w:ascii="Arial AM" w:hAnsi="Arial AM" w:cs="Arial"/>
          <w:sz w:val="20"/>
          <w:lang w:val="hy-AM"/>
        </w:rPr>
        <w:t xml:space="preserve">. </w:t>
      </w:r>
      <w:r w:rsidR="00543250" w:rsidRPr="002528F7">
        <w:rPr>
          <w:rFonts w:ascii="Sylfaen" w:hAnsi="Sylfaen" w:cs="Sylfaen"/>
          <w:sz w:val="20"/>
          <w:lang w:val="hy-AM"/>
        </w:rPr>
        <w:t>ՀՀ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դրամը</w:t>
      </w:r>
      <w:r w:rsidR="00543250" w:rsidRPr="002528F7">
        <w:rPr>
          <w:rFonts w:ascii="Arial AM" w:hAnsi="Arial AM" w:cs="Arial"/>
          <w:sz w:val="20"/>
          <w:lang w:val="hy-AM"/>
        </w:rPr>
        <w:t xml:space="preserve">, </w:t>
      </w:r>
      <w:r w:rsidR="00543250" w:rsidRPr="002528F7">
        <w:rPr>
          <w:rFonts w:ascii="Sylfaen" w:hAnsi="Sylfaen" w:cs="Sylfaen"/>
          <w:sz w:val="20"/>
          <w:lang w:val="hy-AM"/>
        </w:rPr>
        <w:t>սակայն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պայմանագրի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ամբողջական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կատարման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համար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հետագայում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ևս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պահանւջվում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են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ֆինանսական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միջոցներ</w:t>
      </w:r>
      <w:r w:rsidR="00543250" w:rsidRPr="002528F7">
        <w:rPr>
          <w:rFonts w:ascii="Arial AM" w:hAnsi="Arial AM" w:cs="Arial"/>
          <w:sz w:val="20"/>
          <w:lang w:val="hy-AM"/>
        </w:rPr>
        <w:t xml:space="preserve">, </w:t>
      </w:r>
      <w:r w:rsidR="00543250" w:rsidRPr="002528F7">
        <w:rPr>
          <w:rFonts w:ascii="Sylfaen" w:hAnsi="Sylfaen" w:cs="Sylfaen"/>
          <w:sz w:val="20"/>
          <w:lang w:val="hy-AM"/>
        </w:rPr>
        <w:t>ապա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պայմանագրի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425F49" w:rsidRPr="002528F7">
        <w:rPr>
          <w:rFonts w:ascii="Sylfaen" w:hAnsi="Sylfaen" w:cs="Sylfaen"/>
          <w:sz w:val="20"/>
          <w:lang w:val="hy-AM"/>
        </w:rPr>
        <w:t>և</w:t>
      </w:r>
      <w:r w:rsidR="00425F49" w:rsidRPr="002528F7">
        <w:rPr>
          <w:rFonts w:ascii="Arial AM" w:hAnsi="Arial AM" w:cs="Arial"/>
          <w:sz w:val="20"/>
          <w:lang w:val="hy-AM"/>
        </w:rPr>
        <w:t xml:space="preserve"> </w:t>
      </w:r>
      <w:r w:rsidR="00425F49" w:rsidRPr="002528F7">
        <w:rPr>
          <w:rFonts w:ascii="Sylfaen" w:hAnsi="Sylfaen" w:cs="Sylfaen"/>
          <w:sz w:val="20"/>
          <w:lang w:val="hy-AM"/>
        </w:rPr>
        <w:t>որակավորման</w:t>
      </w:r>
      <w:r w:rsidR="00425F49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ապահովում</w:t>
      </w:r>
      <w:r w:rsidR="00425F49" w:rsidRPr="002528F7">
        <w:rPr>
          <w:rFonts w:ascii="Sylfaen" w:hAnsi="Sylfaen" w:cs="Sylfaen"/>
          <w:sz w:val="20"/>
          <w:lang w:val="hy-AM"/>
        </w:rPr>
        <w:t>ներ</w:t>
      </w:r>
      <w:r w:rsidR="00543250" w:rsidRPr="002528F7">
        <w:rPr>
          <w:rFonts w:ascii="Sylfaen" w:hAnsi="Sylfaen" w:cs="Sylfaen"/>
          <w:sz w:val="20"/>
          <w:lang w:val="hy-AM"/>
        </w:rPr>
        <w:t>ը</w:t>
      </w:r>
      <w:r w:rsidR="00543250" w:rsidRPr="002528F7">
        <w:rPr>
          <w:rFonts w:ascii="Arial AM" w:hAnsi="Arial AM" w:cs="Arial"/>
          <w:sz w:val="20"/>
          <w:lang w:val="hy-AM"/>
        </w:rPr>
        <w:t xml:space="preserve">, </w:t>
      </w:r>
      <w:r w:rsidR="00543250" w:rsidRPr="002528F7">
        <w:rPr>
          <w:rFonts w:ascii="Sylfaen" w:hAnsi="Sylfaen" w:cs="Sylfaen"/>
          <w:sz w:val="20"/>
          <w:lang w:val="hy-AM"/>
        </w:rPr>
        <w:t>հատկացված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ֆինանսական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միջոցների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մասով</w:t>
      </w:r>
      <w:r w:rsidR="00543250" w:rsidRPr="002528F7">
        <w:rPr>
          <w:rFonts w:ascii="Arial AM" w:hAnsi="Arial AM" w:cs="Arial"/>
          <w:sz w:val="20"/>
          <w:lang w:val="hy-AM"/>
        </w:rPr>
        <w:t xml:space="preserve">, </w:t>
      </w:r>
      <w:r w:rsidR="00543250" w:rsidRPr="002528F7">
        <w:rPr>
          <w:rFonts w:ascii="Sylfaen" w:hAnsi="Sylfaen" w:cs="Sylfaen"/>
          <w:sz w:val="20"/>
          <w:lang w:val="hy-AM"/>
        </w:rPr>
        <w:t>ներկայացվում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425F49" w:rsidRPr="002528F7">
        <w:rPr>
          <w:rFonts w:ascii="Sylfaen" w:hAnsi="Sylfaen" w:cs="Sylfaen"/>
          <w:sz w:val="20"/>
          <w:lang w:val="hy-AM"/>
        </w:rPr>
        <w:t>են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DC658B" w:rsidRPr="002528F7">
        <w:rPr>
          <w:rFonts w:ascii="Arial AM" w:hAnsi="Arial AM" w:cs="Arial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բանկային</w:t>
      </w:r>
      <w:r w:rsidR="00DC658B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երաշխիքի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կամ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կանխիկ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փողի</w:t>
      </w:r>
      <w:r w:rsidR="00543250" w:rsidRPr="002528F7">
        <w:rPr>
          <w:rFonts w:ascii="Arial AM" w:hAnsi="Arial AM" w:cs="Arial"/>
          <w:sz w:val="20"/>
          <w:lang w:val="hy-AM"/>
        </w:rPr>
        <w:t xml:space="preserve">, </w:t>
      </w:r>
      <w:r w:rsidR="00543250" w:rsidRPr="002528F7">
        <w:rPr>
          <w:rFonts w:ascii="Sylfaen" w:hAnsi="Sylfaen" w:cs="Sylfaen"/>
          <w:sz w:val="20"/>
          <w:lang w:val="hy-AM"/>
        </w:rPr>
        <w:t>իսկ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պահանջվող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ֆինանսական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միջոցների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մասով՝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միակողմանի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հաստատված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հայտարարության՝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տուժանքի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կամ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կանխիկ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փողի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ձևով</w:t>
      </w:r>
      <w:r w:rsidR="00543250" w:rsidRPr="002528F7">
        <w:rPr>
          <w:rFonts w:ascii="Arial AM" w:hAnsi="Arial AM" w:cs="Arial"/>
          <w:sz w:val="20"/>
          <w:lang w:val="hy-AM"/>
        </w:rPr>
        <w:t xml:space="preserve">: </w:t>
      </w:r>
    </w:p>
    <w:p w14:paraId="6E86A515" w14:textId="77777777" w:rsidR="00505AD4" w:rsidRPr="002528F7" w:rsidRDefault="00030D40" w:rsidP="00EF3662">
      <w:pPr>
        <w:ind w:firstLine="567"/>
        <w:jc w:val="both"/>
        <w:rPr>
          <w:rFonts w:ascii="Arial AM" w:hAnsi="Arial AM" w:cs="Sylfaen"/>
          <w:i/>
          <w:sz w:val="20"/>
          <w:lang w:val="af-ZA"/>
        </w:rPr>
      </w:pPr>
      <w:r w:rsidRPr="002528F7">
        <w:rPr>
          <w:rFonts w:ascii="Arial AM" w:hAnsi="Arial AM" w:cs="Sylfaen"/>
          <w:sz w:val="20"/>
          <w:lang w:val="hy-AM"/>
        </w:rPr>
        <w:t>10</w:t>
      </w:r>
      <w:r w:rsidR="00CA1C11" w:rsidRPr="002528F7">
        <w:rPr>
          <w:rFonts w:ascii="Arial AM" w:hAnsi="Arial AM" w:cs="Sylfaen"/>
          <w:sz w:val="20"/>
          <w:lang w:val="af-ZA"/>
        </w:rPr>
        <w:t>.</w:t>
      </w:r>
      <w:r w:rsidR="00F562EA" w:rsidRPr="002528F7">
        <w:rPr>
          <w:rFonts w:ascii="Arial AM" w:hAnsi="Arial AM" w:cs="Sylfaen"/>
          <w:sz w:val="20"/>
          <w:lang w:val="af-ZA"/>
        </w:rPr>
        <w:t>5</w:t>
      </w:r>
      <w:r w:rsidR="00D93027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Պայմանագրով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</w:t>
      </w:r>
      <w:r w:rsidR="00CA1C11" w:rsidRPr="002528F7">
        <w:rPr>
          <w:rFonts w:ascii="Sylfaen" w:hAnsi="Sylfaen" w:cs="Sylfaen"/>
          <w:sz w:val="20"/>
          <w:lang w:val="hy-AM"/>
        </w:rPr>
        <w:t>ատվիրատուի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կողմից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կանխավճար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հատկացվելու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պայման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նախատեսվելու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դեպքում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ընտրված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մասնակիցը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</w:t>
      </w:r>
      <w:r w:rsidR="00CA1C11" w:rsidRPr="002528F7">
        <w:rPr>
          <w:rFonts w:ascii="Sylfaen" w:hAnsi="Sylfaen" w:cs="Sylfaen"/>
          <w:sz w:val="20"/>
          <w:lang w:val="hy-AM"/>
        </w:rPr>
        <w:t>ատվիրատուին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է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ներկայացնում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B11B38" w:rsidRPr="002528F7">
        <w:rPr>
          <w:rFonts w:ascii="Sylfaen" w:hAnsi="Sylfaen" w:cs="Sylfaen"/>
          <w:sz w:val="20"/>
          <w:lang w:val="af-ZA"/>
        </w:rPr>
        <w:t>նաև</w:t>
      </w:r>
      <w:r w:rsidR="00B11B38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կանխավճարի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ապահովում</w:t>
      </w:r>
      <w:r w:rsidR="00CA1C11" w:rsidRPr="002528F7">
        <w:rPr>
          <w:rFonts w:ascii="Arial AM" w:hAnsi="Arial AM" w:cs="Sylfaen"/>
          <w:sz w:val="20"/>
          <w:lang w:val="af-ZA"/>
        </w:rPr>
        <w:t xml:space="preserve">` </w:t>
      </w:r>
      <w:r w:rsidR="00CA1C11" w:rsidRPr="002528F7">
        <w:rPr>
          <w:rFonts w:ascii="Sylfaen" w:hAnsi="Sylfaen" w:cs="Sylfaen"/>
          <w:sz w:val="20"/>
          <w:lang w:val="hy-AM"/>
        </w:rPr>
        <w:t>կանխավճարի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չափով</w:t>
      </w:r>
      <w:r w:rsidR="00CA1C11" w:rsidRPr="002528F7">
        <w:rPr>
          <w:rFonts w:ascii="Arial AM" w:hAnsi="Arial AM" w:cs="Sylfaen"/>
          <w:sz w:val="20"/>
          <w:lang w:val="af-ZA"/>
        </w:rPr>
        <w:t xml:space="preserve">, </w:t>
      </w:r>
      <w:r w:rsidR="00B413A8" w:rsidRPr="002528F7">
        <w:rPr>
          <w:rFonts w:ascii="Sylfaen" w:hAnsi="Sylfaen" w:cs="Sylfaen"/>
          <w:sz w:val="20"/>
          <w:lang w:val="af-ZA"/>
        </w:rPr>
        <w:t>բանկային</w:t>
      </w:r>
      <w:r w:rsidR="00B413A8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երաշխիքի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ձևով</w:t>
      </w:r>
      <w:r w:rsidR="00624D21" w:rsidRPr="002528F7">
        <w:rPr>
          <w:rFonts w:ascii="Arial AM" w:hAnsi="Arial AM" w:cs="Sylfaen"/>
          <w:sz w:val="20"/>
          <w:lang w:val="hy-AM"/>
        </w:rPr>
        <w:t xml:space="preserve"> (</w:t>
      </w:r>
      <w:r w:rsidR="00624D21" w:rsidRPr="002528F7">
        <w:rPr>
          <w:rFonts w:ascii="Sylfaen" w:hAnsi="Sylfaen" w:cs="Sylfaen"/>
          <w:sz w:val="20"/>
          <w:lang w:val="hy-AM"/>
        </w:rPr>
        <w:t>հավելված՝</w:t>
      </w:r>
      <w:r w:rsidR="00624D21" w:rsidRPr="002528F7">
        <w:rPr>
          <w:rFonts w:ascii="Arial AM" w:hAnsi="Arial AM" w:cs="Sylfaen"/>
          <w:sz w:val="20"/>
          <w:lang w:val="hy-AM"/>
        </w:rPr>
        <w:t xml:space="preserve"> 5</w:t>
      </w:r>
      <w:r w:rsidR="00624D21" w:rsidRPr="002528F7">
        <w:rPr>
          <w:rFonts w:ascii="MS Gothic" w:eastAsia="MS Gothic" w:hAnsi="MS Gothic" w:cs="MS Gothic" w:hint="eastAsia"/>
          <w:sz w:val="20"/>
          <w:lang w:val="hy-AM"/>
        </w:rPr>
        <w:t>․</w:t>
      </w:r>
      <w:r w:rsidR="00624D21" w:rsidRPr="002528F7">
        <w:rPr>
          <w:rFonts w:ascii="Arial AM" w:hAnsi="Arial AM" w:cs="Sylfaen"/>
          <w:sz w:val="20"/>
          <w:lang w:val="hy-AM"/>
        </w:rPr>
        <w:t>2)</w:t>
      </w:r>
      <w:r w:rsidR="003A0A31" w:rsidRPr="002528F7">
        <w:rPr>
          <w:rFonts w:ascii="Arial AM" w:hAnsi="Arial AM" w:cs="Sylfaen"/>
          <w:sz w:val="20"/>
          <w:lang w:val="hy-AM"/>
        </w:rPr>
        <w:t>:</w:t>
      </w:r>
      <w:r w:rsidR="00CA1C11" w:rsidRPr="002528F7">
        <w:rPr>
          <w:rFonts w:ascii="Arial AM" w:hAnsi="Arial AM" w:cs="Sylfaen"/>
          <w:i/>
          <w:sz w:val="20"/>
          <w:lang w:val="af-ZA"/>
        </w:rPr>
        <w:t xml:space="preserve"> </w:t>
      </w:r>
    </w:p>
    <w:p w14:paraId="3E77F843" w14:textId="77777777" w:rsidR="00096865" w:rsidRPr="002528F7" w:rsidRDefault="00030D40" w:rsidP="00015CC3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10</w:t>
      </w:r>
      <w:r w:rsidR="005162B1" w:rsidRPr="002528F7">
        <w:rPr>
          <w:rFonts w:ascii="Arial AM" w:hAnsi="Arial AM" w:cs="Sylfaen"/>
          <w:sz w:val="20"/>
          <w:lang w:val="af-ZA"/>
        </w:rPr>
        <w:t>.</w:t>
      </w:r>
      <w:r w:rsidR="00F02DBC" w:rsidRPr="002528F7">
        <w:rPr>
          <w:rFonts w:ascii="Arial AM" w:hAnsi="Arial AM" w:cs="Sylfaen"/>
          <w:sz w:val="20"/>
          <w:lang w:val="af-ZA"/>
        </w:rPr>
        <w:t>6</w:t>
      </w:r>
      <w:r w:rsidR="00D93027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Եթե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չափաբաժիններով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կազմակերպված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գնման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ընթացակարգի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շրջանակում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կնքված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պայմանագիրը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չկատարելու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կամ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ոչ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պատշաճ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կատարելու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հետևանքով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որևէ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չափաբաժնի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մասով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լուծվում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է</w:t>
      </w:r>
      <w:r w:rsidR="00F02DBC" w:rsidRPr="002528F7">
        <w:rPr>
          <w:rFonts w:ascii="Arial AM" w:hAnsi="Arial AM" w:cs="Sylfaen"/>
          <w:sz w:val="20"/>
          <w:lang w:val="af-ZA"/>
        </w:rPr>
        <w:t xml:space="preserve">, </w:t>
      </w:r>
      <w:r w:rsidR="00F02DBC" w:rsidRPr="002528F7">
        <w:rPr>
          <w:rFonts w:ascii="Sylfaen" w:hAnsi="Sylfaen" w:cs="Sylfaen"/>
          <w:sz w:val="20"/>
          <w:lang w:val="af-ZA"/>
        </w:rPr>
        <w:t>ապա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որակավորման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և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պայմանագրի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ապահովումները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վճարվում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են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միայն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այդ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չափաբաժնի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նկատմամբ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հաշվարկված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գումարի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չափով</w:t>
      </w:r>
      <w:r w:rsidR="00F02DBC" w:rsidRPr="002528F7">
        <w:rPr>
          <w:rFonts w:ascii="Arial AM" w:hAnsi="Arial AM" w:cs="Sylfaen"/>
          <w:sz w:val="20"/>
          <w:lang w:val="af-ZA"/>
        </w:rPr>
        <w:t xml:space="preserve">: </w:t>
      </w:r>
    </w:p>
    <w:p w14:paraId="1B7BEFE5" w14:textId="2EE58772" w:rsidR="00C8399F" w:rsidRPr="002528F7" w:rsidRDefault="00C8399F" w:rsidP="00C839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10.7 </w:t>
      </w:r>
      <w:r w:rsidRPr="002528F7">
        <w:rPr>
          <w:rFonts w:ascii="Sylfaen" w:hAnsi="Sylfaen" w:cs="Sylfaen"/>
          <w:sz w:val="20"/>
          <w:lang w:val="af-ZA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ղեկավարը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պայմանագրի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որակավորման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վճարման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բանկին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իսկ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կանխիկ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փողի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ձևով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դեպքում՝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0E22D2" w:rsidRPr="002528F7">
        <w:rPr>
          <w:rFonts w:ascii="Sylfaen" w:hAnsi="Sylfaen" w:cs="Sylfaen"/>
          <w:sz w:val="20"/>
          <w:lang w:val="hy-AM"/>
        </w:rPr>
        <w:t>ՀՀ</w:t>
      </w:r>
      <w:r w:rsidR="000E22D2" w:rsidRPr="002528F7">
        <w:rPr>
          <w:rFonts w:ascii="Arial AM" w:hAnsi="Arial AM" w:cs="Sylfaen"/>
          <w:sz w:val="20"/>
          <w:lang w:val="hy-AM"/>
        </w:rPr>
        <w:t xml:space="preserve"> </w:t>
      </w:r>
      <w:r w:rsidR="000E22D2" w:rsidRPr="002528F7">
        <w:rPr>
          <w:rFonts w:ascii="Sylfaen" w:hAnsi="Sylfaen" w:cs="Sylfaen"/>
          <w:sz w:val="20"/>
          <w:lang w:val="hy-AM"/>
        </w:rPr>
        <w:t>ֆինանսների</w:t>
      </w:r>
      <w:r w:rsidR="000E22D2" w:rsidRPr="002528F7">
        <w:rPr>
          <w:rFonts w:ascii="Arial AM" w:hAnsi="Arial AM" w:cs="Sylfaen"/>
          <w:sz w:val="20"/>
          <w:lang w:val="hy-AM"/>
        </w:rPr>
        <w:t xml:space="preserve"> </w:t>
      </w:r>
      <w:r w:rsidR="000E22D2" w:rsidRPr="002528F7">
        <w:rPr>
          <w:rFonts w:ascii="Sylfaen" w:hAnsi="Sylfaen" w:cs="Sylfaen"/>
          <w:sz w:val="20"/>
          <w:lang w:val="hy-AM"/>
        </w:rPr>
        <w:t>նախարարություն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ներկայացնում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C03A8B" w:rsidRPr="002528F7">
        <w:rPr>
          <w:rFonts w:ascii="Sylfaen" w:hAnsi="Sylfaen" w:cs="Sylfaen"/>
          <w:sz w:val="20"/>
          <w:lang w:val="hy-AM"/>
        </w:rPr>
        <w:t>գրավոր՝</w:t>
      </w:r>
      <w:r w:rsidR="00C03A8B"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վճարման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հիմքը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առաջանալու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0E22D2" w:rsidRPr="002528F7">
        <w:rPr>
          <w:rFonts w:ascii="Sylfaen" w:hAnsi="Sylfaen" w:cs="Sylfaen"/>
          <w:sz w:val="20"/>
          <w:lang w:val="hy-AM"/>
        </w:rPr>
        <w:t>հինգ</w:t>
      </w:r>
      <w:r w:rsidR="000E22D2"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աշխատանքային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ընթացքում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  <w:r w:rsidRPr="002528F7">
        <w:rPr>
          <w:rFonts w:ascii="Sylfaen" w:hAnsi="Sylfaen" w:cs="Sylfaen"/>
          <w:sz w:val="20"/>
          <w:lang w:val="af-ZA"/>
        </w:rPr>
        <w:t>Եթե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վճարման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բանկի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կողմից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մերժվում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դրան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փաստաթղթերը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ոչ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ամբողջական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լինելու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հիմքով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ապա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նոր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ղեկավարը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բանկ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մերժումը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ստանալուն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երկու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աշխատանքային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ընթացքում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</w:p>
    <w:p w14:paraId="0C25A26F" w14:textId="77777777" w:rsidR="00250215" w:rsidRPr="002528F7" w:rsidRDefault="00250215" w:rsidP="00250215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10.8 </w:t>
      </w:r>
      <w:r w:rsidRPr="002528F7">
        <w:rPr>
          <w:rFonts w:ascii="Sylfaen" w:hAnsi="Sylfaen" w:cs="Sylfaen"/>
          <w:sz w:val="20"/>
          <w:lang w:val="af-ZA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ղեկավարը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գրավոր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տեղեկացնում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է՝</w:t>
      </w:r>
    </w:p>
    <w:p w14:paraId="1AD5417C" w14:textId="77777777" w:rsidR="00250215" w:rsidRPr="002528F7" w:rsidRDefault="00250215" w:rsidP="00250215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- </w:t>
      </w:r>
      <w:r w:rsidRPr="002528F7">
        <w:rPr>
          <w:rFonts w:ascii="Sylfaen" w:hAnsi="Sylfaen" w:cs="Sylfaen"/>
          <w:sz w:val="20"/>
          <w:lang w:val="hy-AM"/>
        </w:rPr>
        <w:t>կանխիկ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փողի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ձևով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ՀՀ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ֆինանսների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նախարարությանը՝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հիմքը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առաջանալու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աշխատանքային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ընթացքում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կցելով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վճարումը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հիմնավորող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պատճենը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023DFEA1" w14:textId="77777777" w:rsidR="00250215" w:rsidRPr="002528F7" w:rsidRDefault="00250215" w:rsidP="00250215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- </w:t>
      </w:r>
      <w:r w:rsidRPr="002528F7">
        <w:rPr>
          <w:rFonts w:ascii="Sylfaen" w:hAnsi="Sylfaen" w:cs="Sylfaen"/>
          <w:sz w:val="20"/>
          <w:lang w:val="hy-AM"/>
        </w:rPr>
        <w:t>բանկային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ձևով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թողարկած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բանկին՝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հիմքը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առաջանալու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աշխատանքային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ընթացքում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1F5E0C08" w14:textId="77777777" w:rsidR="00250215" w:rsidRPr="002528F7" w:rsidRDefault="00250215" w:rsidP="00250215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տուժանքի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ձևով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ներկայացրած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մասնակցին՝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հիմքը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առաջանալու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աշխատանքային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ընթացքում</w:t>
      </w:r>
      <w:r w:rsidRPr="002528F7">
        <w:rPr>
          <w:rFonts w:ascii="Arial AM" w:hAnsi="Arial AM" w:cs="Sylfaen"/>
          <w:sz w:val="20"/>
          <w:lang w:val="hy-AM"/>
        </w:rPr>
        <w:t>:</w:t>
      </w:r>
    </w:p>
    <w:p w14:paraId="03027227" w14:textId="77777777" w:rsidR="00250215" w:rsidRPr="002528F7" w:rsidRDefault="00250215" w:rsidP="00250215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Sylfaen"/>
          <w:sz w:val="20"/>
          <w:lang w:val="af-ZA"/>
        </w:rPr>
      </w:pPr>
    </w:p>
    <w:p w14:paraId="5A91ACEC" w14:textId="77777777" w:rsidR="00096865" w:rsidRPr="002528F7" w:rsidRDefault="008D5016" w:rsidP="00EF3662">
      <w:pPr>
        <w:jc w:val="center"/>
        <w:rPr>
          <w:rFonts w:ascii="Arial AM" w:hAnsi="Arial AM" w:cs="Arial"/>
          <w:b/>
          <w:sz w:val="20"/>
          <w:lang w:val="af-ZA"/>
        </w:rPr>
      </w:pPr>
      <w:r w:rsidRPr="002528F7">
        <w:rPr>
          <w:rFonts w:ascii="Arial AM" w:hAnsi="Arial AM"/>
          <w:b/>
          <w:sz w:val="20"/>
          <w:lang w:val="af-ZA"/>
        </w:rPr>
        <w:t>1</w:t>
      </w:r>
      <w:r w:rsidR="00030D40" w:rsidRPr="002528F7">
        <w:rPr>
          <w:rFonts w:ascii="Arial AM" w:hAnsi="Arial AM"/>
          <w:b/>
          <w:sz w:val="20"/>
          <w:lang w:val="af-ZA"/>
        </w:rPr>
        <w:t>1</w:t>
      </w:r>
      <w:r w:rsidRPr="002528F7">
        <w:rPr>
          <w:rFonts w:ascii="Arial AM" w:hAnsi="Arial AM"/>
          <w:b/>
          <w:sz w:val="20"/>
          <w:lang w:val="af-ZA"/>
        </w:rPr>
        <w:t xml:space="preserve">. </w:t>
      </w:r>
      <w:r w:rsidRPr="002528F7">
        <w:rPr>
          <w:rFonts w:ascii="Sylfaen" w:hAnsi="Sylfaen" w:cs="Sylfaen"/>
          <w:b/>
          <w:sz w:val="20"/>
          <w:lang w:val="af-ZA"/>
        </w:rPr>
        <w:t>ԸՆԹԱՑԱԿԱՐԳԸ</w:t>
      </w:r>
      <w:r w:rsidRPr="002528F7">
        <w:rPr>
          <w:rFonts w:ascii="Arial AM" w:hAnsi="Arial AM" w:cs="Arial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ՉԿԱՅԱՑԱԾ</w:t>
      </w:r>
      <w:r w:rsidRPr="002528F7">
        <w:rPr>
          <w:rFonts w:ascii="Arial AM" w:hAnsi="Arial AM" w:cs="Arial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ՀԱՅՏԱՐԱՐԵԼԸ</w:t>
      </w:r>
    </w:p>
    <w:p w14:paraId="21A3B752" w14:textId="77777777" w:rsidR="00096865" w:rsidRPr="002528F7" w:rsidRDefault="00096865" w:rsidP="00EF3662">
      <w:pPr>
        <w:jc w:val="center"/>
        <w:rPr>
          <w:rFonts w:ascii="Arial AM" w:hAnsi="Arial AM"/>
          <w:b/>
          <w:sz w:val="20"/>
          <w:lang w:val="af-ZA"/>
        </w:rPr>
      </w:pPr>
    </w:p>
    <w:p w14:paraId="20BC999C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1</w:t>
      </w:r>
      <w:r w:rsidR="00030D40" w:rsidRPr="002528F7">
        <w:rPr>
          <w:rFonts w:ascii="Arial AM" w:hAnsi="Arial AM"/>
          <w:sz w:val="20"/>
          <w:lang w:val="af-ZA"/>
        </w:rPr>
        <w:t>1</w:t>
      </w:r>
      <w:r w:rsidRPr="002528F7">
        <w:rPr>
          <w:rFonts w:ascii="Arial AM" w:hAnsi="Arial AM"/>
          <w:sz w:val="20"/>
          <w:lang w:val="af-ZA"/>
        </w:rPr>
        <w:t>.</w:t>
      </w:r>
      <w:r w:rsidRPr="002528F7">
        <w:rPr>
          <w:rFonts w:ascii="Arial AM" w:hAnsi="Arial AM" w:cs="Sylfaen"/>
          <w:sz w:val="20"/>
          <w:lang w:val="af-ZA"/>
        </w:rPr>
        <w:t xml:space="preserve">1 </w:t>
      </w:r>
      <w:r w:rsidRPr="002528F7">
        <w:rPr>
          <w:rFonts w:ascii="Sylfaen" w:hAnsi="Sylfaen" w:cs="Sylfaen"/>
          <w:sz w:val="20"/>
          <w:lang w:val="hy-AM"/>
        </w:rPr>
        <w:t>Օրենքի</w:t>
      </w:r>
      <w:r w:rsidRPr="002528F7">
        <w:rPr>
          <w:rFonts w:ascii="Arial AM" w:hAnsi="Arial AM" w:cs="Sylfaen"/>
          <w:sz w:val="20"/>
          <w:lang w:val="af-ZA"/>
        </w:rPr>
        <w:t xml:space="preserve"> 3</w:t>
      </w:r>
      <w:r w:rsidR="00A747D4" w:rsidRPr="002528F7">
        <w:rPr>
          <w:rFonts w:ascii="Arial AM" w:hAnsi="Arial AM" w:cs="Sylfaen"/>
          <w:sz w:val="20"/>
          <w:lang w:val="af-ZA"/>
        </w:rPr>
        <w:t>7</w:t>
      </w:r>
      <w:r w:rsidRPr="002528F7">
        <w:rPr>
          <w:rFonts w:ascii="Arial AM" w:hAnsi="Arial AM" w:cs="Sylfaen"/>
          <w:sz w:val="20"/>
          <w:lang w:val="af-ZA"/>
        </w:rPr>
        <w:t>-</w:t>
      </w:r>
      <w:r w:rsidRPr="002528F7">
        <w:rPr>
          <w:rFonts w:ascii="Sylfaen" w:hAnsi="Sylfaen" w:cs="Sylfaen"/>
          <w:sz w:val="20"/>
          <w:lang w:val="hy-AM"/>
        </w:rPr>
        <w:t>րդ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հոդվածի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համաձայն</w:t>
      </w:r>
      <w:r w:rsidRPr="002528F7">
        <w:rPr>
          <w:rFonts w:ascii="Arial AM" w:hAnsi="Arial AM" w:cs="Sylfae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  <w:lang w:val="hy-AM"/>
        </w:rPr>
        <w:t>հանձնաժողովը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ընթացակարգը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չկայացած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հայտարարում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af-ZA"/>
        </w:rPr>
        <w:t>`</w:t>
      </w:r>
    </w:p>
    <w:p w14:paraId="7E5DC0D2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1) </w:t>
      </w:r>
      <w:r w:rsidRPr="002528F7">
        <w:rPr>
          <w:rFonts w:ascii="Sylfaen" w:hAnsi="Sylfaen" w:cs="Sylfaen"/>
          <w:sz w:val="20"/>
          <w:lang w:val="ru-RU"/>
        </w:rPr>
        <w:t>հայտերից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ոչ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մեկը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համապատասխանում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հրավերի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պայմաններին</w:t>
      </w:r>
      <w:r w:rsidRPr="002528F7">
        <w:rPr>
          <w:rFonts w:ascii="Arial AM" w:hAnsi="Arial AM" w:cs="Sylfaen"/>
          <w:sz w:val="20"/>
          <w:lang w:val="af-ZA"/>
        </w:rPr>
        <w:t>.</w:t>
      </w:r>
    </w:p>
    <w:p w14:paraId="6DBB3F9B" w14:textId="2A884221" w:rsidR="00096865" w:rsidRPr="002528F7" w:rsidRDefault="00096865" w:rsidP="00EF3662">
      <w:pPr>
        <w:ind w:firstLine="567"/>
        <w:jc w:val="both"/>
        <w:rPr>
          <w:rFonts w:ascii="Arial AM" w:hAnsi="Arial AM" w:cs="Sylfaen"/>
          <w:color w:val="FFFFFF"/>
          <w:sz w:val="20"/>
          <w:lang w:val="hy-AM"/>
        </w:rPr>
      </w:pPr>
      <w:r w:rsidRPr="002528F7">
        <w:rPr>
          <w:rFonts w:ascii="Arial AM" w:hAnsi="Arial AM" w:cs="Sylfaen"/>
          <w:sz w:val="20"/>
          <w:lang w:val="af-ZA"/>
        </w:rPr>
        <w:t xml:space="preserve">2) </w:t>
      </w:r>
      <w:r w:rsidRPr="002528F7">
        <w:rPr>
          <w:rFonts w:ascii="Sylfaen" w:hAnsi="Sylfaen" w:cs="Sylfaen"/>
          <w:sz w:val="20"/>
          <w:lang w:val="ru-RU"/>
        </w:rPr>
        <w:t>դադարում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գոյություն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ունենալ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գնման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պահանջը</w:t>
      </w:r>
      <w:r w:rsidR="00FF0FE2" w:rsidRPr="002528F7">
        <w:rPr>
          <w:rFonts w:ascii="Arial AM" w:hAnsi="Arial AM" w:cs="Sylfaen"/>
          <w:sz w:val="20"/>
          <w:lang w:val="hy-AM"/>
        </w:rPr>
        <w:t xml:space="preserve">: </w:t>
      </w:r>
      <w:r w:rsidR="00FF0FE2" w:rsidRPr="002528F7">
        <w:rPr>
          <w:rFonts w:ascii="Sylfaen" w:hAnsi="Sylfaen" w:cs="Sylfaen"/>
          <w:sz w:val="20"/>
          <w:lang w:val="hy-AM"/>
        </w:rPr>
        <w:t>Ընդ</w:t>
      </w:r>
      <w:r w:rsidR="00FF0FE2" w:rsidRPr="002528F7">
        <w:rPr>
          <w:rFonts w:ascii="Arial AM" w:hAnsi="Arial AM" w:cs="Sylfaen"/>
          <w:sz w:val="20"/>
          <w:lang w:val="hy-AM"/>
        </w:rPr>
        <w:t xml:space="preserve"> </w:t>
      </w:r>
      <w:r w:rsidR="00FF0FE2" w:rsidRPr="002528F7">
        <w:rPr>
          <w:rFonts w:ascii="Sylfaen" w:hAnsi="Sylfaen" w:cs="Sylfaen"/>
          <w:sz w:val="20"/>
          <w:lang w:val="hy-AM"/>
        </w:rPr>
        <w:t>որում</w:t>
      </w:r>
      <w:r w:rsidR="00FF0FE2" w:rsidRPr="002528F7">
        <w:rPr>
          <w:rFonts w:ascii="Arial AM" w:hAnsi="Arial AM" w:cs="Sylfaen"/>
          <w:sz w:val="20"/>
          <w:lang w:val="hy-AM"/>
        </w:rPr>
        <w:t xml:space="preserve"> </w:t>
      </w:r>
      <w:r w:rsidR="00FF0FE2" w:rsidRPr="002528F7">
        <w:rPr>
          <w:rFonts w:ascii="Sylfaen" w:hAnsi="Sylfaen" w:cs="Sylfaen"/>
          <w:sz w:val="20"/>
          <w:lang w:val="hy-AM"/>
        </w:rPr>
        <w:t>պ</w:t>
      </w:r>
      <w:r w:rsidR="00FF0FE2" w:rsidRPr="002528F7">
        <w:rPr>
          <w:rFonts w:ascii="Sylfaen" w:hAnsi="Sylfaen" w:cs="Sylfaen"/>
          <w:sz w:val="20"/>
          <w:lang w:val="ru-RU"/>
        </w:rPr>
        <w:t>ետության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կամ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համայնքների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կարիքների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համար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կազմակերպված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գնման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ընթացակարգը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կարող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է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ամբողջությամբ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կամ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մասնակի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չկայացած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հայտարարվել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համապատասխանաբար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Հայաստանի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Հանրապետության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կառավարության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կամ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համայնքի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ավագանու</w:t>
      </w:r>
      <w:r w:rsidR="00FF0FE2" w:rsidRPr="002528F7">
        <w:rPr>
          <w:rFonts w:ascii="Arial AM" w:hAnsi="Arial AM" w:cs="Sylfaen"/>
          <w:sz w:val="20"/>
          <w:lang w:val="af-ZA"/>
        </w:rPr>
        <w:t xml:space="preserve">, </w:t>
      </w:r>
      <w:r w:rsidR="00FF0FE2" w:rsidRPr="002528F7">
        <w:rPr>
          <w:rFonts w:ascii="Sylfaen" w:hAnsi="Sylfaen" w:cs="Sylfaen"/>
          <w:sz w:val="20"/>
          <w:lang w:val="ru-RU"/>
        </w:rPr>
        <w:t>այլ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պատվիրատուների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դեպքում</w:t>
      </w:r>
      <w:r w:rsidR="00FF0FE2" w:rsidRPr="002528F7">
        <w:rPr>
          <w:rFonts w:ascii="Arial AM" w:hAnsi="Arial AM" w:cs="Sylfaen"/>
          <w:sz w:val="20"/>
          <w:lang w:val="af-ZA"/>
        </w:rPr>
        <w:t xml:space="preserve">` </w:t>
      </w:r>
      <w:r w:rsidR="00FF0FE2" w:rsidRPr="002528F7">
        <w:rPr>
          <w:rFonts w:ascii="Sylfaen" w:hAnsi="Sylfaen" w:cs="Sylfaen"/>
          <w:sz w:val="20"/>
          <w:lang w:val="ru-RU"/>
        </w:rPr>
        <w:t>ընդհանուր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կառավարումն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իրականացնող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լիազորված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մարմնի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ղեկավարի</w:t>
      </w:r>
      <w:r w:rsidR="00A10D1E" w:rsidRPr="002528F7">
        <w:rPr>
          <w:rFonts w:ascii="Arial AM" w:hAnsi="Arial AM" w:cs="Sylfaen"/>
          <w:sz w:val="20"/>
          <w:lang w:val="af-ZA"/>
        </w:rPr>
        <w:t xml:space="preserve">, </w:t>
      </w:r>
      <w:r w:rsidR="00A10D1E" w:rsidRPr="002528F7">
        <w:rPr>
          <w:rFonts w:ascii="Sylfaen" w:hAnsi="Sylfaen" w:cs="Sylfaen"/>
          <w:sz w:val="20"/>
        </w:rPr>
        <w:t>իսկ</w:t>
      </w:r>
      <w:r w:rsidR="00A10D1E" w:rsidRPr="002528F7">
        <w:rPr>
          <w:rFonts w:ascii="Arial AM" w:hAnsi="Arial AM" w:cs="Sylfaen"/>
          <w:sz w:val="20"/>
          <w:lang w:val="af-ZA"/>
        </w:rPr>
        <w:t xml:space="preserve"> </w:t>
      </w:r>
      <w:r w:rsidR="00A10D1E" w:rsidRPr="002528F7">
        <w:rPr>
          <w:rFonts w:ascii="Sylfaen" w:hAnsi="Sylfaen" w:cs="Sylfaen"/>
          <w:sz w:val="20"/>
        </w:rPr>
        <w:t>հիմնադրամների</w:t>
      </w:r>
      <w:r w:rsidR="00A10D1E" w:rsidRPr="002528F7">
        <w:rPr>
          <w:rFonts w:ascii="Arial AM" w:hAnsi="Arial AM" w:cs="Sylfaen"/>
          <w:sz w:val="20"/>
          <w:lang w:val="af-ZA"/>
        </w:rPr>
        <w:t xml:space="preserve"> </w:t>
      </w:r>
      <w:r w:rsidR="00A10D1E" w:rsidRPr="002528F7">
        <w:rPr>
          <w:rFonts w:ascii="Sylfaen" w:hAnsi="Sylfaen" w:cs="Sylfaen"/>
          <w:sz w:val="20"/>
        </w:rPr>
        <w:t>դեպքում</w:t>
      </w:r>
      <w:r w:rsidR="00A10D1E" w:rsidRPr="002528F7">
        <w:rPr>
          <w:rFonts w:ascii="Arial AM" w:hAnsi="Arial AM" w:cs="Sylfaen"/>
          <w:sz w:val="20"/>
          <w:lang w:val="af-ZA"/>
        </w:rPr>
        <w:t xml:space="preserve"> </w:t>
      </w:r>
      <w:r w:rsidR="00A10D1E" w:rsidRPr="002528F7">
        <w:rPr>
          <w:rFonts w:ascii="Sylfaen" w:hAnsi="Sylfaen" w:cs="Sylfaen"/>
          <w:sz w:val="20"/>
        </w:rPr>
        <w:t>հոգաբարձուների</w:t>
      </w:r>
      <w:r w:rsidR="00A10D1E" w:rsidRPr="002528F7">
        <w:rPr>
          <w:rFonts w:ascii="Arial AM" w:hAnsi="Arial AM" w:cs="Sylfaen"/>
          <w:sz w:val="20"/>
          <w:lang w:val="af-ZA"/>
        </w:rPr>
        <w:t xml:space="preserve"> </w:t>
      </w:r>
      <w:r w:rsidR="00A10D1E" w:rsidRPr="002528F7">
        <w:rPr>
          <w:rFonts w:ascii="Sylfaen" w:hAnsi="Sylfaen" w:cs="Sylfaen"/>
          <w:sz w:val="20"/>
        </w:rPr>
        <w:t>խորհրդի</w:t>
      </w:r>
      <w:r w:rsidR="00A10D1E" w:rsidRPr="002528F7">
        <w:rPr>
          <w:rFonts w:ascii="Arial AM" w:hAnsi="Arial AM" w:cs="Sylfaen"/>
          <w:sz w:val="20"/>
          <w:lang w:val="af-ZA"/>
        </w:rPr>
        <w:t xml:space="preserve"> </w:t>
      </w:r>
      <w:r w:rsidR="00A10D1E" w:rsidRPr="002528F7">
        <w:rPr>
          <w:rFonts w:ascii="Sylfaen" w:hAnsi="Sylfaen" w:cs="Sylfaen"/>
          <w:sz w:val="20"/>
        </w:rPr>
        <w:t>որոշման</w:t>
      </w:r>
      <w:r w:rsidR="00A10D1E" w:rsidRPr="002528F7">
        <w:rPr>
          <w:rFonts w:ascii="Arial AM" w:hAnsi="Arial AM" w:cs="Sylfaen"/>
          <w:sz w:val="20"/>
          <w:lang w:val="af-ZA"/>
        </w:rPr>
        <w:t xml:space="preserve"> </w:t>
      </w:r>
      <w:r w:rsidR="00A10D1E" w:rsidRPr="002528F7">
        <w:rPr>
          <w:rFonts w:ascii="Sylfaen" w:hAnsi="Sylfaen" w:cs="Sylfaen"/>
          <w:sz w:val="20"/>
        </w:rPr>
        <w:t>հիման</w:t>
      </w:r>
      <w:r w:rsidR="00A10D1E" w:rsidRPr="002528F7">
        <w:rPr>
          <w:rFonts w:ascii="Arial AM" w:hAnsi="Arial AM" w:cs="Sylfaen"/>
          <w:sz w:val="20"/>
          <w:lang w:val="af-ZA"/>
        </w:rPr>
        <w:t xml:space="preserve"> </w:t>
      </w:r>
      <w:r w:rsidR="00A10D1E" w:rsidRPr="002528F7">
        <w:rPr>
          <w:rFonts w:ascii="Sylfaen" w:hAnsi="Sylfaen" w:cs="Sylfaen"/>
          <w:sz w:val="20"/>
        </w:rPr>
        <w:t>վրա</w:t>
      </w:r>
      <w:r w:rsidR="00FF3C84" w:rsidRPr="002528F7">
        <w:rPr>
          <w:rFonts w:ascii="Arial AM" w:hAnsi="Arial AM" w:cs="Sylfaen"/>
          <w:sz w:val="20"/>
          <w:lang w:val="af-ZA"/>
        </w:rPr>
        <w:t>:</w:t>
      </w:r>
      <w:r w:rsidR="000E08D1" w:rsidRPr="002528F7">
        <w:rPr>
          <w:rStyle w:val="af6"/>
          <w:rFonts w:ascii="Arial AM" w:hAnsi="Arial AM" w:cs="Sylfaen"/>
          <w:sz w:val="20"/>
          <w:lang w:val="af-ZA"/>
        </w:rPr>
        <w:footnoteReference w:id="17"/>
      </w:r>
    </w:p>
    <w:p w14:paraId="43841F4F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3) </w:t>
      </w:r>
      <w:r w:rsidRPr="002528F7">
        <w:rPr>
          <w:rFonts w:ascii="Sylfaen" w:hAnsi="Sylfaen" w:cs="Sylfaen"/>
          <w:sz w:val="20"/>
          <w:lang w:val="hy-AM"/>
        </w:rPr>
        <w:t>ոչ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ներկայացվել</w:t>
      </w:r>
      <w:r w:rsidRPr="002528F7">
        <w:rPr>
          <w:rFonts w:ascii="Arial AM" w:hAnsi="Arial AM" w:cs="Sylfaen"/>
          <w:sz w:val="20"/>
          <w:lang w:val="af-ZA"/>
        </w:rPr>
        <w:t>.</w:t>
      </w:r>
    </w:p>
    <w:p w14:paraId="3EB1F93C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4) </w:t>
      </w:r>
      <w:r w:rsidRPr="002528F7">
        <w:rPr>
          <w:rFonts w:ascii="Sylfaen" w:hAnsi="Sylfaen" w:cs="Sylfaen"/>
          <w:sz w:val="20"/>
          <w:lang w:val="ru-RU"/>
        </w:rPr>
        <w:t>պայմանագիր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կնքվում</w:t>
      </w:r>
      <w:r w:rsidR="004D5671" w:rsidRPr="002528F7">
        <w:rPr>
          <w:rFonts w:ascii="Tahoma" w:hAnsi="Tahoma" w:cs="Tahoma"/>
          <w:sz w:val="20"/>
          <w:lang w:val="ru-RU"/>
        </w:rPr>
        <w:t>։</w:t>
      </w:r>
    </w:p>
    <w:p w14:paraId="4CB33CFA" w14:textId="77777777" w:rsidR="00CA1C11" w:rsidRPr="002528F7" w:rsidRDefault="00731D26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lastRenderedPageBreak/>
        <w:t>1</w:t>
      </w:r>
      <w:r w:rsidR="00030D40" w:rsidRPr="002528F7">
        <w:rPr>
          <w:rFonts w:ascii="Arial AM" w:hAnsi="Arial AM" w:cs="Sylfaen"/>
          <w:sz w:val="20"/>
          <w:lang w:val="af-ZA"/>
        </w:rPr>
        <w:t>1</w:t>
      </w:r>
      <w:r w:rsidRPr="002528F7">
        <w:rPr>
          <w:rFonts w:ascii="Arial AM" w:hAnsi="Arial AM" w:cs="Sylfaen"/>
          <w:sz w:val="20"/>
          <w:lang w:val="af-ZA"/>
        </w:rPr>
        <w:t>.2</w:t>
      </w:r>
      <w:r w:rsidR="00FE5743" w:rsidRPr="002528F7">
        <w:rPr>
          <w:rFonts w:ascii="Arial AM" w:hAnsi="Arial AM" w:cs="Sylfaen"/>
          <w:sz w:val="20"/>
          <w:lang w:val="af-ZA"/>
        </w:rPr>
        <w:t xml:space="preserve"> </w:t>
      </w:r>
      <w:r w:rsidR="00FE5743" w:rsidRPr="002528F7">
        <w:rPr>
          <w:rFonts w:ascii="Sylfaen" w:hAnsi="Sylfaen" w:cs="Sylfaen"/>
          <w:sz w:val="20"/>
          <w:lang w:val="af-ZA"/>
        </w:rPr>
        <w:t>Գ</w:t>
      </w:r>
      <w:r w:rsidR="00CA1C11" w:rsidRPr="002528F7">
        <w:rPr>
          <w:rFonts w:ascii="Sylfaen" w:hAnsi="Sylfaen" w:cs="Sylfaen"/>
          <w:sz w:val="20"/>
          <w:lang w:val="ru-RU"/>
        </w:rPr>
        <w:t>նման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ընթացակարգը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չկայացած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հայտարարվելու</w:t>
      </w:r>
      <w:r w:rsidR="00A747D4" w:rsidRPr="002528F7">
        <w:rPr>
          <w:rFonts w:ascii="Sylfaen" w:hAnsi="Sylfaen" w:cs="Sylfaen"/>
          <w:sz w:val="20"/>
        </w:rPr>
        <w:t>ն</w:t>
      </w:r>
      <w:r w:rsidR="00A747D4" w:rsidRPr="002528F7">
        <w:rPr>
          <w:rFonts w:ascii="Arial AM" w:hAnsi="Arial AM" w:cs="Sylfaen"/>
          <w:sz w:val="20"/>
          <w:lang w:val="af-ZA"/>
        </w:rPr>
        <w:t xml:space="preserve"> </w:t>
      </w:r>
      <w:r w:rsidR="00A747D4" w:rsidRPr="002528F7">
        <w:rPr>
          <w:rFonts w:ascii="Sylfaen" w:hAnsi="Sylfaen" w:cs="Sylfaen"/>
          <w:sz w:val="20"/>
        </w:rPr>
        <w:t>հաջորդող</w:t>
      </w:r>
      <w:r w:rsidR="00A747D4" w:rsidRPr="002528F7">
        <w:rPr>
          <w:rFonts w:ascii="Arial AM" w:hAnsi="Arial AM" w:cs="Sylfaen"/>
          <w:sz w:val="20"/>
          <w:lang w:val="af-ZA"/>
        </w:rPr>
        <w:t xml:space="preserve"> </w:t>
      </w:r>
      <w:r w:rsidR="00A747D4" w:rsidRPr="002528F7">
        <w:rPr>
          <w:rFonts w:ascii="Sylfaen" w:hAnsi="Sylfaen" w:cs="Sylfaen"/>
          <w:sz w:val="20"/>
        </w:rPr>
        <w:t>աշխատանքային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օրվա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ընթացքում</w:t>
      </w:r>
      <w:r w:rsidR="00CA1C11" w:rsidRPr="002528F7">
        <w:rPr>
          <w:rFonts w:ascii="Arial AM" w:hAnsi="Arial AM" w:cs="Sylfaen"/>
          <w:sz w:val="20"/>
          <w:lang w:val="af-ZA"/>
        </w:rPr>
        <w:t xml:space="preserve">, </w:t>
      </w:r>
      <w:r w:rsidR="003A2BE0" w:rsidRPr="002528F7">
        <w:rPr>
          <w:rFonts w:ascii="Sylfaen" w:hAnsi="Sylfaen" w:cs="Sylfaen"/>
          <w:sz w:val="20"/>
          <w:lang w:val="af-ZA"/>
        </w:rPr>
        <w:t>պ</w:t>
      </w:r>
      <w:r w:rsidR="00CA1C11" w:rsidRPr="002528F7">
        <w:rPr>
          <w:rFonts w:ascii="Sylfaen" w:hAnsi="Sylfaen" w:cs="Sylfaen"/>
          <w:sz w:val="20"/>
          <w:lang w:val="ru-RU"/>
        </w:rPr>
        <w:t>ատվիրատուն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A747D4" w:rsidRPr="002528F7">
        <w:rPr>
          <w:rFonts w:ascii="Sylfaen" w:hAnsi="Sylfaen" w:cs="Sylfaen"/>
          <w:sz w:val="20"/>
          <w:lang w:val="af-ZA"/>
        </w:rPr>
        <w:t>տեղեկագրում</w:t>
      </w:r>
      <w:r w:rsidR="00A747D4" w:rsidRPr="002528F7">
        <w:rPr>
          <w:rFonts w:ascii="Arial AM" w:hAnsi="Arial AM" w:cs="Sylfaen"/>
          <w:sz w:val="20"/>
          <w:lang w:val="af-ZA"/>
        </w:rPr>
        <w:t xml:space="preserve"> </w:t>
      </w:r>
      <w:r w:rsidR="005F7C1D" w:rsidRPr="002528F7">
        <w:rPr>
          <w:rFonts w:ascii="Sylfaen" w:hAnsi="Sylfaen" w:cs="Sylfaen"/>
          <w:sz w:val="20"/>
          <w:lang w:val="af-ZA"/>
        </w:rPr>
        <w:t>հրապարակում</w:t>
      </w:r>
      <w:r w:rsidR="005F7C1D" w:rsidRPr="002528F7">
        <w:rPr>
          <w:rFonts w:ascii="Arial AM" w:hAnsi="Arial AM" w:cs="Sylfaen"/>
          <w:sz w:val="20"/>
          <w:lang w:val="af-ZA"/>
        </w:rPr>
        <w:t xml:space="preserve"> </w:t>
      </w:r>
      <w:r w:rsidR="005F7C1D" w:rsidRPr="002528F7">
        <w:rPr>
          <w:rFonts w:ascii="Sylfaen" w:hAnsi="Sylfaen" w:cs="Sylfaen"/>
          <w:sz w:val="20"/>
          <w:lang w:val="af-ZA"/>
        </w:rPr>
        <w:t>է</w:t>
      </w:r>
      <w:r w:rsidR="005F7C1D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հայտարարություն</w:t>
      </w:r>
      <w:r w:rsidR="00CA1C11" w:rsidRPr="002528F7">
        <w:rPr>
          <w:rFonts w:ascii="Arial AM" w:hAnsi="Arial AM" w:cs="Sylfaen"/>
          <w:sz w:val="20"/>
          <w:lang w:val="af-ZA"/>
        </w:rPr>
        <w:t xml:space="preserve">, </w:t>
      </w:r>
      <w:r w:rsidR="00CA1C11" w:rsidRPr="002528F7">
        <w:rPr>
          <w:rFonts w:ascii="Sylfaen" w:hAnsi="Sylfaen" w:cs="Sylfaen"/>
          <w:sz w:val="20"/>
          <w:lang w:val="ru-RU"/>
        </w:rPr>
        <w:t>որում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նշվում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է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գնման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ընթացակարգը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չկայացած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հայտարարվելու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հիմնավորումը։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</w:p>
    <w:p w14:paraId="133715EB" w14:textId="77777777" w:rsidR="00CA1C11" w:rsidRPr="002528F7" w:rsidRDefault="00CA1C11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</w:p>
    <w:p w14:paraId="06989869" w14:textId="77777777" w:rsidR="008D5016" w:rsidRPr="002528F7" w:rsidRDefault="008D5016" w:rsidP="00EF3662">
      <w:pPr>
        <w:jc w:val="center"/>
        <w:rPr>
          <w:rFonts w:ascii="Arial AM" w:hAnsi="Arial AM"/>
          <w:b/>
          <w:sz w:val="20"/>
          <w:lang w:val="af-ZA"/>
        </w:rPr>
      </w:pPr>
      <w:r w:rsidRPr="002528F7">
        <w:rPr>
          <w:rFonts w:ascii="Arial AM" w:hAnsi="Arial AM"/>
          <w:b/>
          <w:sz w:val="20"/>
          <w:lang w:val="af-ZA"/>
        </w:rPr>
        <w:t>1</w:t>
      </w:r>
      <w:r w:rsidR="00375FD2" w:rsidRPr="002528F7">
        <w:rPr>
          <w:rFonts w:ascii="Arial AM" w:hAnsi="Arial AM"/>
          <w:b/>
          <w:sz w:val="20"/>
          <w:lang w:val="af-ZA"/>
        </w:rPr>
        <w:t>2</w:t>
      </w:r>
      <w:r w:rsidRPr="002528F7">
        <w:rPr>
          <w:rFonts w:ascii="Arial AM" w:hAnsi="Arial AM"/>
          <w:b/>
          <w:sz w:val="20"/>
          <w:lang w:val="af-ZA"/>
        </w:rPr>
        <w:t xml:space="preserve">. </w:t>
      </w:r>
      <w:r w:rsidRPr="002528F7">
        <w:rPr>
          <w:rFonts w:ascii="Sylfaen" w:hAnsi="Sylfaen" w:cs="Sylfaen"/>
          <w:b/>
          <w:sz w:val="20"/>
          <w:lang w:val="af-ZA"/>
        </w:rPr>
        <w:t>ԳՆՄԱՆ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ԳՈՐԾԸՆԹԱՑԻ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ՀԵՏ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ԿԱՊՎԱԾ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ԳՈՐԾՈՂՈՒԹՅՈՒՆՆԵՐԸ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ԵՎ</w:t>
      </w:r>
      <w:r w:rsidRPr="002528F7">
        <w:rPr>
          <w:rFonts w:ascii="Arial AM" w:hAnsi="Arial AM"/>
          <w:b/>
          <w:sz w:val="20"/>
          <w:lang w:val="af-ZA"/>
        </w:rPr>
        <w:t xml:space="preserve"> (</w:t>
      </w:r>
      <w:r w:rsidRPr="002528F7">
        <w:rPr>
          <w:rFonts w:ascii="Sylfaen" w:hAnsi="Sylfaen" w:cs="Sylfaen"/>
          <w:b/>
          <w:sz w:val="20"/>
          <w:lang w:val="af-ZA"/>
        </w:rPr>
        <w:t>ԿԱՄ</w:t>
      </w:r>
      <w:r w:rsidRPr="002528F7">
        <w:rPr>
          <w:rFonts w:ascii="Arial AM" w:hAnsi="Arial AM"/>
          <w:b/>
          <w:sz w:val="20"/>
          <w:lang w:val="af-ZA"/>
        </w:rPr>
        <w:t xml:space="preserve">) </w:t>
      </w:r>
    </w:p>
    <w:p w14:paraId="271BA0A7" w14:textId="77777777" w:rsidR="008D5016" w:rsidRPr="002528F7" w:rsidRDefault="008D5016" w:rsidP="00EF3662">
      <w:pPr>
        <w:jc w:val="center"/>
        <w:rPr>
          <w:rFonts w:ascii="Arial AM" w:hAnsi="Arial AM"/>
          <w:b/>
          <w:sz w:val="20"/>
          <w:lang w:val="af-ZA"/>
        </w:rPr>
      </w:pPr>
      <w:r w:rsidRPr="002528F7">
        <w:rPr>
          <w:rFonts w:ascii="Sylfaen" w:hAnsi="Sylfaen" w:cs="Sylfaen"/>
          <w:b/>
          <w:sz w:val="20"/>
          <w:lang w:val="af-ZA"/>
        </w:rPr>
        <w:t>ԸՆԴՈՒՆՎԱԾ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ՈՐՈՇՈՒՄՆԵՐԸ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ԲՈՂՈՔԱՐԿԵԼՈՒ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ՄԱՍՆԱԿՑԻ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</w:p>
    <w:p w14:paraId="69EEFC75" w14:textId="77777777" w:rsidR="00096865" w:rsidRPr="002528F7" w:rsidRDefault="008D5016" w:rsidP="00EF3662">
      <w:pPr>
        <w:jc w:val="center"/>
        <w:rPr>
          <w:rFonts w:ascii="Arial AM" w:hAnsi="Arial AM"/>
          <w:b/>
          <w:sz w:val="20"/>
          <w:lang w:val="af-ZA"/>
        </w:rPr>
      </w:pPr>
      <w:r w:rsidRPr="002528F7">
        <w:rPr>
          <w:rFonts w:ascii="Sylfaen" w:hAnsi="Sylfaen" w:cs="Sylfaen"/>
          <w:b/>
          <w:sz w:val="20"/>
          <w:lang w:val="af-ZA"/>
        </w:rPr>
        <w:t>ԻՐԱՎՈՒՆՔԸ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ԵՎ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ԿԱՐԳԸ</w:t>
      </w:r>
    </w:p>
    <w:p w14:paraId="191E2FA7" w14:textId="77777777" w:rsidR="0067525E" w:rsidRDefault="0067525E" w:rsidP="00DC658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es-ES"/>
        </w:rPr>
      </w:pPr>
    </w:p>
    <w:p w14:paraId="60FA98E7" w14:textId="77777777" w:rsidR="00DC658B" w:rsidRPr="002528F7" w:rsidRDefault="00DC658B" w:rsidP="00DC658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 </w:t>
      </w:r>
      <w:r w:rsidRPr="002528F7">
        <w:rPr>
          <w:rFonts w:ascii="Sylfaen" w:hAnsi="Sylfaen" w:cs="Sylfaen"/>
          <w:sz w:val="20"/>
          <w:szCs w:val="20"/>
        </w:rPr>
        <w:t>Յուրաքանչյուր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շահագրգիռ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իրավունք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բողոքարկելու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պատվիրատուի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գնահատող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հանձնաժողովի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անգործությունը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Հայաստանի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Հանրապետության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քաղաքացիական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դատավարության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օրենսգրքով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այսուհետ՝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Օրենսգիրք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կարգով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08C8C87D" w14:textId="77777777" w:rsidR="00DC658B" w:rsidRPr="002528F7" w:rsidRDefault="00DC658B" w:rsidP="00DC658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</w:rPr>
        <w:t>Յուրաքանչյուր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իրավունք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Օրենսգրքով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մինչև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վերջնաժամկետը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բողոքարկելու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առարկայի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բնութագրերը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հրավերի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պահանջները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19C00C79" w14:textId="77777777" w:rsidR="00DC658B" w:rsidRPr="002528F7" w:rsidRDefault="00DC658B" w:rsidP="00DC658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2.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ընթացակարգի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կապված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հարաբերությունները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վարչական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հարաբերություններ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չեն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դրանք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կարգավորվում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Հայաստանի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Հանրապետության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քաղաքացիաիրավական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հարաբերությունները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կարգավորող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օրենսդրությամբ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77AB461C" w14:textId="77777777" w:rsidR="00DC658B" w:rsidRPr="002528F7" w:rsidRDefault="00DC658B" w:rsidP="00DC658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3. </w:t>
      </w:r>
      <w:r w:rsidRPr="002528F7">
        <w:rPr>
          <w:rFonts w:ascii="Sylfaen" w:hAnsi="Sylfaen" w:cs="Sylfaen"/>
          <w:sz w:val="20"/>
          <w:szCs w:val="20"/>
        </w:rPr>
        <w:t>Պատվիրատուի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գնահատող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հանձնաժողովի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կատարած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հետևանքով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պատճառված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վնասները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հատուցվում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Հայաստանի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Հանրապետության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քաղաքացիական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օրենսգրքով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կարգով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00AD9D4E" w14:textId="7F3A08AD" w:rsidR="00DC658B" w:rsidRPr="002528F7" w:rsidRDefault="00DC658B" w:rsidP="00DC658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4.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հրավերով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պատվիրատուի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գնահատող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հանձնաժողովի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բողոքարկման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վաղեմության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բացառությամբ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Օրենքի</w:t>
      </w:r>
      <w:r w:rsidRPr="002528F7">
        <w:rPr>
          <w:rFonts w:ascii="Arial AM" w:hAnsi="Arial AM"/>
          <w:sz w:val="20"/>
          <w:szCs w:val="20"/>
          <w:lang w:val="es-ES"/>
        </w:rPr>
        <w:t xml:space="preserve"> 6-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հոդվածի</w:t>
      </w:r>
      <w:r w:rsidRPr="002528F7">
        <w:rPr>
          <w:rFonts w:ascii="Arial AM" w:hAnsi="Arial AM"/>
          <w:sz w:val="20"/>
          <w:szCs w:val="20"/>
          <w:lang w:val="es-ES"/>
        </w:rPr>
        <w:t xml:space="preserve"> 2-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բողոքարկման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պայմանագիրը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միակողմանի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լուծելու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կապված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վեճերի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որոնց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վաղեմության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երեսուն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օրացուցային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="00265A5A" w:rsidRPr="002528F7">
        <w:rPr>
          <w:rFonts w:ascii="Arial AM" w:hAnsi="Arial AM"/>
          <w:sz w:val="20"/>
          <w:szCs w:val="20"/>
          <w:lang w:val="es-ES"/>
        </w:rPr>
        <w:t>:</w:t>
      </w:r>
    </w:p>
    <w:p w14:paraId="1F787A00" w14:textId="77777777" w:rsidR="00DC658B" w:rsidRPr="002528F7" w:rsidRDefault="00DC658B" w:rsidP="00DC658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5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ընթացակարգի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կապված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վեճերը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լուծվում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Երևան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քաղաքի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առաջին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ատյանի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ընդհանուր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իրավասության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ընդունելուց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հետո՝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երեսուն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ընթացքում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Դատարանի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պատճառաբանված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որոշմամբ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երկարաձգվել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անգամ</w:t>
      </w:r>
      <w:r w:rsidRPr="002528F7">
        <w:rPr>
          <w:rFonts w:ascii="Arial AM" w:hAnsi="Arial AM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</w:rPr>
        <w:t>մինչև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տասն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օրացուցային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օրով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6BED2279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12.6.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ընդունելու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հարցը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լուծում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ներկայացվելուց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հետո՝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եռօրյա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03506473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12.7. </w:t>
      </w:r>
      <w:r w:rsidRPr="002528F7">
        <w:rPr>
          <w:rFonts w:ascii="Sylfaen" w:hAnsi="Sylfaen" w:cs="Sylfaen"/>
          <w:sz w:val="20"/>
          <w:szCs w:val="20"/>
        </w:rPr>
        <w:t>Հայցադիմումը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ընդունելու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միաժամանակ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կայացնում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պատասխանողից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տվյալ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գործընթացի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կապված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պատասխանողի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տիրապետման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տակ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գտնվող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բոլոր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ապացույցները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պահանջելու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3E2A3B9C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12.8. </w:t>
      </w:r>
      <w:r w:rsidRPr="002528F7">
        <w:rPr>
          <w:rFonts w:ascii="Sylfaen" w:hAnsi="Sylfaen" w:cs="Sylfaen"/>
          <w:sz w:val="20"/>
          <w:szCs w:val="20"/>
        </w:rPr>
        <w:t>Ապացույցներ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պահանջելու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վերաբերյալ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կատարվում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պատասխանողի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կողմից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ստանալուց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հետո՝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հնգօրյա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753DB37A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կետով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պատասխանողի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կողմից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ապացույցներ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պահանջելու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վերաբերյալ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պահանջները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չկատարվելու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դրանում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առկա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ապացույցների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վրա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իսկ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հայցվորի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վկայակոչած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փաստերը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որոնք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ենթակա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հաստատման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պատասխանողի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տիրապետման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տակ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գտնվող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ապացույցներով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համարվում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հաստատված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5B1B3E10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9.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գործընթացին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վերաբերող՝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բաժնով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վեճերի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վերաբերյալ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քննվող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միացնում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3F28D7A2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10. </w:t>
      </w:r>
      <w:r w:rsidRPr="002528F7">
        <w:rPr>
          <w:rFonts w:ascii="Sylfaen" w:hAnsi="Sylfaen" w:cs="Sylfaen"/>
          <w:sz w:val="20"/>
          <w:szCs w:val="20"/>
        </w:rPr>
        <w:t>Հայցադիմումը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ընդունելու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անհապաղ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ուղարկվում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պաշտոնական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էլեկտրոնային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փոստի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հասցեին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մարմինը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կետով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անհապաղ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հրապարակում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տեղեկագրում՝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նշելով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կասեցման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օրը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1CE54A4E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11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պատվիրատուն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ընդունելու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ստանալուց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հետո՝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հնգօրյա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23604DC2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 w:cs="Calibri"/>
          <w:sz w:val="20"/>
          <w:szCs w:val="20"/>
          <w:lang w:val="es-ES"/>
        </w:rPr>
        <w:t> </w:t>
      </w: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12 </w:t>
      </w:r>
      <w:r w:rsidRPr="002528F7">
        <w:rPr>
          <w:rFonts w:ascii="Sylfaen" w:hAnsi="Sylfaen" w:cs="Sylfaen"/>
          <w:sz w:val="20"/>
          <w:szCs w:val="20"/>
        </w:rPr>
        <w:t>Գործին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անձինք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նրանց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ներկայացուցիչները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նիստի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ժամանակի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վայրի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ինչպես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Օրենսգրքով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դեպքերում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առանձին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դատավարական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կատարելու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ծանուցվում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էլեկտրոնային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հաղորդակցության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միջոցով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ծանուցագրերը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փաստաթղթեր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Օրենսգրքի</w:t>
      </w:r>
      <w:r w:rsidRPr="002528F7">
        <w:rPr>
          <w:rFonts w:ascii="Arial AM" w:hAnsi="Arial AM"/>
          <w:sz w:val="20"/>
          <w:szCs w:val="20"/>
          <w:lang w:val="es-ES"/>
        </w:rPr>
        <w:t xml:space="preserve"> 97-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հոդվածով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նշված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էլեկտրոնային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փոստին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ուղարկելու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եղանակով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4093C087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13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բաժնով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վեճերով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դրանց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վերաբերյալ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վճիռները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կայացնում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գրավոր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ընթացակարգով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բացառությամբ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երբ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միջնորդությամբ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նախաձեռնությամբ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եկել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եզրահանգման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որ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անհրաժեշտ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նիստում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7F4DC598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14. </w:t>
      </w:r>
      <w:r w:rsidRPr="002528F7">
        <w:rPr>
          <w:rFonts w:ascii="Sylfaen" w:hAnsi="Sylfaen" w:cs="Sylfaen"/>
          <w:sz w:val="20"/>
          <w:szCs w:val="20"/>
        </w:rPr>
        <w:t>Գործը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նիստում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վերաբերյալ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միջնորդությունը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մինչև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լրանալը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65A24E27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15. </w:t>
      </w:r>
      <w:r w:rsidRPr="002528F7">
        <w:rPr>
          <w:rFonts w:ascii="Sylfaen" w:hAnsi="Sylfaen" w:cs="Sylfaen"/>
          <w:sz w:val="20"/>
          <w:szCs w:val="20"/>
        </w:rPr>
        <w:t>Գործը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նիստում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կայացնում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լրանալուց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հետո՝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եռօրյա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1E9D2AC7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lastRenderedPageBreak/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16. </w:t>
      </w:r>
      <w:r w:rsidRPr="002528F7">
        <w:rPr>
          <w:rFonts w:ascii="Sylfaen" w:hAnsi="Sylfaen" w:cs="Sylfaen"/>
          <w:sz w:val="20"/>
          <w:szCs w:val="20"/>
        </w:rPr>
        <w:t>Գործը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նիստում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հարցը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լուծվել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ընդունելու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որոշմամբ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0E7ECA65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17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Վիճարկվող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հիմքում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ընկած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հանգամանքների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ինչպես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տվյալ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կատարման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ընդունման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այլ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ակտերով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պահպանված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փաստերն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ապացուցելու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պարտականությունը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կրում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պատասխանողը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31273DB7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18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Պատասխանողը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վիճարկվող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իրավաչափությունը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հիմնավորող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ապացույցներ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ապացույցները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պահանջելու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կատարման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ընթացքում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բացառությամբ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երբ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հիմնավորում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ապացույցի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անհնարինությունը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իրենից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անկախ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պատճառներով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497751B9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19 . </w:t>
      </w:r>
      <w:r w:rsidRPr="002528F7">
        <w:rPr>
          <w:rFonts w:ascii="Sylfaen" w:hAnsi="Sylfaen" w:cs="Sylfaen"/>
          <w:sz w:val="20"/>
          <w:szCs w:val="20"/>
        </w:rPr>
        <w:t>Պատվիրատուի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գնահատող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հանձնաժողովի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բացառությամբ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Օրենքի</w:t>
      </w:r>
      <w:r w:rsidRPr="002528F7">
        <w:rPr>
          <w:rFonts w:ascii="Arial AM" w:hAnsi="Arial AM"/>
          <w:sz w:val="20"/>
          <w:szCs w:val="20"/>
          <w:lang w:val="es-ES"/>
        </w:rPr>
        <w:t xml:space="preserve"> 6-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հոդվածի</w:t>
      </w:r>
      <w:r w:rsidRPr="002528F7">
        <w:rPr>
          <w:rFonts w:ascii="Arial AM" w:hAnsi="Arial AM"/>
          <w:sz w:val="20"/>
          <w:szCs w:val="20"/>
          <w:lang w:val="es-ES"/>
        </w:rPr>
        <w:t xml:space="preserve"> 2-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բողոքարկումն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ինքնաբերաբար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կասեցնում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գործընթացը</w:t>
      </w:r>
      <w:r w:rsidRPr="002528F7">
        <w:rPr>
          <w:rFonts w:ascii="Arial AM" w:hAnsi="Arial AM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հրավերի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10 </w:t>
      </w:r>
      <w:r w:rsidRPr="002528F7">
        <w:rPr>
          <w:rFonts w:ascii="Sylfaen" w:hAnsi="Sylfaen" w:cs="Sylfaen"/>
          <w:sz w:val="20"/>
          <w:szCs w:val="20"/>
        </w:rPr>
        <w:t>կետով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հրապարակվելու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օրվանից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մինչև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վեճի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արդյունքներով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առաջին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ատյանի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կայացրած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եզրափակիչ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ակտն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ուժի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մեջ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մտնելու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օրը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0187018C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20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դեպքերում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երբ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հանրային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պաշտպանության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ազգային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անվտանգության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շահերից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ելնելով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անհրաժեշտ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շարունակել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գործընթացը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Օրենքի</w:t>
      </w:r>
      <w:r w:rsidRPr="002528F7">
        <w:rPr>
          <w:rFonts w:ascii="Arial AM" w:hAnsi="Arial AM"/>
          <w:sz w:val="20"/>
          <w:szCs w:val="20"/>
          <w:lang w:val="es-ES"/>
        </w:rPr>
        <w:t xml:space="preserve"> 2-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հոդվածի</w:t>
      </w:r>
      <w:r w:rsidRPr="002528F7">
        <w:rPr>
          <w:rFonts w:ascii="Arial AM" w:hAnsi="Arial AM"/>
          <w:sz w:val="20"/>
          <w:szCs w:val="20"/>
          <w:lang w:val="es-ES"/>
        </w:rPr>
        <w:t xml:space="preserve"> 1-</w:t>
      </w:r>
      <w:r w:rsidRPr="002528F7">
        <w:rPr>
          <w:rFonts w:ascii="Sylfaen" w:hAnsi="Sylfaen" w:cs="Sylfaen"/>
          <w:sz w:val="20"/>
          <w:szCs w:val="20"/>
        </w:rPr>
        <w:t>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մարմինների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ղեկավարների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իսկ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իրավաբանական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անձանց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գործադիր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ղեկավարի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գրավոր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միջնորդության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վրա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կայացնում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գործընթացի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կասեցումը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վերացնելու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կետով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կայացման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անհապաղ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ուղարկում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պաշտոնական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էլեկտրոնային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փոստի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հասցեին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մարմինն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անհապաղ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հրապարակում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տեղեկագրում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33531B72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 w:cs="Calibri"/>
          <w:sz w:val="20"/>
          <w:szCs w:val="20"/>
          <w:lang w:val="es-ES"/>
        </w:rPr>
        <w:t> </w:t>
      </w: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21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Պատվիրատուի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գնահատող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հանձնաժողովի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բողոքարկման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կապված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վեճերով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եզրափակիչ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ակտն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ուժի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մեջ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մտնում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հրապարակման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պահից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1650B81D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12.22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Պատվիրատուի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գնահատող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հանձնաժողովի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բողոքարկման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կապված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վեճերով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վճռի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եզրափակիչ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եզրափակիչ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ակտը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հրապարակման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ուղարկվում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պաշտոնական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էլեկտրոնային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փոստի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հասցեին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մարմինը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վճռի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եզրափակիչ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եզրափակիչ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ակտն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անհապաղ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հրապարակում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տեղեկագրում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31B3EB64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23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Բողոքարկման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գանձվող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պետական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տուրքերի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դրույքաչափերը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«</w:t>
      </w:r>
      <w:r w:rsidRPr="002528F7">
        <w:rPr>
          <w:rFonts w:ascii="Sylfaen" w:hAnsi="Sylfaen" w:cs="Sylfaen"/>
          <w:sz w:val="20"/>
          <w:szCs w:val="20"/>
        </w:rPr>
        <w:t>Պետական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տուրքի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 xml:space="preserve">» </w:t>
      </w:r>
      <w:r w:rsidRPr="002528F7">
        <w:rPr>
          <w:rFonts w:ascii="Sylfaen" w:hAnsi="Sylfaen" w:cs="Sylfaen"/>
          <w:sz w:val="20"/>
          <w:szCs w:val="20"/>
        </w:rPr>
        <w:t>օրենքով։</w:t>
      </w:r>
    </w:p>
    <w:p w14:paraId="5E5A3C06" w14:textId="34E971A8" w:rsidR="00096865" w:rsidRPr="002528F7" w:rsidRDefault="00703C74" w:rsidP="00265A5A">
      <w:pPr>
        <w:jc w:val="center"/>
        <w:rPr>
          <w:rFonts w:ascii="Arial AM" w:hAnsi="Arial AM"/>
          <w:b/>
          <w:szCs w:val="22"/>
          <w:lang w:val="af-ZA"/>
        </w:rPr>
      </w:pPr>
      <w:r w:rsidRPr="002528F7">
        <w:rPr>
          <w:rFonts w:ascii="Arial AM" w:hAnsi="Arial AM" w:cs="Sylfaen"/>
          <w:b/>
          <w:szCs w:val="22"/>
          <w:lang w:val="es-ES"/>
        </w:rPr>
        <w:br w:type="page"/>
      </w:r>
      <w:r w:rsidR="00096865" w:rsidRPr="002528F7">
        <w:rPr>
          <w:rFonts w:ascii="Sylfaen" w:hAnsi="Sylfaen" w:cs="Sylfaen"/>
          <w:b/>
          <w:szCs w:val="22"/>
          <w:lang w:val="es-ES"/>
        </w:rPr>
        <w:lastRenderedPageBreak/>
        <w:t>ՄԱՍ</w:t>
      </w:r>
      <w:r w:rsidR="00096865" w:rsidRPr="002528F7">
        <w:rPr>
          <w:rFonts w:ascii="Arial AM" w:hAnsi="Arial AM"/>
          <w:b/>
          <w:szCs w:val="22"/>
          <w:lang w:val="af-ZA"/>
        </w:rPr>
        <w:t xml:space="preserve">  II</w:t>
      </w:r>
    </w:p>
    <w:p w14:paraId="46BD8876" w14:textId="77777777" w:rsidR="00096865" w:rsidRPr="002528F7" w:rsidRDefault="00096865" w:rsidP="00EF3662">
      <w:pPr>
        <w:pStyle w:val="aa"/>
        <w:ind w:right="-7"/>
        <w:jc w:val="center"/>
        <w:rPr>
          <w:rFonts w:ascii="Arial AM" w:hAnsi="Arial AM"/>
          <w:b/>
          <w:szCs w:val="22"/>
          <w:lang w:val="af-ZA"/>
        </w:rPr>
      </w:pPr>
      <w:r w:rsidRPr="002528F7">
        <w:rPr>
          <w:rFonts w:ascii="Sylfaen" w:hAnsi="Sylfaen" w:cs="Sylfaen"/>
          <w:b/>
          <w:szCs w:val="22"/>
          <w:lang w:val="es-ES"/>
        </w:rPr>
        <w:t>Հ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Ր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Ա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Հ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Ա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Ն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Գ</w:t>
      </w:r>
    </w:p>
    <w:p w14:paraId="7028E397" w14:textId="77777777" w:rsidR="00096865" w:rsidRPr="002528F7" w:rsidRDefault="00096865" w:rsidP="00EF3662">
      <w:pPr>
        <w:pStyle w:val="aa"/>
        <w:ind w:right="-7"/>
        <w:jc w:val="center"/>
        <w:rPr>
          <w:rFonts w:ascii="Arial AM" w:hAnsi="Arial AM"/>
          <w:b/>
          <w:szCs w:val="22"/>
          <w:lang w:val="af-ZA"/>
        </w:rPr>
      </w:pPr>
      <w:r w:rsidRPr="002528F7">
        <w:rPr>
          <w:rFonts w:ascii="Sylfaen" w:hAnsi="Sylfaen" w:cs="Sylfaen"/>
          <w:b/>
          <w:szCs w:val="22"/>
          <w:lang w:val="es-ES"/>
        </w:rPr>
        <w:t>Բ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Ա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Ց</w:t>
      </w:r>
      <w:r w:rsidRPr="002528F7">
        <w:rPr>
          <w:rFonts w:ascii="Arial AM" w:hAnsi="Arial AM"/>
          <w:b/>
          <w:szCs w:val="22"/>
          <w:lang w:val="af-ZA"/>
        </w:rPr>
        <w:t xml:space="preserve">   </w:t>
      </w:r>
      <w:r w:rsidR="00F141E2" w:rsidRPr="002528F7">
        <w:rPr>
          <w:rFonts w:ascii="Sylfaen" w:hAnsi="Sylfaen" w:cs="Sylfaen"/>
          <w:b/>
          <w:szCs w:val="22"/>
          <w:lang w:val="es-ES"/>
        </w:rPr>
        <w:t>Մ</w:t>
      </w:r>
      <w:r w:rsidR="00F141E2" w:rsidRPr="002528F7">
        <w:rPr>
          <w:rFonts w:ascii="Arial AM" w:hAnsi="Arial AM" w:cs="Sylfaen"/>
          <w:b/>
          <w:szCs w:val="22"/>
          <w:lang w:val="es-ES"/>
        </w:rPr>
        <w:t xml:space="preserve"> </w:t>
      </w:r>
      <w:r w:rsidR="00F141E2" w:rsidRPr="002528F7">
        <w:rPr>
          <w:rFonts w:ascii="Sylfaen" w:hAnsi="Sylfaen" w:cs="Sylfaen"/>
          <w:b/>
          <w:szCs w:val="22"/>
          <w:lang w:val="es-ES"/>
        </w:rPr>
        <w:t>Ր</w:t>
      </w:r>
      <w:r w:rsidR="00F141E2" w:rsidRPr="002528F7">
        <w:rPr>
          <w:rFonts w:ascii="Arial AM" w:hAnsi="Arial AM" w:cs="Sylfaen"/>
          <w:b/>
          <w:szCs w:val="22"/>
          <w:lang w:val="es-ES"/>
        </w:rPr>
        <w:t xml:space="preserve"> </w:t>
      </w:r>
      <w:r w:rsidR="00F141E2" w:rsidRPr="002528F7">
        <w:rPr>
          <w:rFonts w:ascii="Sylfaen" w:hAnsi="Sylfaen" w:cs="Sylfaen"/>
          <w:b/>
          <w:szCs w:val="22"/>
          <w:lang w:val="es-ES"/>
        </w:rPr>
        <w:t>Ց</w:t>
      </w:r>
      <w:r w:rsidR="00F141E2" w:rsidRPr="002528F7">
        <w:rPr>
          <w:rFonts w:ascii="Arial AM" w:hAnsi="Arial AM" w:cs="Sylfaen"/>
          <w:b/>
          <w:szCs w:val="22"/>
          <w:lang w:val="es-ES"/>
        </w:rPr>
        <w:t xml:space="preserve"> </w:t>
      </w:r>
      <w:r w:rsidR="00F141E2" w:rsidRPr="002528F7">
        <w:rPr>
          <w:rFonts w:ascii="Sylfaen" w:hAnsi="Sylfaen" w:cs="Sylfaen"/>
          <w:b/>
          <w:szCs w:val="22"/>
          <w:lang w:val="es-ES"/>
        </w:rPr>
        <w:t>ՈՒ</w:t>
      </w:r>
      <w:r w:rsidR="00F141E2" w:rsidRPr="002528F7">
        <w:rPr>
          <w:rFonts w:ascii="Arial AM" w:hAnsi="Arial AM" w:cs="Sylfaen"/>
          <w:b/>
          <w:szCs w:val="22"/>
          <w:lang w:val="es-ES"/>
        </w:rPr>
        <w:t xml:space="preserve"> </w:t>
      </w:r>
      <w:r w:rsidR="00F141E2" w:rsidRPr="002528F7">
        <w:rPr>
          <w:rFonts w:ascii="Sylfaen" w:hAnsi="Sylfaen" w:cs="Sylfaen"/>
          <w:b/>
          <w:szCs w:val="22"/>
          <w:lang w:val="es-ES"/>
        </w:rPr>
        <w:t>Յ</w:t>
      </w:r>
      <w:r w:rsidR="00F141E2" w:rsidRPr="002528F7">
        <w:rPr>
          <w:rFonts w:ascii="Arial AM" w:hAnsi="Arial AM" w:cs="Sylfaen"/>
          <w:b/>
          <w:szCs w:val="22"/>
          <w:lang w:val="es-ES"/>
        </w:rPr>
        <w:t xml:space="preserve"> </w:t>
      </w:r>
      <w:r w:rsidR="00F141E2" w:rsidRPr="002528F7">
        <w:rPr>
          <w:rFonts w:ascii="Sylfaen" w:hAnsi="Sylfaen" w:cs="Sylfaen"/>
          <w:b/>
          <w:szCs w:val="22"/>
          <w:lang w:val="es-ES"/>
        </w:rPr>
        <w:t>Թ</w:t>
      </w:r>
      <w:r w:rsidR="00F141E2" w:rsidRPr="002528F7">
        <w:rPr>
          <w:rFonts w:ascii="Arial AM" w:hAnsi="Arial AM" w:cs="Sylfaen"/>
          <w:b/>
          <w:szCs w:val="22"/>
          <w:lang w:val="es-ES"/>
        </w:rPr>
        <w:t xml:space="preserve"> </w:t>
      </w:r>
      <w:r w:rsidR="00F141E2" w:rsidRPr="002528F7">
        <w:rPr>
          <w:rFonts w:ascii="Sylfaen" w:hAnsi="Sylfaen" w:cs="Sylfaen"/>
          <w:b/>
          <w:szCs w:val="22"/>
          <w:lang w:val="es-ES"/>
        </w:rPr>
        <w:t>Ի</w:t>
      </w:r>
      <w:r w:rsidRPr="002528F7">
        <w:rPr>
          <w:rFonts w:ascii="Arial AM" w:hAnsi="Arial AM"/>
          <w:b/>
          <w:szCs w:val="22"/>
          <w:lang w:val="af-ZA"/>
        </w:rPr>
        <w:t xml:space="preserve">   </w:t>
      </w:r>
      <w:r w:rsidRPr="002528F7">
        <w:rPr>
          <w:rFonts w:ascii="Sylfaen" w:hAnsi="Sylfaen" w:cs="Sylfaen"/>
          <w:b/>
          <w:szCs w:val="22"/>
          <w:lang w:val="es-ES"/>
        </w:rPr>
        <w:t>Հ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Ա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Յ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Տ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Ը</w:t>
      </w:r>
      <w:r w:rsidRPr="002528F7">
        <w:rPr>
          <w:rFonts w:ascii="Arial AM" w:hAnsi="Arial AM"/>
          <w:b/>
          <w:szCs w:val="22"/>
          <w:lang w:val="af-ZA"/>
        </w:rPr>
        <w:t xml:space="preserve">   </w:t>
      </w:r>
      <w:r w:rsidRPr="002528F7">
        <w:rPr>
          <w:rFonts w:ascii="Sylfaen" w:hAnsi="Sylfaen" w:cs="Sylfaen"/>
          <w:b/>
          <w:szCs w:val="22"/>
          <w:lang w:val="es-ES"/>
        </w:rPr>
        <w:t>Պ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Ա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Տ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Ր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Ա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Ս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Տ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Ե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Լ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ՈՒ</w:t>
      </w:r>
    </w:p>
    <w:p w14:paraId="6BB0180E" w14:textId="77777777" w:rsidR="00096865" w:rsidRPr="002528F7" w:rsidRDefault="00096865" w:rsidP="00EF3662">
      <w:pPr>
        <w:ind w:firstLine="567"/>
        <w:jc w:val="center"/>
        <w:rPr>
          <w:rFonts w:ascii="Arial AM" w:hAnsi="Arial AM"/>
          <w:szCs w:val="22"/>
          <w:lang w:val="af-ZA"/>
        </w:rPr>
      </w:pPr>
    </w:p>
    <w:p w14:paraId="5D97C932" w14:textId="77777777" w:rsidR="00096865" w:rsidRPr="002528F7" w:rsidRDefault="008D5016" w:rsidP="00EF3662">
      <w:pPr>
        <w:jc w:val="center"/>
        <w:rPr>
          <w:rFonts w:ascii="Arial AM" w:hAnsi="Arial AM"/>
          <w:b/>
          <w:sz w:val="20"/>
          <w:lang w:val="af-ZA"/>
        </w:rPr>
      </w:pPr>
      <w:r w:rsidRPr="002528F7">
        <w:rPr>
          <w:rFonts w:ascii="Arial AM" w:hAnsi="Arial AM"/>
          <w:b/>
          <w:sz w:val="20"/>
          <w:lang w:val="af-ZA"/>
        </w:rPr>
        <w:t xml:space="preserve">1. </w:t>
      </w:r>
      <w:r w:rsidRPr="002528F7">
        <w:rPr>
          <w:rFonts w:ascii="Sylfaen" w:hAnsi="Sylfaen" w:cs="Sylfaen"/>
          <w:b/>
          <w:sz w:val="20"/>
          <w:lang w:val="es-ES"/>
        </w:rPr>
        <w:t>ԸՆԴՀԱՆՈՒՐ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es-ES"/>
        </w:rPr>
        <w:t>ԴՐՈՒՅԹՆԵՐ</w:t>
      </w:r>
    </w:p>
    <w:p w14:paraId="230E6399" w14:textId="77777777" w:rsidR="00096865" w:rsidRPr="002528F7" w:rsidRDefault="00096865" w:rsidP="00EF3662">
      <w:pPr>
        <w:ind w:firstLine="567"/>
        <w:jc w:val="both"/>
        <w:rPr>
          <w:rFonts w:ascii="Arial AM" w:hAnsi="Arial AM"/>
          <w:szCs w:val="22"/>
          <w:lang w:val="af-ZA"/>
        </w:rPr>
      </w:pPr>
      <w:r w:rsidRPr="002528F7">
        <w:rPr>
          <w:rFonts w:ascii="Arial AM" w:hAnsi="Arial AM"/>
          <w:szCs w:val="22"/>
          <w:lang w:val="af-ZA"/>
        </w:rPr>
        <w:t xml:space="preserve"> </w:t>
      </w:r>
    </w:p>
    <w:p w14:paraId="7A0FB5A7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1.1 </w:t>
      </w:r>
      <w:r w:rsidRPr="002528F7">
        <w:rPr>
          <w:rFonts w:ascii="Sylfaen" w:hAnsi="Sylfaen" w:cs="Sylfaen"/>
          <w:sz w:val="20"/>
          <w:lang w:val="ru-RU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հրահանգը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նպատակ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ունի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օժանդակել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0F4B86" w:rsidRPr="002528F7">
        <w:rPr>
          <w:rFonts w:ascii="Sylfaen" w:hAnsi="Sylfaen" w:cs="Sylfaen"/>
          <w:sz w:val="20"/>
          <w:lang w:val="af-ZA"/>
        </w:rPr>
        <w:t>մ</w:t>
      </w:r>
      <w:r w:rsidRPr="002528F7">
        <w:rPr>
          <w:rFonts w:ascii="Sylfaen" w:hAnsi="Sylfaen" w:cs="Sylfaen"/>
          <w:sz w:val="20"/>
          <w:lang w:val="ru-RU"/>
        </w:rPr>
        <w:t>ասնակիցներին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հայտը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պատրաստելիս</w:t>
      </w:r>
      <w:r w:rsidR="004D5671" w:rsidRPr="002528F7">
        <w:rPr>
          <w:rFonts w:ascii="Tahoma" w:hAnsi="Tahoma" w:cs="Tahoma"/>
          <w:sz w:val="20"/>
          <w:lang w:val="ru-RU"/>
        </w:rPr>
        <w:t>։</w:t>
      </w:r>
    </w:p>
    <w:p w14:paraId="47B8B60A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1.2 </w:t>
      </w:r>
      <w:r w:rsidRPr="002528F7">
        <w:rPr>
          <w:rFonts w:ascii="Sylfaen" w:hAnsi="Sylfaen" w:cs="Sylfaen"/>
          <w:sz w:val="20"/>
          <w:lang w:val="ru-RU"/>
        </w:rPr>
        <w:t>Նպատակահարմարության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դեպքում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0F4B86" w:rsidRPr="002528F7">
        <w:rPr>
          <w:rFonts w:ascii="Sylfaen" w:hAnsi="Sylfaen" w:cs="Sylfaen"/>
          <w:sz w:val="20"/>
          <w:lang w:val="af-ZA"/>
        </w:rPr>
        <w:t>մ</w:t>
      </w:r>
      <w:r w:rsidRPr="002528F7">
        <w:rPr>
          <w:rFonts w:ascii="Sylfaen" w:hAnsi="Sylfaen" w:cs="Sylfaen"/>
          <w:sz w:val="20"/>
          <w:lang w:val="ru-RU"/>
        </w:rPr>
        <w:t>ասնակիցը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պահանջվող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տեղեկությունները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կարող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ներկայացնել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հրահանգով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առաջարկվող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ձևերից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տարբերվող</w:t>
      </w:r>
      <w:r w:rsidRPr="002528F7">
        <w:rPr>
          <w:rFonts w:ascii="Arial AM" w:hAnsi="Arial AM" w:cs="Sylfae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  <w:lang w:val="ru-RU"/>
        </w:rPr>
        <w:t>այլ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ձևերով</w:t>
      </w:r>
      <w:r w:rsidRPr="002528F7">
        <w:rPr>
          <w:rFonts w:ascii="Arial AM" w:hAnsi="Arial AM" w:cs="Sylfae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  <w:lang w:val="ru-RU"/>
        </w:rPr>
        <w:t>պահպանելով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պահանջվող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վավերապայմանները</w:t>
      </w:r>
      <w:r w:rsidR="004D5671" w:rsidRPr="002528F7">
        <w:rPr>
          <w:rFonts w:ascii="Tahoma" w:hAnsi="Tahoma" w:cs="Tahoma"/>
          <w:sz w:val="20"/>
          <w:lang w:val="ru-RU"/>
        </w:rPr>
        <w:t>։</w:t>
      </w:r>
    </w:p>
    <w:p w14:paraId="142C668B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1.3 </w:t>
      </w:r>
      <w:r w:rsidRPr="002528F7">
        <w:rPr>
          <w:rFonts w:ascii="Sylfaen" w:hAnsi="Sylfaen" w:cs="Sylfaen"/>
          <w:sz w:val="20"/>
          <w:lang w:val="ru-RU"/>
        </w:rPr>
        <w:t>Հայտերը</w:t>
      </w:r>
      <w:r w:rsidR="00AE679C" w:rsidRPr="002528F7">
        <w:rPr>
          <w:rFonts w:ascii="Arial AM" w:hAnsi="Arial AM" w:cs="Sylfaen"/>
          <w:sz w:val="20"/>
          <w:lang w:val="af-ZA"/>
        </w:rPr>
        <w:t>,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հայերենից</w:t>
      </w:r>
      <w:r w:rsidR="005D71EF"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բացի</w:t>
      </w:r>
      <w:r w:rsidR="005D71EF" w:rsidRPr="002528F7">
        <w:rPr>
          <w:rFonts w:ascii="Arial AM" w:hAnsi="Arial AM" w:cs="Sylfaen"/>
          <w:sz w:val="20"/>
          <w:lang w:val="af-ZA"/>
        </w:rPr>
        <w:t xml:space="preserve">, </w:t>
      </w:r>
      <w:r w:rsidR="005D71EF" w:rsidRPr="002528F7">
        <w:rPr>
          <w:rFonts w:ascii="Sylfaen" w:hAnsi="Sylfaen" w:cs="Sylfaen"/>
          <w:sz w:val="20"/>
          <w:lang w:val="ru-RU"/>
        </w:rPr>
        <w:t>կարող</w:t>
      </w:r>
      <w:r w:rsidR="005D71EF"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են</w:t>
      </w:r>
      <w:r w:rsidR="005D71EF"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ներկայացվել</w:t>
      </w:r>
      <w:r w:rsidR="005D71EF"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նաև</w:t>
      </w:r>
      <w:r w:rsidR="005D71EF"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անգլերեն</w:t>
      </w:r>
      <w:r w:rsidR="005D71EF"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կամ</w:t>
      </w:r>
      <w:r w:rsidR="005D71EF"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ռուսերեն</w:t>
      </w:r>
      <w:r w:rsidR="004D5671" w:rsidRPr="002528F7">
        <w:rPr>
          <w:rFonts w:ascii="Tahoma" w:hAnsi="Tahoma" w:cs="Tahoma"/>
          <w:sz w:val="20"/>
          <w:lang w:val="ru-RU"/>
        </w:rPr>
        <w:t>։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</w:p>
    <w:p w14:paraId="06668BDC" w14:textId="77777777" w:rsidR="00096865" w:rsidRPr="002528F7" w:rsidRDefault="00096865" w:rsidP="00EF3662">
      <w:pPr>
        <w:jc w:val="center"/>
        <w:rPr>
          <w:rFonts w:ascii="Arial AM" w:hAnsi="Arial AM"/>
          <w:b/>
          <w:szCs w:val="22"/>
          <w:lang w:val="af-ZA"/>
        </w:rPr>
      </w:pPr>
    </w:p>
    <w:p w14:paraId="27103497" w14:textId="77777777" w:rsidR="00096865" w:rsidRPr="002528F7" w:rsidRDefault="008D5016" w:rsidP="00EF3662">
      <w:pPr>
        <w:jc w:val="center"/>
        <w:rPr>
          <w:rFonts w:ascii="Arial AM" w:hAnsi="Arial AM"/>
          <w:b/>
          <w:sz w:val="20"/>
          <w:lang w:val="af-ZA"/>
        </w:rPr>
      </w:pPr>
      <w:r w:rsidRPr="002528F7">
        <w:rPr>
          <w:rFonts w:ascii="Arial AM" w:hAnsi="Arial AM"/>
          <w:b/>
          <w:sz w:val="20"/>
          <w:lang w:val="af-ZA"/>
        </w:rPr>
        <w:t xml:space="preserve">2. </w:t>
      </w:r>
      <w:r w:rsidRPr="002528F7">
        <w:rPr>
          <w:rFonts w:ascii="Sylfaen" w:hAnsi="Sylfaen" w:cs="Sylfaen"/>
          <w:b/>
          <w:sz w:val="20"/>
          <w:lang w:val="es-ES"/>
        </w:rPr>
        <w:t>ԸՆԹԱՑԱԿԱՐԳԻ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es-ES"/>
        </w:rPr>
        <w:t>ՀԱՅՏԸ</w:t>
      </w:r>
    </w:p>
    <w:p w14:paraId="33BE4B24" w14:textId="77777777" w:rsidR="00096865" w:rsidRPr="002528F7" w:rsidRDefault="00096865" w:rsidP="00EF3662">
      <w:pPr>
        <w:ind w:firstLine="720"/>
        <w:jc w:val="center"/>
        <w:rPr>
          <w:rFonts w:ascii="Arial AM" w:hAnsi="Arial AM"/>
          <w:szCs w:val="22"/>
          <w:lang w:val="af-ZA"/>
        </w:rPr>
      </w:pPr>
    </w:p>
    <w:p w14:paraId="26556618" w14:textId="77777777" w:rsidR="00B26608" w:rsidRPr="002528F7" w:rsidRDefault="00B26608" w:rsidP="00B26608">
      <w:pPr>
        <w:ind w:firstLine="567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</w:t>
      </w:r>
      <w:r w:rsidRPr="002528F7">
        <w:rPr>
          <w:rFonts w:ascii="Sylfaen" w:hAnsi="Sylfaen" w:cs="Sylfaen"/>
          <w:sz w:val="20"/>
          <w:szCs w:val="20"/>
          <w:lang w:val="hy-AM"/>
        </w:rPr>
        <w:t>ասնակիցը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հրավերի</w:t>
      </w:r>
      <w:r w:rsidRPr="002528F7">
        <w:rPr>
          <w:rFonts w:ascii="Arial AM" w:hAnsi="Arial AM"/>
          <w:sz w:val="20"/>
          <w:szCs w:val="20"/>
          <w:lang w:val="af-ZA"/>
        </w:rPr>
        <w:t xml:space="preserve"> 2-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</w:t>
      </w:r>
      <w:r w:rsidRPr="002528F7">
        <w:rPr>
          <w:rFonts w:ascii="Arial AM" w:hAnsi="Arial AM"/>
          <w:sz w:val="20"/>
          <w:szCs w:val="20"/>
          <w:lang w:val="af-ZA"/>
        </w:rPr>
        <w:t xml:space="preserve"> 3-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բաժնով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</w:t>
      </w:r>
      <w:r w:rsidRPr="002528F7">
        <w:rPr>
          <w:rFonts w:ascii="Arial AM" w:hAnsi="Arial AM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Հայտին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կցվում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հրավերով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</w:t>
      </w:r>
      <w:r w:rsidRPr="002528F7">
        <w:rPr>
          <w:rFonts w:ascii="Sylfaen" w:hAnsi="Sylfaen" w:cs="Sylfaen"/>
          <w:sz w:val="20"/>
          <w:szCs w:val="20"/>
          <w:lang w:val="es-ES"/>
        </w:rPr>
        <w:t>ը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353A5B2B" w14:textId="77777777" w:rsidR="002D5CF0" w:rsidRPr="002528F7" w:rsidRDefault="0078387F" w:rsidP="00EF3662">
      <w:pPr>
        <w:ind w:firstLine="567"/>
        <w:jc w:val="both"/>
        <w:rPr>
          <w:rFonts w:ascii="Arial AM" w:hAnsi="Arial AM" w:cs="Sylfaen"/>
          <w:sz w:val="20"/>
          <w:lang w:val="es-ES"/>
        </w:rPr>
      </w:pPr>
      <w:r w:rsidRPr="002528F7">
        <w:rPr>
          <w:rFonts w:ascii="Sylfaen" w:hAnsi="Sylfaen" w:cs="Sylfaen"/>
          <w:sz w:val="20"/>
        </w:rPr>
        <w:t>Մասնակիցը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="002240AB" w:rsidRPr="002528F7">
        <w:rPr>
          <w:rFonts w:ascii="Sylfaen" w:hAnsi="Sylfaen" w:cs="Sylfaen"/>
          <w:sz w:val="20"/>
        </w:rPr>
        <w:t>հայտով</w:t>
      </w:r>
      <w:r w:rsidR="002240AB"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</w:rPr>
        <w:t>ներկայացնում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</w:rPr>
        <w:t>իր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</w:rPr>
        <w:t>կողմից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</w:rPr>
        <w:t>հաստատված</w:t>
      </w:r>
      <w:r w:rsidRPr="002528F7">
        <w:rPr>
          <w:rFonts w:ascii="Arial AM" w:hAnsi="Arial AM" w:cs="Sylfaen"/>
          <w:sz w:val="20"/>
          <w:lang w:val="es-ES"/>
        </w:rPr>
        <w:t>`</w:t>
      </w:r>
    </w:p>
    <w:p w14:paraId="1AC86028" w14:textId="77777777" w:rsidR="00096865" w:rsidRPr="002528F7" w:rsidRDefault="002D5CF0" w:rsidP="00EF3662">
      <w:pPr>
        <w:ind w:firstLine="567"/>
        <w:jc w:val="both"/>
        <w:rPr>
          <w:rFonts w:ascii="Arial AM" w:hAnsi="Arial AM" w:cs="Sylfaen"/>
          <w:sz w:val="20"/>
          <w:lang w:val="es-ES"/>
        </w:rPr>
      </w:pPr>
      <w:r w:rsidRPr="002528F7">
        <w:rPr>
          <w:rFonts w:ascii="Arial AM" w:hAnsi="Arial AM" w:cs="Sylfaen"/>
          <w:sz w:val="20"/>
          <w:lang w:val="es-ES"/>
        </w:rPr>
        <w:t>2.</w:t>
      </w:r>
      <w:r w:rsidR="00D76BBA" w:rsidRPr="002528F7">
        <w:rPr>
          <w:rFonts w:ascii="Arial AM" w:hAnsi="Arial AM" w:cs="Sylfaen"/>
          <w:sz w:val="20"/>
          <w:lang w:val="es-ES"/>
        </w:rPr>
        <w:t>1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ընթացակարգին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մասնակցելու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դիմում</w:t>
      </w:r>
      <w:r w:rsidR="00EF4630" w:rsidRPr="002528F7">
        <w:rPr>
          <w:rFonts w:ascii="Arial AM" w:hAnsi="Arial AM" w:cs="Sylfaen"/>
          <w:sz w:val="20"/>
          <w:lang w:val="es-ES"/>
        </w:rPr>
        <w:t>-</w:t>
      </w:r>
      <w:r w:rsidR="00EF4630" w:rsidRPr="002528F7">
        <w:rPr>
          <w:rFonts w:ascii="Sylfaen" w:hAnsi="Sylfaen" w:cs="Sylfaen"/>
          <w:sz w:val="20"/>
        </w:rPr>
        <w:t>հայտարարություն</w:t>
      </w:r>
      <w:r w:rsidR="00096865" w:rsidRPr="002528F7">
        <w:rPr>
          <w:rFonts w:ascii="Arial AM" w:hAnsi="Arial AM" w:cs="Sylfaen"/>
          <w:sz w:val="20"/>
          <w:lang w:val="af-ZA"/>
        </w:rPr>
        <w:t xml:space="preserve">` </w:t>
      </w:r>
      <w:r w:rsidR="006F49AA" w:rsidRPr="002528F7">
        <w:rPr>
          <w:rFonts w:ascii="Sylfaen" w:hAnsi="Sylfaen" w:cs="Sylfaen"/>
          <w:sz w:val="20"/>
          <w:lang w:val="af-ZA"/>
        </w:rPr>
        <w:t>համաձայն</w:t>
      </w:r>
      <w:r w:rsidR="006F49AA" w:rsidRPr="002528F7">
        <w:rPr>
          <w:rFonts w:ascii="Arial AM" w:hAnsi="Arial AM" w:cs="Sylfaen"/>
          <w:sz w:val="20"/>
          <w:lang w:val="af-ZA"/>
        </w:rPr>
        <w:t xml:space="preserve"> </w:t>
      </w:r>
      <w:r w:rsidR="006F49AA" w:rsidRPr="002528F7">
        <w:rPr>
          <w:rFonts w:ascii="Sylfaen" w:hAnsi="Sylfaen" w:cs="Sylfaen"/>
          <w:sz w:val="20"/>
          <w:lang w:val="af-ZA"/>
        </w:rPr>
        <w:t>հ</w:t>
      </w:r>
      <w:r w:rsidR="00096865" w:rsidRPr="002528F7">
        <w:rPr>
          <w:rFonts w:ascii="Sylfaen" w:hAnsi="Sylfaen" w:cs="Sylfaen"/>
          <w:sz w:val="20"/>
          <w:lang w:val="ru-RU"/>
        </w:rPr>
        <w:t>ավելված</w:t>
      </w:r>
      <w:r w:rsidR="00096865" w:rsidRPr="002528F7">
        <w:rPr>
          <w:rFonts w:ascii="Arial AM" w:hAnsi="Arial AM" w:cs="Sylfaen"/>
          <w:sz w:val="20"/>
          <w:lang w:val="af-ZA"/>
        </w:rPr>
        <w:t xml:space="preserve"> N 1</w:t>
      </w:r>
      <w:r w:rsidR="006F49AA" w:rsidRPr="002528F7">
        <w:rPr>
          <w:rFonts w:ascii="Arial AM" w:hAnsi="Arial AM" w:cs="Sylfaen"/>
          <w:sz w:val="20"/>
          <w:lang w:val="af-ZA"/>
        </w:rPr>
        <w:t>-</w:t>
      </w:r>
      <w:r w:rsidR="006F49AA" w:rsidRPr="002528F7">
        <w:rPr>
          <w:rFonts w:ascii="Sylfaen" w:hAnsi="Sylfaen" w:cs="Sylfaen"/>
          <w:sz w:val="20"/>
          <w:lang w:val="af-ZA"/>
        </w:rPr>
        <w:t>ի</w:t>
      </w:r>
      <w:r w:rsidR="00BC6807" w:rsidRPr="002528F7">
        <w:rPr>
          <w:rFonts w:ascii="Arial AM" w:hAnsi="Arial AM" w:cs="Sylfaen"/>
          <w:sz w:val="20"/>
          <w:lang w:val="es-ES"/>
        </w:rPr>
        <w:t>.</w:t>
      </w:r>
    </w:p>
    <w:p w14:paraId="141DA8B7" w14:textId="77777777" w:rsidR="00EF4630" w:rsidRPr="002528F7" w:rsidRDefault="00096865" w:rsidP="00EF4630">
      <w:pPr>
        <w:pStyle w:val="norm"/>
        <w:spacing w:line="276" w:lineRule="auto"/>
        <w:ind w:firstLine="567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Arial AM" w:hAnsi="Arial AM" w:cs="Sylfaen"/>
          <w:sz w:val="20"/>
          <w:lang w:val="af-ZA"/>
        </w:rPr>
        <w:t>2.</w:t>
      </w:r>
      <w:r w:rsidR="00180EE9" w:rsidRPr="002528F7">
        <w:rPr>
          <w:rFonts w:ascii="Arial AM" w:hAnsi="Arial AM" w:cs="Sylfaen"/>
          <w:sz w:val="20"/>
          <w:lang w:val="af-ZA"/>
        </w:rPr>
        <w:t>2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C96127" w:rsidRPr="002528F7">
        <w:rPr>
          <w:rFonts w:ascii="Sylfaen" w:hAnsi="Sylfaen" w:cs="Sylfaen"/>
          <w:sz w:val="20"/>
          <w:lang w:val="af-ZA"/>
        </w:rPr>
        <w:t>ենթակապալի</w:t>
      </w:r>
      <w:r w:rsidR="00C96127" w:rsidRPr="002528F7">
        <w:rPr>
          <w:rFonts w:ascii="Arial AM" w:hAnsi="Arial AM" w:cs="Sylfaen"/>
          <w:sz w:val="20"/>
          <w:lang w:val="af-ZA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պայմանագրի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պատճենը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և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դրա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կողմ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հանդիսացող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անձի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տվյալները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եթե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պայմանագիրն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իրականացվելու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է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միջոցով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>.</w:t>
      </w:r>
    </w:p>
    <w:p w14:paraId="50DE2136" w14:textId="47374849" w:rsidR="00EF4630" w:rsidRPr="002528F7" w:rsidRDefault="00EF4630" w:rsidP="00505AD4">
      <w:pPr>
        <w:pStyle w:val="norm"/>
        <w:spacing w:line="240" w:lineRule="auto"/>
        <w:ind w:firstLine="567"/>
        <w:rPr>
          <w:rFonts w:ascii="Arial AM" w:hAnsi="Arial AM" w:cs="Sylfaen"/>
          <w:color w:val="FFFFFF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2.3 </w:t>
      </w:r>
      <w:r w:rsidRPr="002528F7">
        <w:rPr>
          <w:rFonts w:ascii="Sylfaen" w:hAnsi="Sylfaen" w:cs="Sylfaen"/>
          <w:sz w:val="20"/>
          <w:szCs w:val="24"/>
          <w:lang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պայմանագիրը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eastAsia="en-US"/>
        </w:rPr>
        <w:t>եթե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մասնակիցները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գնման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մասնակցում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կարգով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(</w:t>
      </w:r>
      <w:r w:rsidRPr="002528F7">
        <w:rPr>
          <w:rFonts w:ascii="Sylfaen" w:hAnsi="Sylfaen" w:cs="Sylfaen"/>
          <w:sz w:val="20"/>
          <w:szCs w:val="24"/>
          <w:lang w:eastAsia="en-US"/>
        </w:rPr>
        <w:t>կոնսորցիումով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>).</w:t>
      </w:r>
      <w:r w:rsidR="000E08D1" w:rsidRPr="002528F7">
        <w:rPr>
          <w:rStyle w:val="af6"/>
          <w:rFonts w:ascii="Arial AM" w:hAnsi="Arial AM" w:cs="Sylfaen"/>
          <w:sz w:val="20"/>
          <w:szCs w:val="24"/>
          <w:lang w:val="af-ZA" w:eastAsia="en-US"/>
        </w:rPr>
        <w:footnoteReference w:id="18"/>
      </w:r>
    </w:p>
    <w:p w14:paraId="74ACFF50" w14:textId="16AEBE5A" w:rsidR="006505D2" w:rsidRPr="002528F7" w:rsidRDefault="002C4DBF" w:rsidP="006A26BE">
      <w:pPr>
        <w:ind w:firstLine="567"/>
        <w:jc w:val="both"/>
        <w:rPr>
          <w:rFonts w:ascii="Arial AM" w:hAnsi="Arial AM"/>
          <w:sz w:val="20"/>
          <w:vertAlign w:val="superscript"/>
          <w:lang w:val="hy-AM"/>
        </w:rPr>
      </w:pPr>
      <w:r w:rsidRPr="002528F7">
        <w:rPr>
          <w:rFonts w:ascii="Arial AM" w:hAnsi="Arial AM" w:cs="Sylfaen"/>
          <w:sz w:val="20"/>
          <w:lang w:val="af-ZA"/>
        </w:rPr>
        <w:t>2</w:t>
      </w:r>
      <w:r w:rsidR="00E968EF" w:rsidRPr="002528F7">
        <w:rPr>
          <w:rFonts w:ascii="Arial AM" w:hAnsi="Arial AM" w:cs="Sylfaen"/>
          <w:sz w:val="20"/>
          <w:lang w:val="af-ZA"/>
        </w:rPr>
        <w:t>.</w:t>
      </w:r>
      <w:r w:rsidR="002E11D1" w:rsidRPr="002528F7">
        <w:rPr>
          <w:rFonts w:ascii="Arial AM" w:hAnsi="Arial AM" w:cs="Sylfaen"/>
          <w:sz w:val="20"/>
          <w:lang w:val="af-ZA"/>
        </w:rPr>
        <w:t>4</w:t>
      </w:r>
      <w:r w:rsidR="002240AB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</w:t>
      </w:r>
      <w:r w:rsidR="006A26BE" w:rsidRPr="002528F7">
        <w:rPr>
          <w:rFonts w:ascii="Arial AM" w:hAnsi="Arial AM" w:cs="Sylfaen"/>
          <w:sz w:val="20"/>
          <w:lang w:val="hy-AM"/>
        </w:rPr>
        <w:t xml:space="preserve">, </w:t>
      </w:r>
      <w:r w:rsidR="006A26BE" w:rsidRPr="002528F7">
        <w:rPr>
          <w:rFonts w:ascii="Sylfaen" w:hAnsi="Sylfaen" w:cs="Sylfaen"/>
          <w:sz w:val="20"/>
          <w:lang w:val="hy-AM"/>
        </w:rPr>
        <w:t>որը</w:t>
      </w:r>
      <w:r w:rsidR="006A26BE" w:rsidRPr="002528F7">
        <w:rPr>
          <w:rFonts w:ascii="Arial AM" w:hAnsi="Arial AM" w:cs="Sylfaen"/>
          <w:sz w:val="20"/>
          <w:lang w:val="hy-AM"/>
        </w:rPr>
        <w:t xml:space="preserve"> </w:t>
      </w:r>
      <w:r w:rsidR="006A26BE" w:rsidRPr="002528F7">
        <w:rPr>
          <w:rFonts w:ascii="Sylfaen" w:hAnsi="Sylfaen" w:cs="Sylfaen"/>
          <w:sz w:val="20"/>
          <w:lang w:val="hy-AM"/>
        </w:rPr>
        <w:t>ներկայացվում</w:t>
      </w:r>
      <w:r w:rsidR="006A26BE" w:rsidRPr="002528F7">
        <w:rPr>
          <w:rFonts w:ascii="Arial AM" w:hAnsi="Arial AM" w:cs="Sylfaen"/>
          <w:sz w:val="20"/>
          <w:lang w:val="hy-AM"/>
        </w:rPr>
        <w:t xml:space="preserve"> </w:t>
      </w:r>
      <w:r w:rsidR="006A26BE" w:rsidRPr="002528F7">
        <w:rPr>
          <w:rFonts w:ascii="Sylfaen" w:hAnsi="Sylfaen" w:cs="Sylfaen"/>
          <w:sz w:val="20"/>
          <w:lang w:val="hy-AM"/>
        </w:rPr>
        <w:t>է</w:t>
      </w:r>
      <w:r w:rsidR="000F3B31" w:rsidRPr="002528F7">
        <w:rPr>
          <w:rFonts w:ascii="Arial AM" w:hAnsi="Arial AM" w:cs="Sylfaen"/>
          <w:sz w:val="20"/>
          <w:lang w:val="hy-AM"/>
        </w:rPr>
        <w:t xml:space="preserve"> </w:t>
      </w:r>
      <w:r w:rsidR="000C062F" w:rsidRPr="002528F7">
        <w:rPr>
          <w:rFonts w:ascii="Sylfaen" w:hAnsi="Sylfaen" w:cs="Sylfaen"/>
          <w:sz w:val="20"/>
          <w:lang w:val="hy-AM"/>
        </w:rPr>
        <w:t>կանխիկ</w:t>
      </w:r>
      <w:r w:rsidR="000C062F" w:rsidRPr="002528F7">
        <w:rPr>
          <w:rFonts w:ascii="Arial AM" w:hAnsi="Arial AM" w:cs="Sylfaen"/>
          <w:sz w:val="20"/>
          <w:lang w:val="hy-AM"/>
        </w:rPr>
        <w:t xml:space="preserve"> </w:t>
      </w:r>
      <w:r w:rsidR="000C062F" w:rsidRPr="002528F7">
        <w:rPr>
          <w:rFonts w:ascii="Sylfaen" w:hAnsi="Sylfaen" w:cs="Sylfaen"/>
          <w:sz w:val="20"/>
          <w:lang w:val="hy-AM"/>
        </w:rPr>
        <w:t>փողի</w:t>
      </w:r>
      <w:r w:rsidR="000C062F" w:rsidRPr="002528F7">
        <w:rPr>
          <w:rFonts w:ascii="Arial AM" w:hAnsi="Arial AM" w:cs="Sylfaen"/>
          <w:sz w:val="20"/>
          <w:lang w:val="hy-AM"/>
        </w:rPr>
        <w:t xml:space="preserve"> </w:t>
      </w:r>
      <w:r w:rsidR="006505D2" w:rsidRPr="002528F7">
        <w:rPr>
          <w:rFonts w:ascii="Sylfaen" w:hAnsi="Sylfaen" w:cs="Sylfaen"/>
          <w:sz w:val="20"/>
          <w:lang w:val="hy-AM"/>
        </w:rPr>
        <w:t>կամ</w:t>
      </w:r>
      <w:r w:rsidR="006505D2" w:rsidRPr="002528F7">
        <w:rPr>
          <w:rFonts w:ascii="Arial AM" w:hAnsi="Arial AM" w:cs="Sylfaen"/>
          <w:sz w:val="20"/>
          <w:lang w:val="hy-AM"/>
        </w:rPr>
        <w:t xml:space="preserve"> </w:t>
      </w:r>
      <w:r w:rsidR="006505D2" w:rsidRPr="002528F7">
        <w:rPr>
          <w:rFonts w:ascii="Sylfaen" w:hAnsi="Sylfaen" w:cs="Sylfaen"/>
          <w:sz w:val="20"/>
          <w:lang w:val="hy-AM"/>
        </w:rPr>
        <w:t>բանկային</w:t>
      </w:r>
      <w:r w:rsidR="006505D2" w:rsidRPr="002528F7">
        <w:rPr>
          <w:rFonts w:ascii="Arial AM" w:hAnsi="Arial AM" w:cs="Sylfaen"/>
          <w:sz w:val="20"/>
          <w:lang w:val="hy-AM"/>
        </w:rPr>
        <w:t xml:space="preserve"> </w:t>
      </w:r>
      <w:r w:rsidR="006505D2" w:rsidRPr="002528F7">
        <w:rPr>
          <w:rFonts w:ascii="Sylfaen" w:hAnsi="Sylfaen" w:cs="Sylfaen"/>
          <w:sz w:val="20"/>
          <w:lang w:val="hy-AM"/>
        </w:rPr>
        <w:t>երաշխիքի</w:t>
      </w:r>
      <w:r w:rsidR="006505D2" w:rsidRPr="002528F7">
        <w:rPr>
          <w:rFonts w:ascii="Arial AM" w:hAnsi="Arial AM" w:cs="Sylfaen"/>
          <w:sz w:val="20"/>
          <w:lang w:val="hy-AM"/>
        </w:rPr>
        <w:t xml:space="preserve"> </w:t>
      </w:r>
      <w:r w:rsidR="000C062F" w:rsidRPr="002528F7">
        <w:rPr>
          <w:rFonts w:ascii="Sylfaen" w:hAnsi="Sylfaen" w:cs="Sylfaen"/>
          <w:sz w:val="20"/>
          <w:lang w:val="hy-AM"/>
        </w:rPr>
        <w:t>ձևով</w:t>
      </w:r>
      <w:r w:rsidR="00F02DBC" w:rsidRPr="002528F7">
        <w:rPr>
          <w:rFonts w:ascii="Arial AM" w:hAnsi="Arial AM" w:cs="Sylfaen"/>
          <w:sz w:val="20"/>
          <w:lang w:val="af-ZA"/>
        </w:rPr>
        <w:t xml:space="preserve"> (</w:t>
      </w:r>
      <w:r w:rsidR="00F02DBC" w:rsidRPr="002528F7">
        <w:rPr>
          <w:rFonts w:ascii="Sylfaen" w:hAnsi="Sylfaen" w:cs="Sylfaen"/>
          <w:sz w:val="20"/>
          <w:lang w:val="hy-AM"/>
        </w:rPr>
        <w:t>հավելված</w:t>
      </w:r>
      <w:r w:rsidR="00F02DBC" w:rsidRPr="002528F7">
        <w:rPr>
          <w:rFonts w:ascii="Arial AM" w:hAnsi="Arial AM" w:cs="Sylfaen"/>
          <w:sz w:val="20"/>
          <w:lang w:val="af-ZA"/>
        </w:rPr>
        <w:t xml:space="preserve"> N 3)</w:t>
      </w:r>
      <w:r w:rsidR="006A26BE" w:rsidRPr="002528F7">
        <w:rPr>
          <w:rFonts w:ascii="Arial AM" w:hAnsi="Arial AM" w:cs="Sylfaen"/>
          <w:sz w:val="20"/>
          <w:lang w:val="hy-AM"/>
        </w:rPr>
        <w:t>:</w:t>
      </w:r>
      <w:r w:rsidR="0077364F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Ընդ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որում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հայտով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ներկայացվում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է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կանխիկ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փողի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վճարումը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հավաստող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բնօրինակ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փաստաթղթի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կամ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բանկային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երաշխիքի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բնօրինակը</w:t>
      </w:r>
      <w:r w:rsidR="00B26608" w:rsidRPr="002528F7">
        <w:rPr>
          <w:rFonts w:ascii="Arial AM" w:hAnsi="Arial AM" w:cs="Sylfaen"/>
          <w:sz w:val="20"/>
          <w:lang w:val="af-ZA"/>
        </w:rPr>
        <w:t>:</w:t>
      </w:r>
      <w:r w:rsidR="000E08D1" w:rsidRPr="002528F7">
        <w:rPr>
          <w:rStyle w:val="af6"/>
          <w:rFonts w:ascii="Arial AM" w:hAnsi="Arial AM" w:cs="Sylfaen"/>
          <w:sz w:val="20"/>
          <w:lang w:val="af-ZA"/>
        </w:rPr>
        <w:footnoteReference w:id="19"/>
      </w:r>
      <w:r w:rsidR="00B26608" w:rsidRPr="002528F7" w:rsidDel="00B26608">
        <w:rPr>
          <w:rFonts w:ascii="Arial AM" w:hAnsi="Arial AM" w:cs="Sylfaen"/>
          <w:sz w:val="20"/>
          <w:lang w:val="hy-AM"/>
        </w:rPr>
        <w:t xml:space="preserve"> </w:t>
      </w:r>
    </w:p>
    <w:p w14:paraId="2BCB9314" w14:textId="77777777" w:rsidR="002E11D1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2.</w:t>
      </w:r>
      <w:r w:rsidR="002E11D1" w:rsidRPr="002528F7">
        <w:rPr>
          <w:rFonts w:ascii="Arial AM" w:hAnsi="Arial AM" w:cs="Sylfaen"/>
          <w:sz w:val="20"/>
          <w:lang w:val="af-ZA"/>
        </w:rPr>
        <w:t>5</w:t>
      </w:r>
      <w:r w:rsidR="00FF3C84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գնային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առաջարկ</w:t>
      </w:r>
      <w:r w:rsidR="00294FFF" w:rsidRPr="002528F7">
        <w:rPr>
          <w:rFonts w:ascii="Arial AM" w:hAnsi="Arial AM" w:cs="Sylfaen"/>
          <w:sz w:val="20"/>
          <w:lang w:val="af-ZA"/>
        </w:rPr>
        <w:t xml:space="preserve">` </w:t>
      </w:r>
      <w:r w:rsidR="00294FFF" w:rsidRPr="002528F7">
        <w:rPr>
          <w:rFonts w:ascii="Sylfaen" w:hAnsi="Sylfaen" w:cs="Sylfaen"/>
          <w:sz w:val="20"/>
          <w:lang w:val="hy-AM"/>
        </w:rPr>
        <w:t>համաձայն</w:t>
      </w:r>
      <w:r w:rsidR="00294FFF" w:rsidRPr="002528F7">
        <w:rPr>
          <w:rFonts w:ascii="Arial AM" w:hAnsi="Arial AM" w:cs="Sylfaen"/>
          <w:sz w:val="20"/>
          <w:lang w:val="af-ZA"/>
        </w:rPr>
        <w:t xml:space="preserve"> </w:t>
      </w:r>
      <w:r w:rsidR="00294FFF" w:rsidRPr="002528F7">
        <w:rPr>
          <w:rFonts w:ascii="Sylfaen" w:hAnsi="Sylfaen" w:cs="Sylfaen"/>
          <w:sz w:val="20"/>
          <w:lang w:val="hy-AM"/>
        </w:rPr>
        <w:t>հավելված</w:t>
      </w:r>
      <w:r w:rsidR="00294FFF" w:rsidRPr="002528F7">
        <w:rPr>
          <w:rFonts w:ascii="Arial AM" w:hAnsi="Arial AM" w:cs="Sylfaen"/>
          <w:sz w:val="20"/>
          <w:lang w:val="af-ZA"/>
        </w:rPr>
        <w:t xml:space="preserve"> N </w:t>
      </w:r>
      <w:r w:rsidR="004D557A" w:rsidRPr="002528F7">
        <w:rPr>
          <w:rFonts w:ascii="Arial AM" w:hAnsi="Arial AM" w:cs="Sylfaen"/>
          <w:sz w:val="20"/>
          <w:lang w:val="af-ZA"/>
        </w:rPr>
        <w:t>2</w:t>
      </w:r>
      <w:r w:rsidR="00294FFF" w:rsidRPr="002528F7">
        <w:rPr>
          <w:rFonts w:ascii="Arial AM" w:hAnsi="Arial AM" w:cs="Sylfaen"/>
          <w:sz w:val="20"/>
          <w:lang w:val="af-ZA"/>
        </w:rPr>
        <w:t>-</w:t>
      </w:r>
      <w:r w:rsidR="00294FFF" w:rsidRPr="002528F7">
        <w:rPr>
          <w:rFonts w:ascii="Sylfaen" w:hAnsi="Sylfaen" w:cs="Sylfaen"/>
          <w:sz w:val="20"/>
          <w:lang w:val="hy-AM"/>
        </w:rPr>
        <w:t>ի</w:t>
      </w:r>
      <w:r w:rsidR="00294FFF" w:rsidRPr="002528F7">
        <w:rPr>
          <w:rFonts w:ascii="Arial AM" w:hAnsi="Arial AM" w:cs="Sylfaen"/>
          <w:sz w:val="20"/>
          <w:lang w:val="af-ZA"/>
        </w:rPr>
        <w:t xml:space="preserve">: </w:t>
      </w:r>
      <w:r w:rsidR="00294FFF" w:rsidRPr="002528F7">
        <w:rPr>
          <w:rFonts w:ascii="Sylfaen" w:hAnsi="Sylfaen" w:cs="Sylfaen"/>
          <w:sz w:val="20"/>
          <w:lang w:val="af-ZA"/>
        </w:rPr>
        <w:t>Գնային</w:t>
      </w:r>
      <w:r w:rsidR="00294FFF" w:rsidRPr="002528F7">
        <w:rPr>
          <w:rFonts w:ascii="Arial AM" w:hAnsi="Arial AM" w:cs="Sylfaen"/>
          <w:sz w:val="20"/>
          <w:lang w:val="af-ZA"/>
        </w:rPr>
        <w:t xml:space="preserve"> </w:t>
      </w:r>
      <w:r w:rsidR="00294FFF" w:rsidRPr="002528F7">
        <w:rPr>
          <w:rFonts w:ascii="Sylfaen" w:hAnsi="Sylfaen" w:cs="Sylfaen"/>
          <w:sz w:val="20"/>
          <w:lang w:val="af-ZA"/>
        </w:rPr>
        <w:t>առաջարկը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ներկայացվում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է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5A1D54" w:rsidRPr="002528F7">
        <w:rPr>
          <w:rFonts w:ascii="Sylfaen" w:hAnsi="Sylfaen" w:cs="Sylfaen"/>
          <w:sz w:val="20"/>
          <w:szCs w:val="20"/>
          <w:lang w:val="hy-AM"/>
        </w:rPr>
        <w:t>արժեք</w:t>
      </w:r>
      <w:r w:rsidR="005A1D54"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="00357C32" w:rsidRPr="002528F7">
        <w:rPr>
          <w:rFonts w:ascii="Arial AM" w:hAnsi="Arial AM" w:cs="Sylfaen"/>
          <w:sz w:val="20"/>
          <w:lang w:val="af-ZA"/>
        </w:rPr>
        <w:t>(</w:t>
      </w:r>
      <w:r w:rsidR="00357C32" w:rsidRPr="002528F7">
        <w:rPr>
          <w:rFonts w:ascii="Sylfaen" w:hAnsi="Sylfaen" w:cs="Sylfaen"/>
          <w:sz w:val="20"/>
          <w:lang w:val="af-ZA"/>
        </w:rPr>
        <w:t>ինքնարժեքի</w:t>
      </w:r>
      <w:r w:rsidR="00357C32" w:rsidRPr="002528F7">
        <w:rPr>
          <w:rFonts w:ascii="Arial AM" w:hAnsi="Arial AM" w:cs="Sylfaen"/>
          <w:sz w:val="20"/>
          <w:lang w:val="af-ZA"/>
        </w:rPr>
        <w:t xml:space="preserve"> </w:t>
      </w:r>
      <w:r w:rsidR="00357C32" w:rsidRPr="002528F7">
        <w:rPr>
          <w:rFonts w:ascii="Sylfaen" w:hAnsi="Sylfaen" w:cs="Sylfaen"/>
          <w:sz w:val="20"/>
          <w:lang w:val="af-ZA"/>
        </w:rPr>
        <w:t>և</w:t>
      </w:r>
      <w:r w:rsidR="00357C32" w:rsidRPr="002528F7">
        <w:rPr>
          <w:rFonts w:ascii="Arial AM" w:hAnsi="Arial AM" w:cs="Sylfaen"/>
          <w:sz w:val="20"/>
          <w:lang w:val="af-ZA"/>
        </w:rPr>
        <w:t xml:space="preserve"> </w:t>
      </w:r>
      <w:r w:rsidR="00357C32" w:rsidRPr="002528F7">
        <w:rPr>
          <w:rFonts w:ascii="Sylfaen" w:hAnsi="Sylfaen" w:cs="Sylfaen"/>
          <w:sz w:val="20"/>
          <w:lang w:val="af-ZA"/>
        </w:rPr>
        <w:t>կանխատեսվող</w:t>
      </w:r>
      <w:r w:rsidR="00357C32" w:rsidRPr="002528F7">
        <w:rPr>
          <w:rFonts w:ascii="Arial AM" w:hAnsi="Arial AM" w:cs="Sylfaen"/>
          <w:sz w:val="20"/>
          <w:lang w:val="af-ZA"/>
        </w:rPr>
        <w:t xml:space="preserve"> </w:t>
      </w:r>
      <w:r w:rsidR="00357C32" w:rsidRPr="002528F7">
        <w:rPr>
          <w:rFonts w:ascii="Sylfaen" w:hAnsi="Sylfaen" w:cs="Sylfaen"/>
          <w:sz w:val="20"/>
          <w:lang w:val="af-ZA"/>
        </w:rPr>
        <w:t>շահույթի</w:t>
      </w:r>
      <w:r w:rsidR="00357C32" w:rsidRPr="002528F7">
        <w:rPr>
          <w:rFonts w:ascii="Arial AM" w:hAnsi="Arial AM" w:cs="Sylfaen"/>
          <w:sz w:val="20"/>
          <w:lang w:val="af-ZA"/>
        </w:rPr>
        <w:t xml:space="preserve"> </w:t>
      </w:r>
      <w:r w:rsidR="00357C32" w:rsidRPr="002528F7">
        <w:rPr>
          <w:rFonts w:ascii="Sylfaen" w:hAnsi="Sylfaen" w:cs="Sylfaen"/>
          <w:sz w:val="20"/>
          <w:lang w:val="af-ZA"/>
        </w:rPr>
        <w:t>հանրագումարը</w:t>
      </w:r>
      <w:r w:rsidR="00357C32" w:rsidRPr="002528F7">
        <w:rPr>
          <w:rFonts w:ascii="Arial AM" w:hAnsi="Arial AM" w:cs="Sylfaen"/>
          <w:sz w:val="20"/>
          <w:lang w:val="af-ZA"/>
        </w:rPr>
        <w:t xml:space="preserve">) </w:t>
      </w:r>
      <w:r w:rsidR="00E67BA7" w:rsidRPr="002528F7">
        <w:rPr>
          <w:rFonts w:ascii="Sylfaen" w:hAnsi="Sylfaen" w:cs="Sylfaen"/>
          <w:sz w:val="20"/>
          <w:lang w:val="hy-AM"/>
        </w:rPr>
        <w:t>և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ավելացված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արժեքի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հարկ</w:t>
      </w:r>
      <w:r w:rsidR="00E67BA7" w:rsidRPr="002528F7" w:rsidDel="001A1F55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ընդհանրական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բաղադրիչներից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բաղկացած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հաշվարկի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ձևով։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357C32" w:rsidRPr="002528F7">
        <w:rPr>
          <w:rFonts w:ascii="Sylfaen" w:hAnsi="Sylfaen" w:cs="Sylfaen"/>
          <w:sz w:val="20"/>
        </w:rPr>
        <w:t>Ա</w:t>
      </w:r>
      <w:r w:rsidR="005A1D54" w:rsidRPr="002528F7">
        <w:rPr>
          <w:rFonts w:ascii="Sylfaen" w:hAnsi="Sylfaen" w:cs="Sylfaen"/>
          <w:sz w:val="20"/>
          <w:lang w:val="hy-AM"/>
        </w:rPr>
        <w:t>րժեքի</w:t>
      </w:r>
      <w:r w:rsidR="005A1D54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բաղադրիչների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հաշվարկ</w:t>
      </w:r>
      <w:r w:rsidR="00E67BA7" w:rsidRPr="002528F7">
        <w:rPr>
          <w:rFonts w:ascii="Arial AM" w:hAnsi="Arial AM" w:cs="Sylfaen"/>
          <w:sz w:val="20"/>
          <w:lang w:val="af-ZA"/>
        </w:rPr>
        <w:t xml:space="preserve">` </w:t>
      </w:r>
      <w:r w:rsidR="00E67BA7" w:rsidRPr="002528F7">
        <w:rPr>
          <w:rFonts w:ascii="Sylfaen" w:hAnsi="Sylfaen" w:cs="Sylfaen"/>
          <w:sz w:val="20"/>
          <w:lang w:val="ru-RU"/>
        </w:rPr>
        <w:t>բացվածք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կամ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այլ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մանրամասներ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չեն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պահանջվում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և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ներկայացվում</w:t>
      </w:r>
      <w:r w:rsidR="002E11D1" w:rsidRPr="002528F7">
        <w:rPr>
          <w:rFonts w:ascii="Arial AM" w:hAnsi="Arial AM" w:cs="Sylfaen"/>
          <w:sz w:val="20"/>
          <w:lang w:val="af-ZA"/>
        </w:rPr>
        <w:t>.</w:t>
      </w:r>
    </w:p>
    <w:p w14:paraId="3837C322" w14:textId="72569D4C" w:rsidR="002E11D1" w:rsidRPr="002528F7" w:rsidDel="00C20953" w:rsidRDefault="002E11D1" w:rsidP="00E55885">
      <w:pPr>
        <w:pStyle w:val="norm"/>
        <w:spacing w:line="240" w:lineRule="auto"/>
        <w:ind w:firstLine="567"/>
        <w:rPr>
          <w:del w:id="7" w:author="Sergey Shahnazaryan" w:date="2024-02-09T13:46:00Z"/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Arial AM" w:hAnsi="Arial AM"/>
          <w:sz w:val="20"/>
          <w:lang w:val="af-ZA"/>
        </w:rPr>
        <w:t xml:space="preserve">2.6 </w:t>
      </w:r>
      <w:r w:rsidRPr="002528F7">
        <w:rPr>
          <w:rFonts w:ascii="Sylfaen" w:hAnsi="Sylfaen" w:cs="Sylfaen"/>
          <w:sz w:val="20"/>
          <w:szCs w:val="24"/>
          <w:lang w:eastAsia="en-US"/>
        </w:rPr>
        <w:t>շինարարական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աշխատանքների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գնման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դեպքում</w:t>
      </w:r>
      <w:r w:rsidR="00C2095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իր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կողմից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հաստատված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հավաստում՝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lang w:val="af-ZA"/>
        </w:rPr>
        <w:t>համաձայն</w:t>
      </w:r>
      <w:r w:rsidR="00C20953" w:rsidRPr="002528F7">
        <w:rPr>
          <w:rFonts w:ascii="Arial AM" w:hAnsi="Arial AM" w:cs="Sylfaen"/>
          <w:sz w:val="20"/>
          <w:lang w:val="af-ZA"/>
        </w:rPr>
        <w:t xml:space="preserve"> </w:t>
      </w:r>
      <w:r w:rsidR="00C20953" w:rsidRPr="002528F7">
        <w:rPr>
          <w:rFonts w:ascii="Sylfaen" w:hAnsi="Sylfaen" w:cs="Sylfaen"/>
          <w:sz w:val="20"/>
          <w:lang w:val="af-ZA"/>
        </w:rPr>
        <w:t>հ</w:t>
      </w:r>
      <w:r w:rsidR="00C20953" w:rsidRPr="002528F7">
        <w:rPr>
          <w:rFonts w:ascii="Sylfaen" w:hAnsi="Sylfaen" w:cs="Sylfaen"/>
          <w:sz w:val="20"/>
          <w:lang w:val="ru-RU"/>
        </w:rPr>
        <w:t>ավելված</w:t>
      </w:r>
      <w:r w:rsidR="00C20953" w:rsidRPr="002528F7">
        <w:rPr>
          <w:rFonts w:ascii="Arial AM" w:hAnsi="Arial AM" w:cs="Sylfaen"/>
          <w:sz w:val="20"/>
          <w:lang w:val="af-ZA"/>
        </w:rPr>
        <w:t xml:space="preserve"> N 1</w:t>
      </w:r>
      <w:r w:rsidR="00C20953" w:rsidRPr="002528F7">
        <w:rPr>
          <w:rFonts w:ascii="Arial AM" w:hAnsi="Arial AM" w:cs="Sylfaen"/>
          <w:sz w:val="20"/>
          <w:lang w:val="hy-AM"/>
        </w:rPr>
        <w:t>.1</w:t>
      </w:r>
      <w:r w:rsidR="00C20953" w:rsidRPr="002528F7">
        <w:rPr>
          <w:rFonts w:ascii="Arial AM" w:hAnsi="Arial AM" w:cs="Sylfaen"/>
          <w:sz w:val="20"/>
          <w:lang w:val="af-ZA"/>
        </w:rPr>
        <w:t>-</w:t>
      </w:r>
      <w:r w:rsidR="00C20953" w:rsidRPr="002528F7">
        <w:rPr>
          <w:rFonts w:ascii="Sylfaen" w:hAnsi="Sylfaen" w:cs="Sylfaen"/>
          <w:sz w:val="20"/>
          <w:lang w:val="af-ZA"/>
        </w:rPr>
        <w:t>ի</w:t>
      </w:r>
      <w:r w:rsidR="00C20953" w:rsidRPr="002528F7">
        <w:rPr>
          <w:rFonts w:ascii="Arial AM" w:hAnsi="Arial AM" w:cs="Sylfaen"/>
          <w:sz w:val="20"/>
          <w:lang w:val="hy-AM"/>
        </w:rPr>
        <w:t>,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սույն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հրավերին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կցված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նախագծային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փաստաթղթերով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որը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հանդիսանում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է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նաև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կնքվելիք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պայմանագրի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անբաժանելի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մասը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սահմանված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տեխնիկական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բնութագրերին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և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երաշխիքային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սպասարկման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պայմաններին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համապատասխանող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նյութերի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և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(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կամ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)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սարքերի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ու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սարքավորումների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տեղադրման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(</w:t>
      </w:r>
      <w:r w:rsidR="00C20953" w:rsidRPr="002528F7">
        <w:rPr>
          <w:rFonts w:ascii="Sylfaen" w:hAnsi="Sylfaen" w:cs="Sylfaen"/>
          <w:sz w:val="20"/>
          <w:szCs w:val="24"/>
          <w:lang w:val="hy-AM" w:eastAsia="en-US"/>
        </w:rPr>
        <w:t>օգտագործման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>)</w:t>
      </w:r>
      <w:r w:rsidR="00C2095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պարտավորության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մասին՝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մինչև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տեղադրումը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Arial AM" w:hAnsi="Arial AM" w:cs="Sylfaen"/>
          <w:sz w:val="20"/>
          <w:szCs w:val="24"/>
          <w:lang w:val="hy-AM" w:eastAsia="en-US"/>
        </w:rPr>
        <w:t>(</w:t>
      </w:r>
      <w:r w:rsidR="00C20953" w:rsidRPr="002528F7">
        <w:rPr>
          <w:rFonts w:ascii="Sylfaen" w:hAnsi="Sylfaen" w:cs="Sylfaen"/>
          <w:sz w:val="20"/>
          <w:szCs w:val="24"/>
          <w:lang w:val="hy-AM" w:eastAsia="en-US"/>
        </w:rPr>
        <w:t>օգտագործումը</w:t>
      </w:r>
      <w:r w:rsidR="00C2095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)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դրանց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տեխնիկական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բնութագրերը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ապրանքային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նշանները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ֆիրմային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անվանումները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մակնիշները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և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երաշխիքային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ժամկետները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նախապես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val="hy-AM" w:eastAsia="en-US"/>
        </w:rPr>
        <w:t>գրավոր</w:t>
      </w:r>
      <w:r w:rsidR="00C2095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համաձայնեցնելով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հետ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: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Սույն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val="hy-AM" w:eastAsia="en-US"/>
        </w:rPr>
        <w:t>կետով</w:t>
      </w:r>
      <w:r w:rsidR="00C2095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նախատեսված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հավաստումն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առանձին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հավելվածով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հաստատվում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է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նաև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կնքվելիք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պայմանագրով</w:t>
      </w:r>
      <w:r w:rsidR="00C20953"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  <w:r w:rsidR="000E08D1" w:rsidRPr="002528F7">
        <w:rPr>
          <w:rStyle w:val="af6"/>
          <w:rFonts w:ascii="Arial AM" w:hAnsi="Arial AM" w:cs="Sylfaen"/>
          <w:sz w:val="20"/>
          <w:szCs w:val="24"/>
          <w:lang w:val="af-ZA" w:eastAsia="en-US"/>
        </w:rPr>
        <w:footnoteReference w:id="20"/>
      </w:r>
    </w:p>
    <w:p w14:paraId="4E45C179" w14:textId="77777777" w:rsidR="002E11D1" w:rsidRPr="002528F7" w:rsidRDefault="002E11D1" w:rsidP="002E11D1">
      <w:pPr>
        <w:ind w:firstLine="567"/>
        <w:jc w:val="both"/>
        <w:rPr>
          <w:rFonts w:ascii="Arial AM" w:hAnsi="Arial AM"/>
          <w:sz w:val="20"/>
          <w:lang w:val="af-ZA"/>
        </w:rPr>
      </w:pPr>
    </w:p>
    <w:p w14:paraId="651C1BCB" w14:textId="77777777" w:rsidR="00B26608" w:rsidRPr="002528F7" w:rsidRDefault="00B26608" w:rsidP="00B26608">
      <w:pPr>
        <w:jc w:val="center"/>
        <w:rPr>
          <w:rFonts w:ascii="Arial AM" w:hAnsi="Arial AM" w:cs="Sylfaen"/>
          <w:b/>
          <w:sz w:val="20"/>
          <w:lang w:val="es-ES"/>
        </w:rPr>
      </w:pPr>
      <w:r w:rsidRPr="002528F7">
        <w:rPr>
          <w:rFonts w:ascii="Arial AM" w:hAnsi="Arial AM"/>
          <w:b/>
          <w:sz w:val="20"/>
          <w:lang w:val="es-ES"/>
        </w:rPr>
        <w:t xml:space="preserve">3. </w:t>
      </w:r>
      <w:r w:rsidRPr="002528F7">
        <w:rPr>
          <w:rFonts w:ascii="Sylfaen" w:hAnsi="Sylfaen" w:cs="Sylfaen"/>
          <w:b/>
          <w:sz w:val="20"/>
          <w:lang w:val="es-ES"/>
        </w:rPr>
        <w:t>ՀԱՅՏԸ</w:t>
      </w:r>
      <w:r w:rsidRPr="002528F7">
        <w:rPr>
          <w:rFonts w:ascii="Arial AM" w:hAnsi="Arial AM" w:cs="Arial"/>
          <w:b/>
          <w:sz w:val="20"/>
          <w:lang w:val="es-ES"/>
        </w:rPr>
        <w:t xml:space="preserve">  </w:t>
      </w:r>
      <w:r w:rsidRPr="002528F7">
        <w:rPr>
          <w:rFonts w:ascii="Sylfaen" w:hAnsi="Sylfaen" w:cs="Sylfaen"/>
          <w:b/>
          <w:sz w:val="20"/>
          <w:lang w:val="es-ES"/>
        </w:rPr>
        <w:t>ՊԱՏՐԱՍՏԵԼՈՒ</w:t>
      </w:r>
      <w:r w:rsidRPr="002528F7">
        <w:rPr>
          <w:rFonts w:ascii="Arial AM" w:hAnsi="Arial AM" w:cs="Arial"/>
          <w:b/>
          <w:sz w:val="20"/>
          <w:lang w:val="es-ES"/>
        </w:rPr>
        <w:t xml:space="preserve">  </w:t>
      </w:r>
      <w:r w:rsidRPr="002528F7">
        <w:rPr>
          <w:rFonts w:ascii="Sylfaen" w:hAnsi="Sylfaen" w:cs="Sylfaen"/>
          <w:b/>
          <w:sz w:val="20"/>
          <w:lang w:val="es-ES"/>
        </w:rPr>
        <w:t>ԿԱՐԳԸ</w:t>
      </w:r>
    </w:p>
    <w:p w14:paraId="0263169D" w14:textId="77777777" w:rsidR="00B26608" w:rsidRPr="002528F7" w:rsidRDefault="00B26608" w:rsidP="00B26608">
      <w:pPr>
        <w:jc w:val="center"/>
        <w:rPr>
          <w:rFonts w:ascii="Arial AM" w:hAnsi="Arial AM" w:cs="Sylfaen"/>
          <w:b/>
          <w:sz w:val="20"/>
          <w:lang w:val="es-ES"/>
        </w:rPr>
      </w:pPr>
    </w:p>
    <w:p w14:paraId="2E672CAC" w14:textId="77777777" w:rsidR="00B26608" w:rsidRPr="002528F7" w:rsidRDefault="00B26608" w:rsidP="00B26608">
      <w:pPr>
        <w:ind w:firstLine="567"/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3.1 </w:t>
      </w:r>
      <w:r w:rsidRPr="002528F7">
        <w:rPr>
          <w:rFonts w:ascii="Sylfaen" w:hAnsi="Sylfaen" w:cs="Sylfaen"/>
          <w:sz w:val="20"/>
          <w:szCs w:val="20"/>
          <w:lang w:val="ru-RU"/>
        </w:rPr>
        <w:t>Մասնակիցը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ru-RU"/>
        </w:rPr>
        <w:t>հայտը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ru-RU"/>
        </w:rPr>
        <w:t>ներկայացնում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ru-RU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ru-RU"/>
        </w:rPr>
        <w:t>սույն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ru-RU"/>
        </w:rPr>
        <w:t>հրավերով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ru-RU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ru-RU"/>
        </w:rPr>
        <w:t>կարգով։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</w:p>
    <w:p w14:paraId="47299FB3" w14:textId="3B1C406C" w:rsidR="00B26608" w:rsidRPr="002528F7" w:rsidRDefault="00B26608" w:rsidP="00B26608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  <w:szCs w:val="20"/>
        </w:rPr>
        <w:t>Մասնակցի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առաջարկները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դրանց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փաստաթղթերը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ծրարի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մեջ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որը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սոսնձում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ներկայացնողը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Ծրարում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ներառված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փաստաթղթերը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կազմվում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բնօրինակից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Arial AM" w:hAnsi="Arial AM" w:cs="Sylfaen"/>
          <w:sz w:val="20"/>
          <w:szCs w:val="20"/>
          <w:lang w:val="es-ES"/>
        </w:rPr>
        <w:t>/</w:t>
      </w:r>
      <w:r w:rsidRPr="002528F7">
        <w:rPr>
          <w:rFonts w:ascii="Sylfaen" w:hAnsi="Sylfaen" w:cs="Sylfaen"/>
          <w:sz w:val="20"/>
          <w:szCs w:val="20"/>
          <w:lang w:val="es-ES"/>
        </w:rPr>
        <w:t>բացառությամբ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3-</w:t>
      </w:r>
      <w:r w:rsidRPr="002528F7">
        <w:rPr>
          <w:rFonts w:ascii="Sylfaen" w:hAnsi="Sylfaen" w:cs="Sylfaen"/>
          <w:sz w:val="20"/>
          <w:szCs w:val="20"/>
          <w:lang w:val="es-ES"/>
        </w:rPr>
        <w:t>րդ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կողմի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կողմից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տրամադրված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կամ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հաստատված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փաստաթղթերի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որոնց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դեպքում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ներկայացվում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դրանց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es-ES"/>
        </w:rPr>
        <w:t>բնօրինակից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պատճենահանված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տարբերակը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/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_</w:t>
      </w:r>
      <w:r w:rsidR="008B54CB">
        <w:rPr>
          <w:rFonts w:asciiTheme="minorHAnsi" w:hAnsiTheme="minorHAnsi"/>
          <w:sz w:val="20"/>
          <w:szCs w:val="20"/>
          <w:lang w:val="hy-AM"/>
        </w:rPr>
        <w:t>2</w:t>
      </w:r>
      <w:r w:rsidRPr="002528F7">
        <w:rPr>
          <w:rFonts w:ascii="Arial AM" w:hAnsi="Arial AM"/>
          <w:sz w:val="20"/>
          <w:szCs w:val="20"/>
          <w:lang w:val="es-ES"/>
        </w:rPr>
        <w:t>_</w:t>
      </w:r>
      <w:r w:rsidR="009C5F34">
        <w:rPr>
          <w:rFonts w:asciiTheme="minorHAnsi" w:hAnsiTheme="minorHAnsi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օրինակ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պատճեններից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Փաստաթղթերի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փաթեթների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վրա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համապատասխանաբար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գրվում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>«</w:t>
      </w:r>
      <w:r w:rsidR="00F5423A">
        <w:rPr>
          <w:rFonts w:asciiTheme="minorHAnsi" w:hAnsiTheme="minorHAnsi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բնօրինակ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պատճեն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բառերը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lang w:val="ru-RU"/>
        </w:rPr>
        <w:t>Հայտում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ներառվող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բնօրինակ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փաստաթղթերի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փոխարեն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կարող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են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ներկայացվել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դրանց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նոտարական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կարգով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վավերացված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օրինակները։</w:t>
      </w:r>
    </w:p>
    <w:p w14:paraId="22E05F02" w14:textId="77777777" w:rsidR="00B26608" w:rsidRPr="002528F7" w:rsidRDefault="00B26608" w:rsidP="00B26608">
      <w:pPr>
        <w:ind w:firstLine="720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Sylfaen" w:hAnsi="Sylfaen" w:cs="Sylfaen"/>
          <w:sz w:val="20"/>
          <w:szCs w:val="20"/>
        </w:rPr>
        <w:t>Ծրարը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հրավերով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  <w:szCs w:val="20"/>
        </w:rPr>
        <w:t>մասնակցի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կազմած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փաստաթղթերն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ստորագրում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դրանք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ներկայացնող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վերջինիս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անձը</w:t>
      </w:r>
      <w:r w:rsidRPr="002528F7">
        <w:rPr>
          <w:rFonts w:ascii="Arial AM" w:hAnsi="Arial AM"/>
          <w:sz w:val="20"/>
          <w:szCs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այսուհետ</w:t>
      </w:r>
      <w:r w:rsidRPr="002528F7">
        <w:rPr>
          <w:rFonts w:ascii="Arial AM" w:hAnsi="Arial AM"/>
          <w:sz w:val="20"/>
          <w:szCs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  <w:szCs w:val="20"/>
        </w:rPr>
        <w:t>գործակալ</w:t>
      </w:r>
      <w:r w:rsidRPr="002528F7">
        <w:rPr>
          <w:rFonts w:ascii="Arial AM" w:hAnsi="Arial AM"/>
          <w:sz w:val="20"/>
          <w:szCs w:val="20"/>
          <w:lang w:val="af-ZA"/>
        </w:rPr>
        <w:t xml:space="preserve">): </w:t>
      </w:r>
      <w:r w:rsidRPr="002528F7">
        <w:rPr>
          <w:rFonts w:ascii="Sylfaen" w:hAnsi="Sylfaen" w:cs="Sylfaen"/>
          <w:sz w:val="20"/>
          <w:szCs w:val="20"/>
        </w:rPr>
        <w:t>Եթե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գործակալը</w:t>
      </w:r>
      <w:r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ապա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վերջինիս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այդ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լիազորությունը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վերապահված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լինելու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փաստաթուղթ</w:t>
      </w:r>
      <w:r w:rsidRPr="002528F7">
        <w:rPr>
          <w:rFonts w:ascii="Arial AM" w:hAnsi="Arial AM" w:cs="Sylfaen"/>
          <w:sz w:val="20"/>
          <w:szCs w:val="20"/>
          <w:lang w:val="af-ZA"/>
        </w:rPr>
        <w:t>:</w:t>
      </w:r>
    </w:p>
    <w:p w14:paraId="14A9A66C" w14:textId="77777777" w:rsidR="00B26608" w:rsidRPr="002528F7" w:rsidRDefault="00B26608" w:rsidP="00B26608">
      <w:pPr>
        <w:ind w:firstLine="720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sz w:val="20"/>
          <w:szCs w:val="20"/>
          <w:lang w:val="af-ZA"/>
        </w:rPr>
        <w:t xml:space="preserve">3.2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հրահանգի</w:t>
      </w:r>
      <w:r w:rsidRPr="002528F7">
        <w:rPr>
          <w:rFonts w:ascii="Arial AM" w:hAnsi="Arial AM"/>
          <w:sz w:val="20"/>
          <w:szCs w:val="20"/>
          <w:lang w:val="af-ZA"/>
        </w:rPr>
        <w:t xml:space="preserve"> 3.1 </w:t>
      </w:r>
      <w:r w:rsidRPr="002528F7">
        <w:rPr>
          <w:rFonts w:ascii="Sylfaen" w:hAnsi="Sylfaen" w:cs="Sylfaen"/>
          <w:sz w:val="20"/>
          <w:szCs w:val="20"/>
        </w:rPr>
        <w:t>կետում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նշված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ծրարի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վրա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կազմելու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լեզվով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նշվում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af-ZA"/>
        </w:rPr>
        <w:t xml:space="preserve">` </w:t>
      </w:r>
    </w:p>
    <w:p w14:paraId="4B6236C7" w14:textId="77777777" w:rsidR="00B26608" w:rsidRPr="002528F7" w:rsidRDefault="00B26608" w:rsidP="00B26608">
      <w:pPr>
        <w:ind w:firstLine="720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sz w:val="20"/>
          <w:szCs w:val="20"/>
          <w:lang w:val="af-ZA"/>
        </w:rPr>
        <w:lastRenderedPageBreak/>
        <w:t xml:space="preserve">1) </w:t>
      </w:r>
      <w:r w:rsidRPr="002528F7">
        <w:rPr>
          <w:rFonts w:ascii="Sylfaen" w:hAnsi="Sylfaen" w:cs="Sylfaen"/>
          <w:sz w:val="20"/>
          <w:szCs w:val="20"/>
        </w:rPr>
        <w:t>պատվիրատուի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անվանումը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ներկայացման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վայրը</w:t>
      </w:r>
      <w:r w:rsidRPr="002528F7">
        <w:rPr>
          <w:rFonts w:ascii="Arial AM" w:hAnsi="Arial AM"/>
          <w:sz w:val="20"/>
          <w:szCs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հասցեն</w:t>
      </w:r>
      <w:r w:rsidRPr="002528F7">
        <w:rPr>
          <w:rFonts w:ascii="Arial AM" w:hAnsi="Arial AM"/>
          <w:sz w:val="20"/>
          <w:szCs w:val="20"/>
          <w:lang w:val="af-ZA"/>
        </w:rPr>
        <w:t>).</w:t>
      </w:r>
    </w:p>
    <w:p w14:paraId="11DC5D51" w14:textId="77777777" w:rsidR="00B26608" w:rsidRPr="002528F7" w:rsidRDefault="00B26608" w:rsidP="00B26608">
      <w:pPr>
        <w:ind w:firstLine="720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sz w:val="20"/>
          <w:szCs w:val="20"/>
          <w:lang w:val="af-ZA"/>
        </w:rPr>
        <w:t xml:space="preserve">2) </w:t>
      </w:r>
      <w:r w:rsidR="00CF2915" w:rsidRPr="002528F7">
        <w:rPr>
          <w:rFonts w:ascii="Sylfaen" w:hAnsi="Sylfaen" w:cs="Sylfaen"/>
          <w:sz w:val="20"/>
          <w:szCs w:val="20"/>
        </w:rPr>
        <w:t>ընթացակարգի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ծածկագիրը</w:t>
      </w:r>
      <w:r w:rsidRPr="002528F7">
        <w:rPr>
          <w:rFonts w:ascii="Arial AM" w:hAnsi="Arial AM"/>
          <w:sz w:val="20"/>
          <w:szCs w:val="20"/>
          <w:lang w:val="af-ZA"/>
        </w:rPr>
        <w:t>.</w:t>
      </w:r>
    </w:p>
    <w:p w14:paraId="4DF4AAEA" w14:textId="77777777" w:rsidR="00B26608" w:rsidRPr="002528F7" w:rsidRDefault="00B26608" w:rsidP="00B26608">
      <w:pPr>
        <w:ind w:firstLine="720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sz w:val="20"/>
          <w:szCs w:val="20"/>
          <w:lang w:val="af-ZA"/>
        </w:rPr>
        <w:t>3) «</w:t>
      </w:r>
      <w:r w:rsidRPr="002528F7">
        <w:rPr>
          <w:rFonts w:ascii="Sylfaen" w:hAnsi="Sylfaen" w:cs="Sylfaen"/>
          <w:sz w:val="20"/>
          <w:szCs w:val="20"/>
        </w:rPr>
        <w:t>չբացել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մինչև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հայտերի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բացման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նիստը</w:t>
      </w:r>
      <w:r w:rsidRPr="002528F7">
        <w:rPr>
          <w:rFonts w:ascii="Arial AM" w:hAnsi="Arial AM"/>
          <w:sz w:val="20"/>
          <w:szCs w:val="20"/>
          <w:lang w:val="af-ZA"/>
        </w:rPr>
        <w:t xml:space="preserve">» </w:t>
      </w:r>
      <w:r w:rsidRPr="002528F7">
        <w:rPr>
          <w:rFonts w:ascii="Sylfaen" w:hAnsi="Sylfaen" w:cs="Sylfaen"/>
          <w:sz w:val="20"/>
          <w:szCs w:val="20"/>
        </w:rPr>
        <w:t>բառերը</w:t>
      </w:r>
      <w:r w:rsidRPr="002528F7">
        <w:rPr>
          <w:rFonts w:ascii="Arial AM" w:hAnsi="Arial AM"/>
          <w:sz w:val="20"/>
          <w:szCs w:val="20"/>
          <w:lang w:val="af-ZA"/>
        </w:rPr>
        <w:t>.</w:t>
      </w:r>
    </w:p>
    <w:p w14:paraId="3E4DBF94" w14:textId="77777777" w:rsidR="00B26608" w:rsidRPr="002528F7" w:rsidRDefault="00B26608" w:rsidP="00B26608">
      <w:pPr>
        <w:ind w:firstLine="720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sz w:val="20"/>
          <w:szCs w:val="20"/>
          <w:lang w:val="af-ZA"/>
        </w:rPr>
        <w:t xml:space="preserve">4) </w:t>
      </w:r>
      <w:r w:rsidRPr="002528F7">
        <w:rPr>
          <w:rFonts w:ascii="Sylfaen" w:hAnsi="Sylfaen" w:cs="Sylfaen"/>
          <w:sz w:val="20"/>
          <w:szCs w:val="20"/>
        </w:rPr>
        <w:t>մասնակցի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անվանումը</w:t>
      </w:r>
      <w:r w:rsidRPr="002528F7">
        <w:rPr>
          <w:rFonts w:ascii="Arial AM" w:hAnsi="Arial AM"/>
          <w:sz w:val="20"/>
          <w:szCs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անունը</w:t>
      </w:r>
      <w:r w:rsidRPr="002528F7">
        <w:rPr>
          <w:rFonts w:ascii="Arial AM" w:hAnsi="Arial AM"/>
          <w:sz w:val="20"/>
          <w:szCs w:val="20"/>
          <w:lang w:val="af-ZA"/>
        </w:rPr>
        <w:t xml:space="preserve">), </w:t>
      </w:r>
      <w:r w:rsidRPr="002528F7">
        <w:rPr>
          <w:rFonts w:ascii="Sylfaen" w:hAnsi="Sylfaen" w:cs="Sylfaen"/>
          <w:sz w:val="20"/>
          <w:szCs w:val="20"/>
        </w:rPr>
        <w:t>գտնվելու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վայրը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հեռախոսահամարը</w:t>
      </w:r>
      <w:r w:rsidRPr="002528F7">
        <w:rPr>
          <w:rFonts w:ascii="Arial AM" w:hAnsi="Arial AM"/>
          <w:sz w:val="20"/>
          <w:szCs w:val="20"/>
          <w:lang w:val="af-ZA"/>
        </w:rPr>
        <w:t>:</w:t>
      </w:r>
    </w:p>
    <w:p w14:paraId="47BB722C" w14:textId="77777777" w:rsidR="00B26608" w:rsidRPr="002528F7" w:rsidRDefault="00B26608" w:rsidP="00B26608">
      <w:pPr>
        <w:ind w:firstLine="720"/>
        <w:jc w:val="both"/>
        <w:rPr>
          <w:rFonts w:ascii="Arial AM" w:hAnsi="Arial AM" w:cs="Sylfaen"/>
          <w:sz w:val="20"/>
          <w:szCs w:val="20"/>
          <w:lang w:val="af-ZA"/>
        </w:rPr>
      </w:pPr>
      <w:r w:rsidRPr="002528F7">
        <w:rPr>
          <w:rFonts w:ascii="Arial AM" w:hAnsi="Arial AM" w:cs="Sylfaen"/>
          <w:sz w:val="20"/>
          <w:szCs w:val="20"/>
          <w:lang w:val="af-ZA"/>
        </w:rPr>
        <w:t xml:space="preserve">3.3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հրահանգի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3.1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3.2 </w:t>
      </w:r>
      <w:r w:rsidRPr="002528F7">
        <w:rPr>
          <w:rFonts w:ascii="Sylfaen" w:hAnsi="Sylfaen" w:cs="Sylfaen"/>
          <w:sz w:val="20"/>
          <w:szCs w:val="20"/>
        </w:rPr>
        <w:t>կետերի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պահանջներին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չհամապատասխանող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հայտերը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 </w:t>
      </w:r>
      <w:r w:rsidRPr="002528F7">
        <w:rPr>
          <w:rFonts w:ascii="Sylfaen" w:hAnsi="Sylfaen" w:cs="Sylfaen"/>
          <w:sz w:val="20"/>
          <w:szCs w:val="20"/>
        </w:rPr>
        <w:t>հանձնաժողովը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հայտերի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բացման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նիստում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մերժում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նույնությամբ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վերադարձնում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ներկայացնողին</w:t>
      </w:r>
      <w:r w:rsidRPr="002528F7">
        <w:rPr>
          <w:rFonts w:ascii="Arial AM" w:hAnsi="Arial AM" w:cs="Sylfaen"/>
          <w:sz w:val="20"/>
          <w:szCs w:val="20"/>
          <w:lang w:val="af-ZA"/>
        </w:rPr>
        <w:t>:</w:t>
      </w:r>
    </w:p>
    <w:p w14:paraId="7D17E0EA" w14:textId="77777777" w:rsidR="00E67BA7" w:rsidRPr="002528F7" w:rsidRDefault="00E67BA7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</w:p>
    <w:p w14:paraId="181C7688" w14:textId="77777777" w:rsidR="00AB0304" w:rsidRPr="002528F7" w:rsidRDefault="00AB0304" w:rsidP="00EF3662">
      <w:pPr>
        <w:ind w:firstLine="567"/>
        <w:jc w:val="both"/>
        <w:rPr>
          <w:rFonts w:ascii="Arial AM" w:hAnsi="Arial AM"/>
          <w:b/>
          <w:sz w:val="20"/>
          <w:lang w:val="af-ZA"/>
        </w:rPr>
      </w:pPr>
    </w:p>
    <w:p w14:paraId="16FC0D42" w14:textId="77777777" w:rsidR="00E74BF6" w:rsidRPr="002528F7" w:rsidRDefault="00E74BF6" w:rsidP="00EF3662">
      <w:pPr>
        <w:pStyle w:val="norm"/>
        <w:spacing w:line="240" w:lineRule="auto"/>
        <w:ind w:firstLine="284"/>
        <w:jc w:val="right"/>
        <w:rPr>
          <w:rFonts w:ascii="Arial AM" w:hAnsi="Arial AM" w:cs="Sylfaen"/>
          <w:b/>
          <w:sz w:val="20"/>
          <w:lang w:val="es-ES"/>
        </w:rPr>
      </w:pPr>
    </w:p>
    <w:p w14:paraId="5E956C40" w14:textId="77777777" w:rsidR="00E74BF6" w:rsidRPr="002528F7" w:rsidRDefault="00E74BF6" w:rsidP="00EF3662">
      <w:pPr>
        <w:pStyle w:val="norm"/>
        <w:spacing w:line="240" w:lineRule="auto"/>
        <w:ind w:firstLine="284"/>
        <w:jc w:val="right"/>
        <w:rPr>
          <w:rFonts w:ascii="Arial AM" w:hAnsi="Arial AM" w:cs="Sylfaen"/>
          <w:b/>
          <w:sz w:val="20"/>
          <w:lang w:val="es-ES"/>
        </w:rPr>
      </w:pPr>
    </w:p>
    <w:p w14:paraId="2566B3D6" w14:textId="77777777" w:rsidR="00E74BF6" w:rsidRPr="002528F7" w:rsidRDefault="00E74BF6" w:rsidP="00EF3662">
      <w:pPr>
        <w:pStyle w:val="norm"/>
        <w:spacing w:line="240" w:lineRule="auto"/>
        <w:ind w:firstLine="284"/>
        <w:jc w:val="right"/>
        <w:rPr>
          <w:rFonts w:ascii="Arial AM" w:hAnsi="Arial AM" w:cs="Sylfaen"/>
          <w:b/>
          <w:sz w:val="20"/>
          <w:lang w:val="es-ES"/>
        </w:rPr>
      </w:pPr>
    </w:p>
    <w:p w14:paraId="6D1CEC0C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3AEFB72B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55E2805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15F93F7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3C3EDBAE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56E8CD3C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3ECCF2A3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C5010E8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5F70BB9E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6608103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713F697B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E53EA38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0011DA5E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4D4D761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41863368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3CD047C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474D3BBA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0C05997F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677389ED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68D906EC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E28161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42000FD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6B60027B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4CB56AA0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315CB67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78764381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3817CB7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6E15FF53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4783EBA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9CC878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6061FAE1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6FBC37C9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6070DB3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0AE399A2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F01CA10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FCAA0ED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3222767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79B57D57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EA89901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0A4055D3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02FA7D6B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3DE695D9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3501196B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533BCA83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7CE64F21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347AA9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43F4E4F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7BE94E5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03A2D745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596FC43B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1C4EAD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0BC5A954" w14:textId="77777777" w:rsidR="00A14992" w:rsidRPr="00CC539B" w:rsidRDefault="00F5423A" w:rsidP="00F5423A">
      <w:pPr>
        <w:rPr>
          <w:rFonts w:asciiTheme="minorHAnsi" w:hAnsiTheme="minorHAnsi" w:cs="Sylfaen"/>
          <w:b/>
          <w:sz w:val="20"/>
          <w:lang w:val="af-ZA"/>
        </w:rPr>
      </w:pPr>
      <w:r>
        <w:rPr>
          <w:rFonts w:asciiTheme="minorHAnsi" w:hAnsiTheme="minorHAnsi" w:cs="Sylfaen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14:paraId="002D7D89" w14:textId="77777777" w:rsidR="00A14992" w:rsidRPr="00CC539B" w:rsidRDefault="00A14992" w:rsidP="00F5423A">
      <w:pPr>
        <w:rPr>
          <w:rFonts w:asciiTheme="minorHAnsi" w:hAnsiTheme="minorHAnsi" w:cs="Sylfaen"/>
          <w:b/>
          <w:sz w:val="20"/>
          <w:lang w:val="af-ZA"/>
        </w:rPr>
      </w:pPr>
      <w:r w:rsidRPr="00CC539B">
        <w:rPr>
          <w:rFonts w:asciiTheme="minorHAnsi" w:hAnsiTheme="minorHAnsi" w:cs="Sylfaen"/>
          <w:b/>
          <w:sz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14:paraId="2F31C760" w14:textId="6DAB78F8" w:rsidR="00B2572B" w:rsidRPr="002528F7" w:rsidRDefault="00A14992" w:rsidP="00F5423A">
      <w:pPr>
        <w:rPr>
          <w:rFonts w:ascii="Arial AM" w:hAnsi="Arial AM" w:cs="Arial"/>
          <w:b/>
          <w:sz w:val="20"/>
          <w:lang w:val="es-ES"/>
        </w:rPr>
      </w:pPr>
      <w:r w:rsidRPr="00CC539B">
        <w:rPr>
          <w:rFonts w:asciiTheme="minorHAnsi" w:hAnsiTheme="minorHAnsi" w:cs="Sylfaen"/>
          <w:b/>
          <w:sz w:val="20"/>
          <w:lang w:val="af-Z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F5423A">
        <w:rPr>
          <w:rFonts w:asciiTheme="minorHAnsi" w:hAnsiTheme="minorHAnsi" w:cs="Sylfaen"/>
          <w:b/>
          <w:sz w:val="20"/>
          <w:lang w:val="hy-AM"/>
        </w:rPr>
        <w:t xml:space="preserve"> </w:t>
      </w:r>
      <w:r w:rsidR="00B2572B" w:rsidRPr="002528F7">
        <w:rPr>
          <w:rFonts w:ascii="Sylfaen" w:hAnsi="Sylfaen" w:cs="Sylfaen"/>
          <w:b/>
          <w:sz w:val="20"/>
          <w:lang w:val="es-ES"/>
        </w:rPr>
        <w:t>Հավելված</w:t>
      </w:r>
      <w:r w:rsidR="00B2572B" w:rsidRPr="002528F7">
        <w:rPr>
          <w:rFonts w:ascii="Arial AM" w:hAnsi="Arial AM" w:cs="Arial"/>
          <w:b/>
          <w:sz w:val="20"/>
          <w:lang w:val="es-ES"/>
        </w:rPr>
        <w:t xml:space="preserve">  N 1</w:t>
      </w:r>
    </w:p>
    <w:p w14:paraId="23BA768F" w14:textId="07C3D78A" w:rsidR="00B2572B" w:rsidRPr="002528F7" w:rsidRDefault="0015036C" w:rsidP="00EF3662">
      <w:pPr>
        <w:pStyle w:val="31"/>
        <w:spacing w:line="240" w:lineRule="auto"/>
        <w:jc w:val="right"/>
        <w:rPr>
          <w:rFonts w:ascii="Arial AM" w:hAnsi="Arial AM" w:cs="Arial"/>
          <w:b/>
          <w:lang w:val="es-ES"/>
        </w:rPr>
      </w:pPr>
      <w:r>
        <w:rPr>
          <w:rFonts w:ascii="Sylfaen" w:hAnsi="Sylfaen" w:cs="Sylfaen"/>
          <w:b/>
          <w:lang w:val="hy-AM"/>
        </w:rPr>
        <w:t>ԱՄԱՀ-ՀԳ-ԲՄԱՇՁԲ-24/50</w:t>
      </w:r>
      <w:r w:rsidR="00B2572B" w:rsidRPr="002528F7">
        <w:rPr>
          <w:rFonts w:ascii="Arial AM" w:hAnsi="Arial AM" w:cs="Sylfaen"/>
          <w:b/>
          <w:lang w:val="es-ES"/>
        </w:rPr>
        <w:t>*</w:t>
      </w:r>
      <w:r w:rsidR="00B2572B" w:rsidRPr="002528F7">
        <w:rPr>
          <w:rFonts w:ascii="Arial AM" w:hAnsi="Arial AM"/>
          <w:b/>
          <w:lang w:val="es-ES"/>
        </w:rPr>
        <w:t xml:space="preserve">  </w:t>
      </w:r>
      <w:r w:rsidR="00B2572B" w:rsidRPr="002528F7">
        <w:rPr>
          <w:rFonts w:ascii="Sylfaen" w:hAnsi="Sylfaen" w:cs="Sylfaen"/>
          <w:b/>
          <w:lang w:val="es-ES"/>
        </w:rPr>
        <w:t>ծածկագրով</w:t>
      </w:r>
    </w:p>
    <w:p w14:paraId="436306C5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 w:cs="Arial"/>
          <w:b/>
          <w:lang w:val="es-ES"/>
        </w:rPr>
      </w:pPr>
      <w:r w:rsidRPr="002528F7">
        <w:rPr>
          <w:rFonts w:ascii="Sylfaen" w:hAnsi="Sylfaen" w:cs="Sylfaen"/>
          <w:b/>
          <w:lang w:val="es-ES"/>
        </w:rPr>
        <w:t>բաց</w:t>
      </w:r>
      <w:r w:rsidRPr="002528F7">
        <w:rPr>
          <w:rFonts w:ascii="Arial AM" w:hAnsi="Arial AM" w:cs="Arial"/>
          <w:b/>
          <w:lang w:val="es-ES"/>
        </w:rPr>
        <w:t xml:space="preserve"> </w:t>
      </w:r>
      <w:r w:rsidRPr="002528F7">
        <w:rPr>
          <w:rFonts w:ascii="Sylfaen" w:hAnsi="Sylfaen" w:cs="Sylfaen"/>
          <w:b/>
          <w:lang w:val="es-ES"/>
        </w:rPr>
        <w:t>մրցույթի</w:t>
      </w:r>
      <w:r w:rsidRPr="002528F7">
        <w:rPr>
          <w:rFonts w:ascii="Arial AM" w:hAnsi="Arial AM" w:cs="Arial"/>
          <w:b/>
          <w:lang w:val="es-ES"/>
        </w:rPr>
        <w:t xml:space="preserve"> </w:t>
      </w:r>
      <w:r w:rsidRPr="002528F7">
        <w:rPr>
          <w:rFonts w:ascii="Sylfaen" w:hAnsi="Sylfaen" w:cs="Sylfaen"/>
          <w:b/>
          <w:lang w:val="es-ES"/>
        </w:rPr>
        <w:t>հրավերի</w:t>
      </w:r>
    </w:p>
    <w:p w14:paraId="49077D98" w14:textId="77777777" w:rsidR="00B2572B" w:rsidRPr="002528F7" w:rsidRDefault="00B2572B" w:rsidP="00EF3662">
      <w:pPr>
        <w:jc w:val="center"/>
        <w:rPr>
          <w:rFonts w:ascii="Arial AM" w:hAnsi="Arial AM" w:cs="Sylfaen"/>
          <w:b/>
          <w:lang w:val="es-ES"/>
        </w:rPr>
      </w:pPr>
    </w:p>
    <w:p w14:paraId="3F6A1BBE" w14:textId="77777777" w:rsidR="00B2572B" w:rsidRPr="002528F7" w:rsidRDefault="00B2572B" w:rsidP="00EF3662">
      <w:pPr>
        <w:jc w:val="center"/>
        <w:rPr>
          <w:rFonts w:ascii="Arial AM" w:hAnsi="Arial AM" w:cs="Arial"/>
          <w:b/>
          <w:lang w:val="es-ES"/>
        </w:rPr>
      </w:pPr>
      <w:r w:rsidRPr="002528F7">
        <w:rPr>
          <w:rFonts w:ascii="Sylfaen" w:hAnsi="Sylfaen" w:cs="Sylfaen"/>
          <w:b/>
          <w:lang w:val="es-ES"/>
        </w:rPr>
        <w:t>ԴԻՄՈՒՄ</w:t>
      </w:r>
      <w:r w:rsidR="006C3873" w:rsidRPr="002528F7">
        <w:rPr>
          <w:rFonts w:ascii="Sylfaen" w:hAnsi="Sylfaen" w:cs="Sylfaen"/>
          <w:b/>
          <w:lang w:val="es-ES"/>
        </w:rPr>
        <w:t>ՀԱՅՏԱՐԱՐՈՒԹՅՈՒՆ</w:t>
      </w:r>
      <w:r w:rsidRPr="002528F7">
        <w:rPr>
          <w:rFonts w:ascii="Arial AM" w:hAnsi="Arial AM" w:cs="Sylfaen"/>
          <w:b/>
          <w:lang w:val="es-ES"/>
        </w:rPr>
        <w:t>*</w:t>
      </w:r>
    </w:p>
    <w:p w14:paraId="64B71499" w14:textId="77777777" w:rsidR="00B2572B" w:rsidRPr="002528F7" w:rsidRDefault="00B2572B" w:rsidP="00EF3662">
      <w:pPr>
        <w:pStyle w:val="6"/>
        <w:jc w:val="center"/>
        <w:rPr>
          <w:rFonts w:ascii="Arial AM" w:hAnsi="Arial AM" w:cs="Arial"/>
          <w:color w:val="auto"/>
          <w:sz w:val="24"/>
          <w:szCs w:val="24"/>
          <w:lang w:val="es-ES"/>
        </w:rPr>
      </w:pPr>
      <w:r w:rsidRPr="002528F7">
        <w:rPr>
          <w:rFonts w:ascii="Sylfaen" w:hAnsi="Sylfaen" w:cs="Sylfaen"/>
          <w:color w:val="auto"/>
          <w:sz w:val="24"/>
          <w:szCs w:val="24"/>
          <w:lang w:val="es-ES"/>
        </w:rPr>
        <w:t>բաց</w:t>
      </w:r>
      <w:r w:rsidRPr="002528F7">
        <w:rPr>
          <w:rFonts w:ascii="Arial AM" w:hAnsi="Arial AM" w:cs="Sylfaen"/>
          <w:color w:val="auto"/>
          <w:sz w:val="24"/>
          <w:szCs w:val="24"/>
          <w:lang w:val="es-ES"/>
        </w:rPr>
        <w:t xml:space="preserve"> </w:t>
      </w:r>
      <w:r w:rsidRPr="002528F7">
        <w:rPr>
          <w:rFonts w:ascii="Sylfaen" w:hAnsi="Sylfaen" w:cs="Sylfaen"/>
          <w:color w:val="auto"/>
          <w:sz w:val="24"/>
          <w:szCs w:val="24"/>
          <w:lang w:val="es-ES"/>
        </w:rPr>
        <w:t>մրցույթին</w:t>
      </w:r>
      <w:r w:rsidRPr="002528F7">
        <w:rPr>
          <w:rFonts w:ascii="Arial AM" w:hAnsi="Arial AM" w:cs="Sylfaen"/>
          <w:color w:val="auto"/>
          <w:sz w:val="24"/>
          <w:szCs w:val="24"/>
          <w:lang w:val="es-ES"/>
        </w:rPr>
        <w:t xml:space="preserve"> </w:t>
      </w:r>
      <w:r w:rsidRPr="002528F7">
        <w:rPr>
          <w:rFonts w:ascii="Sylfaen" w:hAnsi="Sylfaen" w:cs="Sylfaen"/>
          <w:color w:val="auto"/>
          <w:sz w:val="24"/>
          <w:szCs w:val="24"/>
          <w:lang w:val="es-ES"/>
        </w:rPr>
        <w:t>մասնակցելու</w:t>
      </w:r>
      <w:r w:rsidRPr="002528F7">
        <w:rPr>
          <w:rFonts w:ascii="Arial AM" w:hAnsi="Arial AM" w:cs="Arial"/>
          <w:color w:val="auto"/>
          <w:sz w:val="24"/>
          <w:szCs w:val="24"/>
          <w:lang w:val="es-ES"/>
        </w:rPr>
        <w:t xml:space="preserve">  </w:t>
      </w:r>
    </w:p>
    <w:p w14:paraId="5E9E23D9" w14:textId="77777777" w:rsidR="00B2572B" w:rsidRPr="002528F7" w:rsidRDefault="00B2572B" w:rsidP="00EF3662">
      <w:pPr>
        <w:rPr>
          <w:rFonts w:ascii="Arial AM" w:hAnsi="Arial AM"/>
          <w:lang w:val="es-ES" w:eastAsia="ru-RU"/>
        </w:rPr>
      </w:pPr>
    </w:p>
    <w:p w14:paraId="73D215BE" w14:textId="77777777" w:rsidR="00B2572B" w:rsidRPr="002528F7" w:rsidRDefault="00B2572B" w:rsidP="00EF3662">
      <w:pPr>
        <w:jc w:val="both"/>
        <w:rPr>
          <w:rFonts w:ascii="Arial AM" w:hAnsi="Arial AM" w:cs="Arial"/>
          <w:sz w:val="20"/>
          <w:szCs w:val="20"/>
          <w:lang w:val="es-ES"/>
        </w:rPr>
      </w:pPr>
      <w:r w:rsidRPr="002528F7">
        <w:rPr>
          <w:rFonts w:ascii="Arial AM" w:hAnsi="Arial AM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    </w:t>
      </w:r>
      <w:r w:rsidRPr="002528F7">
        <w:rPr>
          <w:rFonts w:ascii="Arial AM" w:hAnsi="Arial AM"/>
          <w:sz w:val="22"/>
          <w:szCs w:val="22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հայտնում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որ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ցանկություն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ունի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մասնակցել</w:t>
      </w:r>
    </w:p>
    <w:p w14:paraId="5D991907" w14:textId="77777777" w:rsidR="00B2572B" w:rsidRPr="002528F7" w:rsidRDefault="00B2572B" w:rsidP="00EF3662">
      <w:pPr>
        <w:jc w:val="both"/>
        <w:rPr>
          <w:rFonts w:ascii="Arial AM" w:hAnsi="Arial AM"/>
          <w:sz w:val="22"/>
          <w:szCs w:val="22"/>
          <w:vertAlign w:val="superscript"/>
          <w:lang w:val="es-ES"/>
        </w:rPr>
      </w:pPr>
      <w:r w:rsidRPr="002528F7">
        <w:rPr>
          <w:rFonts w:ascii="Arial AM" w:hAnsi="Arial AM"/>
          <w:vertAlign w:val="superscript"/>
          <w:lang w:val="es-ES"/>
        </w:rPr>
        <w:t xml:space="preserve">               </w:t>
      </w:r>
      <w:r w:rsidRPr="002528F7">
        <w:rPr>
          <w:rFonts w:ascii="Arial AM" w:hAnsi="Arial AM"/>
          <w:lang w:val="es-ES"/>
        </w:rPr>
        <w:t xml:space="preserve">            </w:t>
      </w:r>
      <w:r w:rsidRPr="002528F7">
        <w:rPr>
          <w:rFonts w:ascii="Sylfaen" w:hAnsi="Sylfaen" w:cs="Sylfaen"/>
          <w:vertAlign w:val="superscript"/>
          <w:lang w:val="es-ES"/>
        </w:rPr>
        <w:t>մասնակցի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անվանումը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</w:p>
    <w:p w14:paraId="2A493809" w14:textId="005A732B" w:rsidR="00B2572B" w:rsidRPr="002528F7" w:rsidRDefault="00F5423A" w:rsidP="00EF3662">
      <w:pPr>
        <w:jc w:val="both"/>
        <w:rPr>
          <w:rFonts w:ascii="Arial AM" w:hAnsi="Arial AM" w:cs="Sylfaen"/>
          <w:vertAlign w:val="superscript"/>
          <w:lang w:val="es-ES"/>
        </w:rPr>
      </w:pPr>
      <w:r w:rsidRPr="00F5423A">
        <w:rPr>
          <w:rFonts w:ascii="Sylfaen" w:hAnsi="Sylfaen" w:cs="Arial"/>
          <w:sz w:val="20"/>
          <w:szCs w:val="20"/>
          <w:u w:val="single"/>
          <w:lang w:val="hy-AM"/>
        </w:rPr>
        <w:t>ՀՀ Արմավիրի մարզի Արաքսի համայնքապետարան</w:t>
      </w:r>
      <w:r w:rsidR="00B2572B" w:rsidRPr="00F5423A">
        <w:rPr>
          <w:rFonts w:ascii="Sylfaen" w:hAnsi="Sylfaen" w:cs="Sylfaen"/>
          <w:sz w:val="20"/>
          <w:szCs w:val="20"/>
          <w:lang w:val="es-ES"/>
        </w:rPr>
        <w:t>ի</w:t>
      </w:r>
      <w:r w:rsidR="00B2572B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B2572B" w:rsidRPr="002528F7">
        <w:rPr>
          <w:rFonts w:ascii="Sylfaen" w:hAnsi="Sylfaen" w:cs="Sylfaen"/>
          <w:sz w:val="20"/>
          <w:szCs w:val="20"/>
          <w:lang w:val="es-ES"/>
        </w:rPr>
        <w:t>կողմից</w:t>
      </w:r>
      <w:r w:rsidR="0067525E">
        <w:rPr>
          <w:rFonts w:ascii="Sylfaen" w:hAnsi="Sylfaen" w:cs="Sylfaen"/>
          <w:sz w:val="20"/>
          <w:szCs w:val="20"/>
          <w:lang w:val="es-ES"/>
        </w:rPr>
        <w:t xml:space="preserve"> </w:t>
      </w:r>
      <w:r w:rsidR="0015036C">
        <w:rPr>
          <w:rFonts w:ascii="Sylfaen" w:hAnsi="Sylfaen" w:cs="Sylfaen"/>
          <w:b/>
          <w:sz w:val="20"/>
          <w:szCs w:val="20"/>
          <w:lang w:val="hy-AM"/>
        </w:rPr>
        <w:t>ԱՄԱՀ-ՀԳ-ԲՄԱՇՁԲ-24/50</w:t>
      </w:r>
      <w:r w:rsidR="0067525E" w:rsidRPr="0067525E">
        <w:rPr>
          <w:rFonts w:ascii="Arial AM" w:hAnsi="Arial AM" w:cs="Sylfaen"/>
          <w:b/>
          <w:lang w:val="es-ES"/>
        </w:rPr>
        <w:t xml:space="preserve"> </w:t>
      </w:r>
      <w:r w:rsidR="00B2572B" w:rsidRPr="002528F7">
        <w:rPr>
          <w:rFonts w:ascii="Sylfaen" w:hAnsi="Sylfaen" w:cs="Sylfaen"/>
          <w:sz w:val="20"/>
          <w:szCs w:val="20"/>
          <w:lang w:val="es-ES"/>
        </w:rPr>
        <w:t>ծածկագրով</w:t>
      </w:r>
      <w:r w:rsidR="00B2572B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B2572B" w:rsidRPr="002528F7">
        <w:rPr>
          <w:rFonts w:ascii="Sylfaen" w:hAnsi="Sylfaen" w:cs="Sylfaen"/>
          <w:sz w:val="20"/>
          <w:szCs w:val="20"/>
          <w:lang w:val="es-ES"/>
        </w:rPr>
        <w:t>հայտարարված</w:t>
      </w:r>
      <w:r w:rsidR="00AA60AA">
        <w:rPr>
          <w:rFonts w:ascii="Sylfaen" w:hAnsi="Sylfaen" w:cs="Sylfaen"/>
          <w:sz w:val="20"/>
          <w:szCs w:val="20"/>
          <w:lang w:val="hy-AM"/>
        </w:rPr>
        <w:t xml:space="preserve"> </w:t>
      </w:r>
      <w:r w:rsidR="00B2572B" w:rsidRPr="002528F7">
        <w:rPr>
          <w:rFonts w:ascii="Arial AM" w:hAnsi="Arial AM" w:cs="Sylfaen"/>
          <w:vertAlign w:val="superscript"/>
          <w:lang w:val="es-ES"/>
        </w:rPr>
        <w:t xml:space="preserve">                      </w:t>
      </w:r>
    </w:p>
    <w:p w14:paraId="55F77561" w14:textId="77777777" w:rsidR="00B2572B" w:rsidRPr="002528F7" w:rsidRDefault="00B2572B" w:rsidP="00EF3662">
      <w:pPr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բաց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մրցույթի</w:t>
      </w:r>
      <w:r w:rsidRPr="002528F7">
        <w:rPr>
          <w:rFonts w:ascii="Arial AM" w:hAnsi="Arial AM" w:cs="Arial"/>
          <w:sz w:val="16"/>
          <w:szCs w:val="16"/>
          <w:lang w:val="es-ES"/>
        </w:rPr>
        <w:t xml:space="preserve"> </w:t>
      </w:r>
      <w:r w:rsidRPr="002528F7">
        <w:rPr>
          <w:rFonts w:ascii="Arial AM" w:hAnsi="Arial AM"/>
          <w:u w:val="single"/>
          <w:lang w:val="es-ES"/>
        </w:rPr>
        <w:tab/>
        <w:t xml:space="preserve">    </w:t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  <w:t xml:space="preserve">     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չափաբաժնին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 (</w:t>
      </w:r>
      <w:r w:rsidRPr="002528F7">
        <w:rPr>
          <w:rFonts w:ascii="Sylfaen" w:hAnsi="Sylfaen" w:cs="Sylfaen"/>
          <w:sz w:val="20"/>
          <w:szCs w:val="20"/>
          <w:lang w:val="es-ES"/>
        </w:rPr>
        <w:t>չափաբաժիններին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es-ES"/>
        </w:rPr>
        <w:t>և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հրավերի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</w:p>
    <w:p w14:paraId="115EE85A" w14:textId="77777777" w:rsidR="00B2572B" w:rsidRPr="002528F7" w:rsidRDefault="00B2572B" w:rsidP="00EF3662">
      <w:pPr>
        <w:jc w:val="both"/>
        <w:rPr>
          <w:rFonts w:ascii="Arial AM" w:hAnsi="Arial AM"/>
          <w:vertAlign w:val="superscript"/>
          <w:lang w:val="es-ES"/>
        </w:rPr>
      </w:pPr>
      <w:r w:rsidRPr="002528F7">
        <w:rPr>
          <w:rFonts w:ascii="Arial AM" w:hAnsi="Arial AM" w:cs="Sylfaen"/>
          <w:vertAlign w:val="superscript"/>
          <w:lang w:val="es-ES"/>
        </w:rPr>
        <w:t xml:space="preserve">                                            </w:t>
      </w:r>
      <w:r w:rsidRPr="002528F7">
        <w:rPr>
          <w:rFonts w:ascii="Sylfaen" w:hAnsi="Sylfaen" w:cs="Sylfaen"/>
          <w:vertAlign w:val="superscript"/>
          <w:lang w:val="es-ES"/>
        </w:rPr>
        <w:t>չափաբաժնի</w:t>
      </w:r>
      <w:r w:rsidRPr="002528F7">
        <w:rPr>
          <w:rFonts w:ascii="Arial AM" w:hAnsi="Arial AM" w:cs="Arial"/>
          <w:vertAlign w:val="superscript"/>
          <w:lang w:val="es-ES"/>
        </w:rPr>
        <w:t xml:space="preserve">  (</w:t>
      </w:r>
      <w:r w:rsidRPr="002528F7">
        <w:rPr>
          <w:rFonts w:ascii="Sylfaen" w:hAnsi="Sylfaen" w:cs="Sylfaen"/>
          <w:vertAlign w:val="superscript"/>
          <w:lang w:val="es-ES"/>
        </w:rPr>
        <w:t>չափաբաժինների</w:t>
      </w:r>
      <w:r w:rsidRPr="002528F7">
        <w:rPr>
          <w:rFonts w:ascii="Arial AM" w:hAnsi="Arial AM" w:cs="Arial"/>
          <w:vertAlign w:val="superscript"/>
          <w:lang w:val="es-ES"/>
        </w:rPr>
        <w:t xml:space="preserve">) </w:t>
      </w:r>
      <w:r w:rsidRPr="002528F7">
        <w:rPr>
          <w:rFonts w:ascii="Sylfaen" w:hAnsi="Sylfaen" w:cs="Sylfaen"/>
          <w:vertAlign w:val="superscript"/>
          <w:lang w:val="es-ES"/>
        </w:rPr>
        <w:t>համարը</w:t>
      </w:r>
    </w:p>
    <w:p w14:paraId="01047D92" w14:textId="77777777" w:rsidR="00B2572B" w:rsidRPr="002528F7" w:rsidRDefault="00B2572B" w:rsidP="00EF3662">
      <w:pPr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պահանջներին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համապատասխան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es-ES"/>
        </w:rPr>
        <w:t>ներկայացնում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</w:t>
      </w:r>
      <w:r w:rsidRPr="002528F7">
        <w:rPr>
          <w:rFonts w:ascii="Arial AM" w:hAnsi="Arial AM" w:cs="Sylfaen"/>
          <w:sz w:val="20"/>
          <w:szCs w:val="20"/>
          <w:lang w:val="es-ES"/>
        </w:rPr>
        <w:t>:</w:t>
      </w:r>
    </w:p>
    <w:p w14:paraId="2451F859" w14:textId="77777777" w:rsidR="00B2572B" w:rsidRPr="002528F7" w:rsidRDefault="00B2572B" w:rsidP="00EF3662">
      <w:pPr>
        <w:jc w:val="both"/>
        <w:rPr>
          <w:rFonts w:ascii="Arial AM" w:hAnsi="Arial AM"/>
          <w:sz w:val="12"/>
          <w:szCs w:val="12"/>
          <w:u w:val="single"/>
          <w:lang w:val="es-ES"/>
        </w:rPr>
      </w:pPr>
    </w:p>
    <w:p w14:paraId="77B12B8C" w14:textId="77777777" w:rsidR="00B2572B" w:rsidRPr="002528F7" w:rsidRDefault="00B2572B" w:rsidP="00EF3662">
      <w:pPr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/>
          <w:sz w:val="22"/>
          <w:szCs w:val="22"/>
          <w:u w:val="single"/>
          <w:lang w:val="es-ES"/>
        </w:rPr>
        <w:t xml:space="preserve">                                                     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</w:t>
      </w:r>
      <w:r w:rsidRPr="002528F7">
        <w:rPr>
          <w:rFonts w:ascii="Arial AM" w:hAnsi="Arial AM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հայտնում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և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հավաստում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որ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հանդիսանում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</w:p>
    <w:p w14:paraId="62E08E8F" w14:textId="77777777" w:rsidR="00B2572B" w:rsidRPr="002528F7" w:rsidRDefault="00B2572B" w:rsidP="00EF3662">
      <w:pPr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 w:cs="Sylfaen"/>
          <w:vertAlign w:val="superscript"/>
          <w:lang w:val="es-ES"/>
        </w:rPr>
        <w:t xml:space="preserve">                                             </w:t>
      </w:r>
      <w:r w:rsidRPr="002528F7">
        <w:rPr>
          <w:rFonts w:ascii="Sylfaen" w:hAnsi="Sylfaen" w:cs="Sylfaen"/>
          <w:vertAlign w:val="superscript"/>
          <w:lang w:val="es-ES"/>
        </w:rPr>
        <w:t>մասնակցի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անվանումը</w:t>
      </w:r>
    </w:p>
    <w:p w14:paraId="5BC9ED5F" w14:textId="77777777" w:rsidR="00B2572B" w:rsidRPr="002528F7" w:rsidRDefault="00B2572B" w:rsidP="00EF3662">
      <w:pPr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 w:cs="Sylfaen"/>
          <w:sz w:val="20"/>
          <w:szCs w:val="20"/>
          <w:u w:val="single"/>
          <w:lang w:val="es-ES"/>
        </w:rPr>
        <w:tab/>
      </w:r>
      <w:r w:rsidRPr="002528F7">
        <w:rPr>
          <w:rFonts w:ascii="Arial AM" w:hAnsi="Arial AM" w:cs="Sylfaen"/>
          <w:sz w:val="20"/>
          <w:szCs w:val="20"/>
          <w:u w:val="single"/>
          <w:lang w:val="es-ES"/>
        </w:rPr>
        <w:tab/>
      </w:r>
      <w:r w:rsidRPr="002528F7">
        <w:rPr>
          <w:rFonts w:ascii="Arial AM" w:hAnsi="Arial AM" w:cs="Sylfaen"/>
          <w:sz w:val="20"/>
          <w:szCs w:val="20"/>
          <w:u w:val="single"/>
          <w:lang w:val="es-ES"/>
        </w:rPr>
        <w:tab/>
      </w:r>
      <w:r w:rsidRPr="002528F7">
        <w:rPr>
          <w:rFonts w:ascii="Arial AM" w:hAnsi="Arial AM" w:cs="Sylfaen"/>
          <w:sz w:val="20"/>
          <w:szCs w:val="20"/>
          <w:u w:val="single"/>
          <w:lang w:val="es-ES"/>
        </w:rPr>
        <w:tab/>
      </w:r>
      <w:r w:rsidRPr="002528F7">
        <w:rPr>
          <w:rFonts w:ascii="Arial AM" w:hAnsi="Arial AM" w:cs="Sylfaen"/>
          <w:sz w:val="20"/>
          <w:szCs w:val="20"/>
          <w:u w:val="single"/>
          <w:lang w:val="es-ES"/>
        </w:rPr>
        <w:tab/>
      </w:r>
      <w:r w:rsidRPr="002528F7">
        <w:rPr>
          <w:rFonts w:ascii="Arial AM" w:hAnsi="Arial AM" w:cs="Sylfaen"/>
          <w:sz w:val="20"/>
          <w:szCs w:val="20"/>
          <w:u w:val="single"/>
          <w:lang w:val="es-ES"/>
        </w:rPr>
        <w:tab/>
      </w:r>
      <w:r w:rsidRPr="002528F7">
        <w:rPr>
          <w:rFonts w:ascii="Arial AM" w:hAnsi="Arial AM" w:cs="Sylfaen"/>
          <w:sz w:val="20"/>
          <w:szCs w:val="20"/>
          <w:u w:val="single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es-ES"/>
        </w:rPr>
        <w:t>ռեզիդենտ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:  </w:t>
      </w:r>
    </w:p>
    <w:p w14:paraId="49E38ACC" w14:textId="1F276524" w:rsidR="00B2572B" w:rsidRPr="002528F7" w:rsidRDefault="00B2572B" w:rsidP="00EF3662">
      <w:pPr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 w:cs="Arial"/>
          <w:vertAlign w:val="superscript"/>
          <w:lang w:val="es-ES"/>
        </w:rPr>
        <w:t xml:space="preserve">                                               </w:t>
      </w:r>
      <w:r w:rsidRPr="002528F7">
        <w:rPr>
          <w:rFonts w:ascii="Sylfaen" w:hAnsi="Sylfaen" w:cs="Sylfaen"/>
          <w:vertAlign w:val="superscript"/>
          <w:lang w:val="es-ES"/>
        </w:rPr>
        <w:t>երկրի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անվանումը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               </w:t>
      </w:r>
    </w:p>
    <w:p w14:paraId="3950834F" w14:textId="77777777" w:rsidR="008747C6" w:rsidRPr="002528F7" w:rsidRDefault="00B2572B" w:rsidP="00EF3662">
      <w:pPr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u w:val="single"/>
          <w:lang w:val="es-ES"/>
        </w:rPr>
        <w:t xml:space="preserve">                                         </w:t>
      </w:r>
      <w:r w:rsidRPr="002528F7">
        <w:rPr>
          <w:rFonts w:ascii="Arial AM" w:hAnsi="Arial AM"/>
          <w:sz w:val="20"/>
          <w:szCs w:val="20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ի</w:t>
      </w:r>
      <w:r w:rsidR="008747C6" w:rsidRPr="002528F7">
        <w:rPr>
          <w:rFonts w:ascii="Sylfaen" w:hAnsi="Sylfaen" w:cs="Sylfaen"/>
          <w:sz w:val="20"/>
          <w:szCs w:val="20"/>
          <w:lang w:val="es-ES"/>
        </w:rPr>
        <w:t>՝</w:t>
      </w:r>
    </w:p>
    <w:p w14:paraId="60CA4750" w14:textId="77777777" w:rsidR="008747C6" w:rsidRPr="002528F7" w:rsidRDefault="008747C6" w:rsidP="00EF3662">
      <w:pPr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 w:cs="Sylfaen"/>
          <w:vertAlign w:val="superscript"/>
          <w:lang w:val="es-ES"/>
        </w:rPr>
        <w:t xml:space="preserve">  </w:t>
      </w:r>
      <w:r w:rsidRPr="002528F7">
        <w:rPr>
          <w:rFonts w:ascii="Sylfaen" w:hAnsi="Sylfaen" w:cs="Sylfaen"/>
          <w:vertAlign w:val="superscript"/>
          <w:lang w:val="es-ES"/>
        </w:rPr>
        <w:t>մասնակցի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անվանումը</w:t>
      </w:r>
      <w:r w:rsidRPr="002528F7">
        <w:rPr>
          <w:rFonts w:ascii="Arial AM" w:hAnsi="Arial AM" w:cs="Arial"/>
          <w:vertAlign w:val="superscript"/>
          <w:lang w:val="es-ES"/>
        </w:rPr>
        <w:t xml:space="preserve">                                                         </w:t>
      </w:r>
    </w:p>
    <w:p w14:paraId="4B1EAB31" w14:textId="77777777" w:rsidR="00B2572B" w:rsidRPr="002528F7" w:rsidRDefault="00B2572B" w:rsidP="008747C6">
      <w:pPr>
        <w:numPr>
          <w:ilvl w:val="0"/>
          <w:numId w:val="18"/>
        </w:numPr>
        <w:rPr>
          <w:rFonts w:ascii="Arial AM" w:hAnsi="Arial AM" w:cs="Arial"/>
          <w:szCs w:val="22"/>
          <w:u w:val="single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հարկ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վճարողի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հաշվառման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համարն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>`</w:t>
      </w:r>
      <w:r w:rsidRPr="002528F7">
        <w:rPr>
          <w:rFonts w:ascii="Arial AM" w:hAnsi="Arial AM" w:cs="Arial"/>
          <w:szCs w:val="22"/>
          <w:lang w:val="es-ES"/>
        </w:rPr>
        <w:t xml:space="preserve"> </w:t>
      </w:r>
      <w:r w:rsidRPr="002528F7">
        <w:rPr>
          <w:rFonts w:ascii="Arial AM" w:hAnsi="Arial AM" w:cs="Arial"/>
          <w:szCs w:val="22"/>
          <w:u w:val="single"/>
          <w:lang w:val="es-ES"/>
        </w:rPr>
        <w:tab/>
      </w:r>
      <w:r w:rsidRPr="002528F7">
        <w:rPr>
          <w:rFonts w:ascii="Arial AM" w:hAnsi="Arial AM" w:cs="Arial"/>
          <w:szCs w:val="22"/>
          <w:u w:val="single"/>
          <w:lang w:val="es-ES"/>
        </w:rPr>
        <w:tab/>
      </w:r>
      <w:r w:rsidRPr="002528F7">
        <w:rPr>
          <w:rFonts w:ascii="Arial AM" w:hAnsi="Arial AM" w:cs="Arial"/>
          <w:szCs w:val="22"/>
          <w:u w:val="single"/>
          <w:lang w:val="es-ES"/>
        </w:rPr>
        <w:tab/>
      </w:r>
      <w:r w:rsidRPr="002528F7">
        <w:rPr>
          <w:rFonts w:ascii="Arial AM" w:hAnsi="Arial AM" w:cs="Arial"/>
          <w:szCs w:val="22"/>
          <w:u w:val="single"/>
          <w:lang w:val="es-ES"/>
        </w:rPr>
        <w:tab/>
      </w:r>
      <w:r w:rsidRPr="002528F7">
        <w:rPr>
          <w:rFonts w:ascii="Arial AM" w:hAnsi="Arial AM" w:cs="Arial"/>
          <w:szCs w:val="22"/>
          <w:u w:val="single"/>
          <w:lang w:val="es-ES"/>
        </w:rPr>
        <w:tab/>
      </w:r>
      <w:r w:rsidR="008747C6" w:rsidRPr="002528F7">
        <w:rPr>
          <w:rFonts w:ascii="Arial AM" w:hAnsi="Arial AM" w:cs="Arial"/>
          <w:szCs w:val="22"/>
          <w:u w:val="single"/>
          <w:lang w:val="es-ES"/>
        </w:rPr>
        <w:t>.</w:t>
      </w:r>
    </w:p>
    <w:p w14:paraId="729A5C8D" w14:textId="77777777" w:rsidR="00B2572B" w:rsidRPr="002528F7" w:rsidRDefault="00B2572B" w:rsidP="00EF3662">
      <w:pPr>
        <w:jc w:val="both"/>
        <w:rPr>
          <w:rFonts w:ascii="Arial AM" w:hAnsi="Arial AM" w:cs="Arial"/>
          <w:vertAlign w:val="superscript"/>
          <w:lang w:val="es-ES"/>
        </w:rPr>
      </w:pPr>
      <w:r w:rsidRPr="002528F7">
        <w:rPr>
          <w:rFonts w:ascii="Arial AM" w:hAnsi="Arial AM" w:cs="Sylfaen"/>
          <w:vertAlign w:val="superscript"/>
          <w:lang w:val="es-ES"/>
        </w:rPr>
        <w:t xml:space="preserve">             </w:t>
      </w:r>
      <w:r w:rsidRPr="002528F7">
        <w:rPr>
          <w:rFonts w:ascii="Arial AM" w:hAnsi="Arial AM" w:cs="Arial"/>
          <w:vertAlign w:val="superscript"/>
          <w:lang w:val="es-ES"/>
        </w:rPr>
        <w:t xml:space="preserve">                                                       </w:t>
      </w:r>
      <w:r w:rsidR="008747C6" w:rsidRPr="002528F7">
        <w:rPr>
          <w:rFonts w:ascii="Arial AM" w:hAnsi="Arial AM" w:cs="Arial"/>
          <w:vertAlign w:val="superscript"/>
          <w:lang w:val="es-ES"/>
        </w:rPr>
        <w:t xml:space="preserve">                                               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հարկի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վճարողի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հաշվառման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համարը</w:t>
      </w:r>
    </w:p>
    <w:p w14:paraId="26DD80B0" w14:textId="77777777" w:rsidR="00B2572B" w:rsidRPr="002528F7" w:rsidRDefault="00B2572B" w:rsidP="008747C6">
      <w:pPr>
        <w:numPr>
          <w:ilvl w:val="0"/>
          <w:numId w:val="18"/>
        </w:numPr>
        <w:jc w:val="both"/>
        <w:rPr>
          <w:rFonts w:ascii="Arial AM" w:hAnsi="Arial AM"/>
          <w:sz w:val="22"/>
          <w:szCs w:val="22"/>
          <w:u w:val="single"/>
          <w:lang w:val="es-ES"/>
        </w:rPr>
      </w:pPr>
      <w:r w:rsidRPr="002528F7">
        <w:rPr>
          <w:rFonts w:ascii="Sylfaen" w:hAnsi="Sylfaen" w:cs="Sylfaen"/>
          <w:sz w:val="20"/>
          <w:szCs w:val="20"/>
          <w:u w:val="single"/>
          <w:lang w:val="es-ES"/>
        </w:rPr>
        <w:t>էլեկտրոնային</w:t>
      </w:r>
      <w:r w:rsidRPr="002528F7">
        <w:rPr>
          <w:rFonts w:ascii="Arial AM" w:hAnsi="Arial AM" w:cs="Arial"/>
          <w:sz w:val="20"/>
          <w:szCs w:val="20"/>
          <w:u w:val="single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u w:val="single"/>
          <w:lang w:val="es-ES"/>
        </w:rPr>
        <w:t>փոստի</w:t>
      </w:r>
      <w:r w:rsidRPr="002528F7">
        <w:rPr>
          <w:rFonts w:ascii="Arial AM" w:hAnsi="Arial AM" w:cs="Arial"/>
          <w:sz w:val="20"/>
          <w:szCs w:val="20"/>
          <w:u w:val="single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u w:val="single"/>
          <w:lang w:val="es-ES"/>
        </w:rPr>
        <w:t>հասցեն</w:t>
      </w:r>
      <w:r w:rsidRPr="002528F7">
        <w:rPr>
          <w:rFonts w:ascii="Arial AM" w:hAnsi="Arial AM" w:cs="Arial"/>
          <w:sz w:val="20"/>
          <w:szCs w:val="20"/>
          <w:u w:val="single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u w:val="single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u w:val="single"/>
          <w:lang w:val="es-ES"/>
        </w:rPr>
        <w:t>`</w:t>
      </w:r>
      <w:r w:rsidRPr="002528F7">
        <w:rPr>
          <w:rFonts w:ascii="Arial AM" w:hAnsi="Arial AM" w:cs="Arial"/>
          <w:szCs w:val="22"/>
          <w:u w:val="single"/>
          <w:lang w:val="es-ES"/>
        </w:rPr>
        <w:t xml:space="preserve"> </w:t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</w:r>
      <w:r w:rsidR="008747C6" w:rsidRPr="002528F7">
        <w:rPr>
          <w:rFonts w:ascii="Arial AM" w:hAnsi="Arial AM"/>
          <w:u w:val="single"/>
          <w:lang w:val="es-ES"/>
        </w:rPr>
        <w:t>.</w:t>
      </w:r>
    </w:p>
    <w:p w14:paraId="55C59EEA" w14:textId="0836ED94" w:rsidR="00B2572B" w:rsidRPr="002528F7" w:rsidRDefault="008747C6" w:rsidP="00AA60AA">
      <w:pPr>
        <w:jc w:val="both"/>
        <w:rPr>
          <w:rFonts w:ascii="Arial AM" w:hAnsi="Arial AM"/>
          <w:sz w:val="10"/>
          <w:szCs w:val="10"/>
          <w:u w:val="single"/>
          <w:lang w:val="es-ES"/>
        </w:rPr>
      </w:pPr>
      <w:r w:rsidRPr="002528F7">
        <w:rPr>
          <w:rFonts w:ascii="Arial AM" w:hAnsi="Arial AM" w:cs="Arial"/>
          <w:vertAlign w:val="superscript"/>
          <w:lang w:val="es-ES"/>
        </w:rPr>
        <w:t xml:space="preserve">          </w:t>
      </w:r>
      <w:r w:rsidR="00B2572B" w:rsidRPr="002528F7">
        <w:rPr>
          <w:rFonts w:ascii="Arial AM" w:hAnsi="Arial AM" w:cs="Arial"/>
          <w:vertAlign w:val="superscript"/>
          <w:lang w:val="es-ES"/>
        </w:rPr>
        <w:t xml:space="preserve">                                                                                        </w:t>
      </w:r>
      <w:r w:rsidR="00B2572B" w:rsidRPr="002528F7">
        <w:rPr>
          <w:rFonts w:ascii="Sylfaen" w:hAnsi="Sylfaen" w:cs="Sylfaen"/>
          <w:vertAlign w:val="superscript"/>
          <w:lang w:val="es-ES"/>
        </w:rPr>
        <w:t>էլեկտրոնային</w:t>
      </w:r>
      <w:r w:rsidR="00B2572B"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="00B2572B" w:rsidRPr="002528F7">
        <w:rPr>
          <w:rFonts w:ascii="Sylfaen" w:hAnsi="Sylfaen" w:cs="Sylfaen"/>
          <w:vertAlign w:val="superscript"/>
          <w:lang w:val="es-ES"/>
        </w:rPr>
        <w:t>փոստի</w:t>
      </w:r>
      <w:r w:rsidR="00B2572B"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="00B2572B" w:rsidRPr="002528F7">
        <w:rPr>
          <w:rFonts w:ascii="Sylfaen" w:hAnsi="Sylfaen" w:cs="Sylfaen"/>
          <w:vertAlign w:val="superscript"/>
          <w:lang w:val="es-ES"/>
        </w:rPr>
        <w:t>հասցեն</w:t>
      </w:r>
    </w:p>
    <w:p w14:paraId="196E4E27" w14:textId="77777777" w:rsidR="003257F0" w:rsidRPr="002528F7" w:rsidRDefault="003257F0" w:rsidP="008747C6">
      <w:pPr>
        <w:numPr>
          <w:ilvl w:val="0"/>
          <w:numId w:val="18"/>
        </w:numPr>
        <w:jc w:val="both"/>
        <w:rPr>
          <w:rFonts w:ascii="Arial AM" w:hAnsi="Arial AM" w:cs="Arial"/>
          <w:vertAlign w:val="superscript"/>
          <w:lang w:val="es-ES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հասցեն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է՝</w:t>
      </w:r>
      <w:r w:rsidRPr="002528F7">
        <w:rPr>
          <w:rFonts w:ascii="Arial AM" w:hAnsi="Arial AM"/>
          <w:sz w:val="20"/>
          <w:szCs w:val="20"/>
          <w:lang w:val="hy-AM"/>
        </w:rPr>
        <w:t xml:space="preserve"> -------------------------------------------------</w:t>
      </w:r>
      <w:r w:rsidR="008747C6" w:rsidRPr="002528F7">
        <w:rPr>
          <w:rFonts w:ascii="Arial AM" w:hAnsi="Arial AM"/>
          <w:sz w:val="20"/>
          <w:szCs w:val="20"/>
        </w:rPr>
        <w:t>.</w:t>
      </w:r>
      <w:r w:rsidRPr="002528F7">
        <w:rPr>
          <w:rFonts w:ascii="Arial AM" w:hAnsi="Arial AM"/>
          <w:sz w:val="20"/>
          <w:szCs w:val="20"/>
          <w:lang w:val="es-ES"/>
        </w:rPr>
        <w:t xml:space="preserve">                                     </w:t>
      </w:r>
    </w:p>
    <w:p w14:paraId="5C9E108A" w14:textId="3E44FF43" w:rsidR="003257F0" w:rsidRPr="002528F7" w:rsidRDefault="003257F0" w:rsidP="00AA60AA">
      <w:pPr>
        <w:jc w:val="both"/>
        <w:rPr>
          <w:rFonts w:ascii="Arial AM" w:hAnsi="Arial AM" w:cs="Arial"/>
          <w:sz w:val="20"/>
          <w:szCs w:val="20"/>
          <w:lang w:val="hy-AM"/>
        </w:rPr>
      </w:pPr>
      <w:r w:rsidRPr="002528F7">
        <w:rPr>
          <w:rFonts w:ascii="Arial AM" w:hAnsi="Arial AM"/>
          <w:sz w:val="16"/>
          <w:szCs w:val="16"/>
          <w:lang w:val="hy-AM"/>
        </w:rPr>
        <w:t xml:space="preserve">                                                                                   </w:t>
      </w:r>
      <w:r w:rsidRPr="002528F7">
        <w:rPr>
          <w:rFonts w:ascii="Sylfaen" w:hAnsi="Sylfaen" w:cs="Sylfaen"/>
          <w:sz w:val="16"/>
          <w:szCs w:val="16"/>
          <w:lang w:val="hy-AM"/>
        </w:rPr>
        <w:t>գործունեության</w:t>
      </w:r>
      <w:r w:rsidRPr="002528F7">
        <w:rPr>
          <w:rFonts w:ascii="Arial AM" w:hAnsi="Arial AM"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sz w:val="16"/>
          <w:szCs w:val="16"/>
          <w:lang w:val="hy-AM"/>
        </w:rPr>
        <w:t>հասցեն</w:t>
      </w:r>
    </w:p>
    <w:p w14:paraId="36ED5593" w14:textId="77777777" w:rsidR="003257F0" w:rsidRPr="002528F7" w:rsidRDefault="003257F0" w:rsidP="008747C6">
      <w:pPr>
        <w:numPr>
          <w:ilvl w:val="0"/>
          <w:numId w:val="18"/>
        </w:numPr>
        <w:jc w:val="both"/>
        <w:rPr>
          <w:rFonts w:ascii="Arial AM" w:hAnsi="Arial AM" w:cs="Arial"/>
          <w:vertAlign w:val="superscript"/>
          <w:lang w:val="es-ES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է՝</w:t>
      </w:r>
      <w:r w:rsidRPr="002528F7">
        <w:rPr>
          <w:rFonts w:ascii="Arial AM" w:hAnsi="Arial AM"/>
          <w:sz w:val="20"/>
          <w:szCs w:val="20"/>
          <w:lang w:val="hy-AM"/>
        </w:rPr>
        <w:t xml:space="preserve"> -------------------------------------------------:</w:t>
      </w:r>
      <w:r w:rsidRPr="002528F7">
        <w:rPr>
          <w:rFonts w:ascii="Arial AM" w:hAnsi="Arial AM"/>
          <w:sz w:val="20"/>
          <w:szCs w:val="20"/>
          <w:lang w:val="es-ES"/>
        </w:rPr>
        <w:t xml:space="preserve">                                     </w:t>
      </w:r>
    </w:p>
    <w:p w14:paraId="49F8C144" w14:textId="77777777" w:rsidR="003257F0" w:rsidRPr="002528F7" w:rsidRDefault="003257F0" w:rsidP="003257F0">
      <w:pPr>
        <w:jc w:val="both"/>
        <w:rPr>
          <w:rFonts w:ascii="Arial AM" w:hAnsi="Arial AM"/>
          <w:sz w:val="16"/>
          <w:szCs w:val="16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   </w:t>
      </w:r>
      <w:r w:rsidRPr="002528F7">
        <w:rPr>
          <w:rFonts w:ascii="Arial AM" w:hAnsi="Arial AM"/>
          <w:sz w:val="16"/>
          <w:szCs w:val="16"/>
          <w:lang w:val="hy-AM"/>
        </w:rPr>
        <w:t xml:space="preserve">                                                                             </w:t>
      </w:r>
      <w:r w:rsidRPr="002528F7">
        <w:rPr>
          <w:rFonts w:ascii="Sylfaen" w:hAnsi="Sylfaen" w:cs="Sylfaen"/>
          <w:sz w:val="16"/>
          <w:szCs w:val="16"/>
          <w:lang w:val="hy-AM"/>
        </w:rPr>
        <w:t>հեռախոսի</w:t>
      </w:r>
      <w:r w:rsidRPr="002528F7">
        <w:rPr>
          <w:rFonts w:ascii="Arial AM" w:hAnsi="Arial AM"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sz w:val="16"/>
          <w:szCs w:val="16"/>
          <w:lang w:val="hy-AM"/>
        </w:rPr>
        <w:t>համարը</w:t>
      </w:r>
    </w:p>
    <w:p w14:paraId="671B37E0" w14:textId="77777777" w:rsidR="006C3873" w:rsidRPr="002528F7" w:rsidRDefault="006C3873" w:rsidP="00975F7E">
      <w:pPr>
        <w:ind w:firstLine="709"/>
        <w:jc w:val="both"/>
        <w:rPr>
          <w:rFonts w:ascii="Arial AM" w:hAnsi="Arial AM"/>
          <w:sz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Սույնով</w:t>
      </w:r>
      <w:r w:rsidRPr="002528F7">
        <w:rPr>
          <w:rFonts w:ascii="Arial AM" w:hAnsi="Arial AM"/>
          <w:sz w:val="20"/>
          <w:lang w:val="hy-AM"/>
        </w:rPr>
        <w:t xml:space="preserve">  </w:t>
      </w:r>
      <w:r w:rsidRPr="002528F7">
        <w:rPr>
          <w:rFonts w:ascii="Arial AM" w:hAnsi="Arial AM"/>
          <w:sz w:val="20"/>
          <w:u w:val="single"/>
          <w:lang w:val="hy-AM"/>
        </w:rPr>
        <w:t xml:space="preserve">                                                </w:t>
      </w:r>
      <w:r w:rsidRPr="002528F7">
        <w:rPr>
          <w:rFonts w:ascii="Arial AM" w:hAnsi="Arial AM"/>
          <w:sz w:val="20"/>
          <w:u w:val="single"/>
          <w:lang w:val="es-ES"/>
        </w:rPr>
        <w:t xml:space="preserve">                         </w:t>
      </w:r>
      <w:r w:rsidRPr="002528F7">
        <w:rPr>
          <w:rFonts w:ascii="Arial AM" w:hAnsi="Arial AM"/>
          <w:sz w:val="20"/>
          <w:u w:val="single"/>
          <w:lang w:val="hy-AM"/>
        </w:rPr>
        <w:t xml:space="preserve">          </w:t>
      </w:r>
      <w:r w:rsidRPr="002528F7">
        <w:rPr>
          <w:rFonts w:ascii="Arial AM" w:hAnsi="Arial AM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հայտարարում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և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հավաստում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որ՝</w:t>
      </w:r>
      <w:r w:rsidRPr="002528F7">
        <w:rPr>
          <w:rFonts w:ascii="Arial AM" w:hAnsi="Arial AM" w:cs="Arial"/>
          <w:lang w:val="hy-AM"/>
        </w:rPr>
        <w:t xml:space="preserve"> </w:t>
      </w:r>
    </w:p>
    <w:p w14:paraId="2773828E" w14:textId="77777777" w:rsidR="00AA60AA" w:rsidRDefault="006C3873" w:rsidP="00AA60AA">
      <w:pPr>
        <w:jc w:val="both"/>
        <w:rPr>
          <w:rFonts w:ascii="Sylfaen" w:hAnsi="Sylfaen" w:cs="Sylfaen"/>
          <w:vertAlign w:val="superscript"/>
          <w:lang w:val="hy-AM"/>
        </w:rPr>
      </w:pPr>
      <w:r w:rsidRPr="002528F7">
        <w:rPr>
          <w:rFonts w:ascii="Arial AM" w:hAnsi="Arial AM"/>
          <w:sz w:val="20"/>
          <w:lang w:val="hy-AM"/>
        </w:rPr>
        <w:tab/>
      </w:r>
      <w:r w:rsidRPr="002528F7">
        <w:rPr>
          <w:rFonts w:ascii="Arial AM" w:hAnsi="Arial AM"/>
          <w:sz w:val="20"/>
          <w:lang w:val="hy-AM"/>
        </w:rPr>
        <w:tab/>
      </w:r>
      <w:r w:rsidRPr="002528F7">
        <w:rPr>
          <w:rFonts w:ascii="Arial AM" w:hAnsi="Arial AM"/>
          <w:sz w:val="20"/>
          <w:lang w:val="es-ES"/>
        </w:rPr>
        <w:t xml:space="preserve">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</w:t>
      </w:r>
    </w:p>
    <w:p w14:paraId="772E3354" w14:textId="22E0DC63" w:rsidR="0034164E" w:rsidRPr="002528F7" w:rsidRDefault="0034164E" w:rsidP="00AA60AA">
      <w:pPr>
        <w:jc w:val="both"/>
        <w:rPr>
          <w:rFonts w:ascii="Arial AM" w:hAnsi="Arial AM"/>
          <w:sz w:val="20"/>
          <w:lang w:val="es-ES"/>
        </w:rPr>
      </w:pPr>
      <w:r w:rsidRPr="002528F7">
        <w:rPr>
          <w:rFonts w:ascii="Arial AM" w:hAnsi="Arial AM" w:cs="Arial"/>
          <w:sz w:val="20"/>
          <w:szCs w:val="20"/>
          <w:lang w:val="es-ES"/>
        </w:rPr>
        <w:t>1)</w:t>
      </w:r>
      <w:r w:rsidRPr="002528F7">
        <w:rPr>
          <w:rFonts w:ascii="Arial AM" w:hAnsi="Arial AM"/>
          <w:sz w:val="20"/>
          <w:lang w:val="hy-AM"/>
        </w:rPr>
        <w:t xml:space="preserve">  </w:t>
      </w:r>
      <w:r w:rsidRPr="002528F7">
        <w:rPr>
          <w:rFonts w:ascii="Arial AM" w:hAnsi="Arial AM"/>
          <w:sz w:val="20"/>
          <w:u w:val="single"/>
          <w:lang w:val="hy-AM"/>
        </w:rPr>
        <w:t xml:space="preserve">                                                </w:t>
      </w:r>
      <w:r w:rsidRPr="002528F7">
        <w:rPr>
          <w:rFonts w:ascii="Arial AM" w:hAnsi="Arial AM"/>
          <w:sz w:val="20"/>
          <w:u w:val="single"/>
          <w:lang w:val="es-ES"/>
        </w:rPr>
        <w:t xml:space="preserve">                         </w:t>
      </w:r>
      <w:r w:rsidRPr="002528F7">
        <w:rPr>
          <w:rFonts w:ascii="Arial AM" w:hAnsi="Arial AM"/>
          <w:sz w:val="20"/>
          <w:u w:val="single"/>
          <w:lang w:val="hy-AM"/>
        </w:rPr>
        <w:t xml:space="preserve">          </w:t>
      </w:r>
      <w:r w:rsidRPr="002528F7">
        <w:rPr>
          <w:rFonts w:ascii="Arial AM" w:hAnsi="Arial AM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իրեն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անձինք</w:t>
      </w:r>
    </w:p>
    <w:p w14:paraId="42740FA2" w14:textId="77777777" w:rsidR="0034164E" w:rsidRPr="002528F7" w:rsidRDefault="0034164E" w:rsidP="0034164E">
      <w:pPr>
        <w:jc w:val="both"/>
        <w:rPr>
          <w:rFonts w:ascii="Arial AM" w:hAnsi="Arial AM"/>
          <w:i/>
          <w:sz w:val="16"/>
          <w:vertAlign w:val="superscript"/>
          <w:lang w:val="es-ES"/>
        </w:rPr>
      </w:pPr>
      <w:r w:rsidRPr="002528F7">
        <w:rPr>
          <w:rFonts w:ascii="Arial AM" w:hAnsi="Arial AM"/>
          <w:sz w:val="20"/>
          <w:lang w:val="hy-AM"/>
        </w:rPr>
        <w:tab/>
      </w:r>
      <w:r w:rsidRPr="002528F7">
        <w:rPr>
          <w:rFonts w:ascii="Arial AM" w:hAnsi="Arial AM"/>
          <w:sz w:val="20"/>
          <w:lang w:val="hy-AM"/>
        </w:rPr>
        <w:tab/>
      </w:r>
      <w:r w:rsidRPr="002528F7">
        <w:rPr>
          <w:rFonts w:ascii="Arial AM" w:hAnsi="Arial AM"/>
          <w:sz w:val="20"/>
          <w:lang w:val="es-ES"/>
        </w:rPr>
        <w:t xml:space="preserve">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</w:t>
      </w:r>
    </w:p>
    <w:p w14:paraId="798885E7" w14:textId="2511F9E0" w:rsidR="0034164E" w:rsidRPr="002528F7" w:rsidRDefault="0034164E" w:rsidP="0034164E">
      <w:pPr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բավարարում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15036C">
        <w:rPr>
          <w:rFonts w:ascii="Sylfaen" w:hAnsi="Sylfaen" w:cs="Sylfaen"/>
          <w:sz w:val="20"/>
          <w:szCs w:val="20"/>
          <w:lang w:val="es-ES"/>
        </w:rPr>
        <w:t>ԱՄԱՀ-ՀԳ-ԲՄԱՇՁԲ-24/50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es-ES"/>
        </w:rPr>
        <w:t>ծածկագրով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es-ES"/>
        </w:rPr>
        <w:t>բաց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մրցույթի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հրավերով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սահմանված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մասնակցության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իրավունքի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պահանջներին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sz w:val="20"/>
          <w:u w:val="single"/>
          <w:lang w:val="hy-AM"/>
        </w:rPr>
        <w:t xml:space="preserve">                                              </w:t>
      </w:r>
      <w:r w:rsidRPr="002528F7">
        <w:rPr>
          <w:rFonts w:ascii="Arial AM" w:hAnsi="Arial AM"/>
          <w:sz w:val="20"/>
          <w:u w:val="single"/>
          <w:lang w:val="es-ES"/>
        </w:rPr>
        <w:t xml:space="preserve">                         </w:t>
      </w:r>
      <w:r w:rsidRPr="002528F7">
        <w:rPr>
          <w:rFonts w:ascii="Arial AM" w:hAnsi="Arial AM"/>
          <w:sz w:val="20"/>
          <w:u w:val="single"/>
          <w:lang w:val="hy-AM"/>
        </w:rPr>
        <w:t xml:space="preserve">          </w:t>
      </w:r>
      <w:r w:rsidRPr="002528F7">
        <w:rPr>
          <w:rFonts w:ascii="Arial AM" w:hAnsi="Arial AM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պարտավորվում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ընտրված</w:t>
      </w:r>
    </w:p>
    <w:p w14:paraId="0585D6C6" w14:textId="77777777" w:rsidR="0034164E" w:rsidRPr="002528F7" w:rsidRDefault="0034164E" w:rsidP="0034164E">
      <w:pPr>
        <w:tabs>
          <w:tab w:val="left" w:pos="6450"/>
        </w:tabs>
        <w:jc w:val="both"/>
        <w:rPr>
          <w:rFonts w:ascii="Arial AM" w:hAnsi="Arial AM" w:cs="Sylfaen"/>
          <w:sz w:val="20"/>
          <w:lang w:val="es-ES"/>
        </w:rPr>
      </w:pPr>
      <w:r w:rsidRPr="002528F7">
        <w:rPr>
          <w:rFonts w:ascii="Arial AM" w:hAnsi="Arial AM" w:cs="Sylfaen"/>
          <w:sz w:val="20"/>
          <w:lang w:val="es-ES"/>
        </w:rPr>
        <w:t xml:space="preserve">  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</w:t>
      </w:r>
    </w:p>
    <w:p w14:paraId="298D728D" w14:textId="77777777" w:rsidR="005D0EFA" w:rsidRPr="002528F7" w:rsidRDefault="0034164E" w:rsidP="005D0EFA">
      <w:pPr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մասնակից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ճանաչվելու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հրավերով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կարգով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ժամկետում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ներկայացնել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</w:t>
      </w:r>
    </w:p>
    <w:p w14:paraId="7B26E584" w14:textId="03EE04DE" w:rsidR="006C3873" w:rsidRPr="002528F7" w:rsidRDefault="0034164E" w:rsidP="005D0EFA">
      <w:pPr>
        <w:ind w:firstLine="708"/>
        <w:jc w:val="both"/>
        <w:rPr>
          <w:rFonts w:ascii="Arial AM" w:hAnsi="Arial AM" w:cs="Arial"/>
          <w:sz w:val="22"/>
          <w:szCs w:val="22"/>
          <w:lang w:val="es-ES"/>
        </w:rPr>
      </w:pPr>
      <w:r w:rsidRPr="002528F7" w:rsidDel="0034164E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887807" w:rsidRPr="002528F7">
        <w:rPr>
          <w:rFonts w:ascii="Arial AM" w:hAnsi="Arial AM" w:cs="Arial"/>
          <w:sz w:val="20"/>
          <w:szCs w:val="20"/>
          <w:lang w:val="hy-AM"/>
        </w:rPr>
        <w:t>2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 xml:space="preserve">) </w:t>
      </w:r>
      <w:r w:rsidR="0015036C">
        <w:rPr>
          <w:rFonts w:ascii="Sylfaen" w:hAnsi="Sylfaen" w:cs="Sylfaen"/>
          <w:sz w:val="20"/>
          <w:szCs w:val="20"/>
          <w:lang w:val="es-ES"/>
        </w:rPr>
        <w:t>ԱՄԱՀ-ՀԳ-ԲՄԱՇՁԲ-24/50</w:t>
      </w:r>
      <w:r w:rsidR="006C3873" w:rsidRPr="002528F7">
        <w:rPr>
          <w:rFonts w:ascii="Arial AM" w:hAnsi="Arial AM" w:cs="Sylfaen"/>
          <w:sz w:val="22"/>
          <w:szCs w:val="22"/>
          <w:lang w:val="hy-AM"/>
        </w:rPr>
        <w:t xml:space="preserve">  </w:t>
      </w:r>
      <w:r w:rsidR="006C3873" w:rsidRPr="002528F7">
        <w:rPr>
          <w:rFonts w:ascii="Sylfaen" w:hAnsi="Sylfaen" w:cs="Sylfaen"/>
          <w:sz w:val="20"/>
          <w:szCs w:val="20"/>
          <w:lang w:val="es-ES"/>
        </w:rPr>
        <w:t>ծածկագրով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6C3873" w:rsidRPr="002528F7">
        <w:rPr>
          <w:rFonts w:ascii="Sylfaen" w:hAnsi="Sylfaen" w:cs="Sylfaen"/>
          <w:sz w:val="20"/>
          <w:szCs w:val="20"/>
          <w:lang w:val="es-ES"/>
        </w:rPr>
        <w:t>բաց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6C3873" w:rsidRPr="002528F7">
        <w:rPr>
          <w:rFonts w:ascii="Sylfaen" w:hAnsi="Sylfaen" w:cs="Sylfaen"/>
          <w:sz w:val="20"/>
          <w:szCs w:val="20"/>
          <w:lang w:val="es-ES"/>
        </w:rPr>
        <w:t>մրցույթին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6C3873" w:rsidRPr="002528F7">
        <w:rPr>
          <w:rFonts w:ascii="Sylfaen" w:hAnsi="Sylfaen" w:cs="Sylfaen"/>
          <w:sz w:val="20"/>
          <w:szCs w:val="20"/>
          <w:lang w:val="es-ES"/>
        </w:rPr>
        <w:t>մասնակցելու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6C3873" w:rsidRPr="002528F7">
        <w:rPr>
          <w:rFonts w:ascii="Sylfaen" w:hAnsi="Sylfaen" w:cs="Sylfaen"/>
          <w:sz w:val="20"/>
          <w:szCs w:val="20"/>
          <w:lang w:val="es-ES"/>
        </w:rPr>
        <w:t>շրջանակում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>`</w:t>
      </w:r>
      <w:r w:rsidR="006C3873" w:rsidRPr="002528F7">
        <w:rPr>
          <w:rFonts w:ascii="Arial AM" w:hAnsi="Arial AM" w:cs="Sylfaen"/>
          <w:sz w:val="22"/>
          <w:szCs w:val="22"/>
          <w:lang w:val="es-ES"/>
        </w:rPr>
        <w:t xml:space="preserve">  </w:t>
      </w:r>
    </w:p>
    <w:p w14:paraId="1E3FEAC6" w14:textId="77777777" w:rsidR="006C3873" w:rsidRPr="002528F7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Arial AM" w:hAnsi="Arial AM" w:cs="Arial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թույլ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չի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տվել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և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es-ES"/>
        </w:rPr>
        <w:t>կամ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es-ES"/>
        </w:rPr>
        <w:t>թույլ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չի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տալու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DC658B" w:rsidRPr="002528F7">
        <w:rPr>
          <w:rFonts w:ascii="Sylfaen" w:hAnsi="Sylfaen" w:cs="Sylfaen"/>
          <w:sz w:val="20"/>
          <w:szCs w:val="20"/>
          <w:lang w:val="hy-AM"/>
        </w:rPr>
        <w:t>անբարեխիղճ</w:t>
      </w:r>
      <w:r w:rsidR="00DC658B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="00DC658B" w:rsidRPr="002528F7">
        <w:rPr>
          <w:rFonts w:ascii="Arial AM" w:hAnsi="Arial AM" w:cs="Arial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գերիշխող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դիրքի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չարաշահում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և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հակամրցակցային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համաձայնություն</w:t>
      </w:r>
      <w:r w:rsidRPr="002528F7">
        <w:rPr>
          <w:rFonts w:ascii="Arial AM" w:hAnsi="Arial AM" w:cs="Arial"/>
          <w:sz w:val="20"/>
          <w:szCs w:val="20"/>
          <w:lang w:val="es-ES"/>
        </w:rPr>
        <w:t>,</w:t>
      </w:r>
    </w:p>
    <w:p w14:paraId="151E5E1D" w14:textId="77777777" w:rsidR="006C3873" w:rsidRPr="002528F7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Arial AM" w:hAnsi="Arial AM"/>
          <w:sz w:val="22"/>
          <w:szCs w:val="22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բացակայում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հրավերով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սահմանված</w:t>
      </w:r>
      <w:r w:rsidRPr="002528F7">
        <w:rPr>
          <w:rFonts w:ascii="Arial AM" w:hAnsi="Arial AM" w:cs="Arial"/>
          <w:sz w:val="20"/>
          <w:szCs w:val="20"/>
          <w:lang w:val="es-ES"/>
        </w:rPr>
        <w:t>`</w:t>
      </w:r>
      <w:r w:rsidRPr="002528F7">
        <w:rPr>
          <w:rFonts w:ascii="Arial AM" w:hAnsi="Arial AM"/>
          <w:sz w:val="22"/>
          <w:szCs w:val="22"/>
          <w:lang w:val="es-ES"/>
        </w:rPr>
        <w:t xml:space="preserve">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                </w:t>
      </w:r>
      <w:r w:rsidR="00975F7E"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="00975F7E"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 w:cs="Arial"/>
          <w:sz w:val="20"/>
          <w:szCs w:val="20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ին</w:t>
      </w:r>
      <w:r w:rsidRPr="002528F7">
        <w:rPr>
          <w:rFonts w:ascii="Arial AM" w:hAnsi="Arial AM"/>
          <w:sz w:val="22"/>
          <w:szCs w:val="22"/>
          <w:lang w:val="es-ES"/>
        </w:rPr>
        <w:t xml:space="preserve"> </w:t>
      </w:r>
    </w:p>
    <w:p w14:paraId="490D2A25" w14:textId="77777777" w:rsidR="006C3873" w:rsidRPr="002528F7" w:rsidRDefault="006C3873" w:rsidP="00975F7E">
      <w:pPr>
        <w:jc w:val="both"/>
        <w:rPr>
          <w:rFonts w:ascii="Arial AM" w:hAnsi="Arial AM" w:cs="Arial"/>
          <w:vertAlign w:val="superscript"/>
          <w:lang w:val="hy-AM"/>
        </w:rPr>
      </w:pPr>
      <w:r w:rsidRPr="002528F7">
        <w:rPr>
          <w:rFonts w:ascii="Arial AM" w:hAnsi="Arial AM"/>
          <w:vertAlign w:val="superscript"/>
          <w:lang w:val="es-ES"/>
        </w:rPr>
        <w:t xml:space="preserve"> </w:t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  <w:t xml:space="preserve">     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Arial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  <w:r w:rsidRPr="002528F7">
        <w:rPr>
          <w:rFonts w:ascii="Arial AM" w:hAnsi="Arial AM" w:cs="Arial"/>
          <w:vertAlign w:val="superscript"/>
          <w:lang w:val="hy-AM"/>
        </w:rPr>
        <w:t xml:space="preserve"> </w:t>
      </w:r>
    </w:p>
    <w:p w14:paraId="19169C58" w14:textId="77777777" w:rsidR="006C3873" w:rsidRPr="002528F7" w:rsidRDefault="006C3873" w:rsidP="00975F7E">
      <w:pPr>
        <w:jc w:val="both"/>
        <w:rPr>
          <w:rFonts w:ascii="Arial AM" w:hAnsi="Arial AM"/>
          <w:sz w:val="22"/>
          <w:szCs w:val="22"/>
          <w:u w:val="single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փոխկապակցված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անձանց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և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es-ES"/>
        </w:rPr>
        <w:t>կամ</w:t>
      </w:r>
      <w:r w:rsidRPr="002528F7">
        <w:rPr>
          <w:rFonts w:ascii="Arial AM" w:hAnsi="Arial AM" w:cs="Arial"/>
          <w:sz w:val="20"/>
          <w:szCs w:val="20"/>
          <w:lang w:val="es-ES"/>
        </w:rPr>
        <w:t>)</w:t>
      </w:r>
      <w:r w:rsidRPr="002528F7">
        <w:rPr>
          <w:rFonts w:ascii="Arial AM" w:hAnsi="Arial AM"/>
          <w:sz w:val="22"/>
          <w:szCs w:val="22"/>
          <w:lang w:val="es-ES"/>
        </w:rPr>
        <w:t xml:space="preserve">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                 </w:t>
      </w:r>
      <w:r w:rsidRPr="002528F7">
        <w:rPr>
          <w:rFonts w:ascii="Arial AM" w:hAnsi="Arial AM" w:cs="Arial"/>
          <w:sz w:val="20"/>
          <w:szCs w:val="20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ի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 xml:space="preserve">  </w:t>
      </w:r>
    </w:p>
    <w:p w14:paraId="137899B6" w14:textId="77777777" w:rsidR="006C3873" w:rsidRPr="002528F7" w:rsidRDefault="006C3873" w:rsidP="00975F7E">
      <w:pPr>
        <w:jc w:val="both"/>
        <w:rPr>
          <w:rFonts w:ascii="Arial AM" w:hAnsi="Arial AM"/>
          <w:sz w:val="22"/>
          <w:szCs w:val="22"/>
          <w:u w:val="single"/>
          <w:lang w:val="es-ES"/>
        </w:rPr>
      </w:pP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Arial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14ADA85F" w14:textId="77777777" w:rsidR="006C3873" w:rsidRPr="002528F7" w:rsidRDefault="006C3873" w:rsidP="00975F7E">
      <w:pPr>
        <w:jc w:val="both"/>
        <w:rPr>
          <w:rFonts w:ascii="Arial AM" w:hAnsi="Arial AM"/>
          <w:sz w:val="22"/>
          <w:szCs w:val="22"/>
          <w:u w:val="single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կողմից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հիմնադրված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կամ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ավելի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քան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հիսուն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տոկոս</w:t>
      </w:r>
      <w:r w:rsidRPr="002528F7">
        <w:rPr>
          <w:rFonts w:ascii="Arial AM" w:hAnsi="Arial AM"/>
          <w:sz w:val="22"/>
          <w:szCs w:val="22"/>
          <w:lang w:val="es-ES"/>
        </w:rPr>
        <w:t xml:space="preserve">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                </w:t>
      </w:r>
      <w:r w:rsidRPr="002528F7">
        <w:rPr>
          <w:rFonts w:ascii="Arial AM" w:hAnsi="Arial AM" w:cs="Arial"/>
          <w:sz w:val="20"/>
          <w:szCs w:val="20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ին</w:t>
      </w:r>
    </w:p>
    <w:p w14:paraId="65210267" w14:textId="77777777" w:rsidR="006C3873" w:rsidRPr="002528F7" w:rsidRDefault="006C3873" w:rsidP="00975F7E">
      <w:pPr>
        <w:jc w:val="both"/>
        <w:rPr>
          <w:rFonts w:ascii="Arial AM" w:hAnsi="Arial AM"/>
          <w:sz w:val="22"/>
          <w:szCs w:val="22"/>
          <w:lang w:val="es-ES"/>
        </w:rPr>
      </w:pPr>
      <w:r w:rsidRPr="002528F7">
        <w:rPr>
          <w:rFonts w:ascii="Arial AM" w:hAnsi="Arial AM" w:cs="Sylfaen"/>
          <w:vertAlign w:val="superscript"/>
          <w:lang w:val="es-ES"/>
        </w:rPr>
        <w:t xml:space="preserve">                                                                     </w:t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Arial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3E66049B" w14:textId="77777777" w:rsidR="006C3873" w:rsidRPr="002528F7" w:rsidRDefault="006C3873" w:rsidP="00975F7E">
      <w:pPr>
        <w:jc w:val="both"/>
        <w:rPr>
          <w:rFonts w:ascii="Arial AM" w:hAnsi="Arial AM" w:cs="Arial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պատկանող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բաժնեմաս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es-ES"/>
        </w:rPr>
        <w:t>փայաբաժին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es-ES"/>
        </w:rPr>
        <w:t>ունեցող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կազմակերպությունների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միաժամանակյա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մասնակցության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դեպք</w:t>
      </w:r>
      <w:r w:rsidRPr="002528F7">
        <w:rPr>
          <w:rFonts w:ascii="Arial AM" w:hAnsi="Arial AM" w:cs="Arial"/>
          <w:sz w:val="20"/>
          <w:szCs w:val="20"/>
          <w:lang w:val="es-ES"/>
        </w:rPr>
        <w:t>:</w:t>
      </w:r>
    </w:p>
    <w:p w14:paraId="6ACB8A51" w14:textId="77777777" w:rsidR="0091590A" w:rsidRPr="002528F7" w:rsidRDefault="0091590A" w:rsidP="00A52F0E">
      <w:pPr>
        <w:jc w:val="both"/>
        <w:rPr>
          <w:rFonts w:ascii="Arial AM" w:hAnsi="Arial AM" w:cs="Arial"/>
          <w:sz w:val="20"/>
          <w:szCs w:val="20"/>
          <w:lang w:val="es-ES"/>
        </w:rPr>
      </w:pPr>
    </w:p>
    <w:p w14:paraId="1D8647BA" w14:textId="77777777" w:rsidR="0091590A" w:rsidRPr="002528F7" w:rsidRDefault="0091590A" w:rsidP="0091590A">
      <w:pPr>
        <w:numPr>
          <w:ilvl w:val="0"/>
          <w:numId w:val="18"/>
        </w:numPr>
        <w:ind w:left="0" w:firstLine="720"/>
        <w:jc w:val="both"/>
        <w:rPr>
          <w:rFonts w:ascii="Arial AM" w:hAnsi="Arial AM"/>
          <w:sz w:val="22"/>
          <w:szCs w:val="22"/>
          <w:lang w:val="es-ES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Ս</w:t>
      </w:r>
      <w:r w:rsidR="006C3873" w:rsidRPr="002528F7">
        <w:rPr>
          <w:rFonts w:ascii="Sylfaen" w:hAnsi="Sylfaen" w:cs="Sylfaen"/>
          <w:sz w:val="20"/>
          <w:szCs w:val="20"/>
          <w:lang w:val="es-ES"/>
        </w:rPr>
        <w:t>տորև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6C3873" w:rsidRPr="002528F7">
        <w:rPr>
          <w:rFonts w:ascii="Sylfaen" w:hAnsi="Sylfaen" w:cs="Sylfaen"/>
          <w:sz w:val="20"/>
          <w:szCs w:val="20"/>
          <w:lang w:val="es-ES"/>
        </w:rPr>
        <w:t>ներկայացնում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               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 w:cs="Arial"/>
          <w:sz w:val="20"/>
          <w:szCs w:val="20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իրական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շահառուների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վերաբերյալ</w:t>
      </w:r>
    </w:p>
    <w:p w14:paraId="4D7E8A18" w14:textId="55A5C6DC" w:rsidR="00A52F0E" w:rsidRPr="002528F7" w:rsidRDefault="0091590A" w:rsidP="0091590A">
      <w:pPr>
        <w:jc w:val="both"/>
        <w:rPr>
          <w:rFonts w:ascii="Arial AM" w:hAnsi="Arial AM"/>
          <w:sz w:val="22"/>
          <w:szCs w:val="22"/>
          <w:lang w:val="hy-AM"/>
        </w:rPr>
      </w:pPr>
      <w:r w:rsidRPr="002528F7">
        <w:rPr>
          <w:rFonts w:ascii="Arial AM" w:hAnsi="Arial AM"/>
          <w:vertAlign w:val="superscript"/>
          <w:lang w:val="es-ES"/>
        </w:rPr>
        <w:t xml:space="preserve"> </w:t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  <w:t xml:space="preserve"> </w:t>
      </w:r>
      <w:r w:rsidRPr="002528F7">
        <w:rPr>
          <w:rFonts w:ascii="Arial AM" w:hAnsi="Arial AM"/>
          <w:vertAlign w:val="superscript"/>
          <w:lang w:val="hy-AM"/>
        </w:rPr>
        <w:t xml:space="preserve">     </w:t>
      </w:r>
      <w:r w:rsidRPr="002528F7">
        <w:rPr>
          <w:rFonts w:ascii="Arial AM" w:hAnsi="Arial AM"/>
          <w:vertAlign w:val="superscript"/>
          <w:lang w:val="es-ES"/>
        </w:rPr>
        <w:t xml:space="preserve">     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Arial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  <w:r w:rsidRPr="002528F7">
        <w:rPr>
          <w:rFonts w:ascii="Arial AM" w:hAnsi="Arial AM" w:cs="Arial"/>
          <w:vertAlign w:val="superscript"/>
          <w:lang w:val="hy-AM"/>
        </w:rPr>
        <w:t xml:space="preserve"> </w:t>
      </w:r>
    </w:p>
    <w:p w14:paraId="0A848F51" w14:textId="77777777" w:rsidR="00A52F0E" w:rsidRPr="002528F7" w:rsidRDefault="00A52F0E" w:rsidP="00A52F0E">
      <w:pPr>
        <w:jc w:val="both"/>
        <w:rPr>
          <w:rFonts w:ascii="Arial AM" w:hAnsi="Arial AM" w:cs="Arial"/>
          <w:sz w:val="18"/>
          <w:szCs w:val="18"/>
          <w:vertAlign w:val="superscript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տեղեկություններ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պարունակող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կայքէջի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հղումը՝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----</w:t>
      </w:r>
      <w:r w:rsidRPr="002528F7">
        <w:rPr>
          <w:rFonts w:ascii="Arial AM" w:hAnsi="Arial AM" w:cs="Arial"/>
          <w:sz w:val="20"/>
          <w:szCs w:val="20"/>
          <w:lang w:val="hy-AM"/>
        </w:rPr>
        <w:t>-------------------</w:t>
      </w:r>
      <w:r w:rsidRPr="002528F7">
        <w:rPr>
          <w:rFonts w:ascii="Arial AM" w:hAnsi="Arial AM" w:cs="Arial"/>
          <w:sz w:val="20"/>
          <w:szCs w:val="20"/>
          <w:lang w:val="es-ES"/>
        </w:rPr>
        <w:t>-----------------------------</w:t>
      </w:r>
      <w:r w:rsidRPr="002528F7">
        <w:rPr>
          <w:rFonts w:ascii="Arial AM" w:hAnsi="Arial AM" w:cs="Arial"/>
          <w:sz w:val="18"/>
          <w:szCs w:val="18"/>
          <w:lang w:val="hy-AM"/>
        </w:rPr>
        <w:t>**</w:t>
      </w:r>
      <w:r w:rsidRPr="002528F7">
        <w:rPr>
          <w:rFonts w:ascii="Arial AM" w:hAnsi="Arial AM" w:cs="Arial"/>
          <w:sz w:val="18"/>
          <w:szCs w:val="18"/>
          <w:vertAlign w:val="superscript"/>
          <w:lang w:val="es-ES"/>
        </w:rPr>
        <w:t xml:space="preserve"> </w:t>
      </w:r>
    </w:p>
    <w:p w14:paraId="1A7ACCAD" w14:textId="77777777" w:rsidR="006C3873" w:rsidRPr="002528F7" w:rsidRDefault="006C3873" w:rsidP="006C3873">
      <w:pPr>
        <w:jc w:val="right"/>
        <w:rPr>
          <w:rFonts w:ascii="Arial AM" w:hAnsi="Arial AM"/>
          <w:sz w:val="10"/>
          <w:szCs w:val="10"/>
          <w:lang w:val="es-ES"/>
        </w:rPr>
      </w:pPr>
    </w:p>
    <w:p w14:paraId="740ACFCD" w14:textId="42C545F5" w:rsidR="002E11D1" w:rsidRPr="002528F7" w:rsidRDefault="006E3999" w:rsidP="00260EEB">
      <w:pPr>
        <w:ind w:firstLine="708"/>
        <w:jc w:val="both"/>
        <w:rPr>
          <w:rFonts w:ascii="Arial AM" w:hAnsi="Arial AM"/>
          <w:sz w:val="20"/>
          <w:lang w:val="hy-AM"/>
        </w:rPr>
      </w:pPr>
      <w:r w:rsidRPr="002528F7">
        <w:rPr>
          <w:rFonts w:ascii="Sylfaen" w:hAnsi="Sylfaen" w:cs="Sylfaen"/>
          <w:sz w:val="20"/>
          <w:lang w:val="es-ES"/>
        </w:rPr>
        <w:t>Կից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ներկայացվում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է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հրավերին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կցված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նախագծային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փաստաթղթերով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սահմանված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տեխնիկական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բնութագրերին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համապատասխանող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նյութերի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Arial AM" w:hAnsi="Arial AM"/>
          <w:sz w:val="20"/>
          <w:lang w:val="es-ES"/>
        </w:rPr>
        <w:t>(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/>
          <w:sz w:val="20"/>
          <w:lang w:val="es-ES"/>
        </w:rPr>
        <w:t>)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սարքերի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ու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սարքավորումների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տեղադրման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պարտավորության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հավաստումը</w:t>
      </w:r>
      <w:r w:rsidRPr="002528F7">
        <w:rPr>
          <w:rFonts w:ascii="Arial AM" w:hAnsi="Arial AM"/>
          <w:sz w:val="20"/>
          <w:lang w:val="hy-AM"/>
        </w:rPr>
        <w:t>:</w:t>
      </w:r>
      <w:r w:rsidRPr="002528F7" w:rsidDel="006E3999">
        <w:rPr>
          <w:rFonts w:ascii="Arial AM" w:hAnsi="Arial AM"/>
          <w:sz w:val="20"/>
          <w:lang w:val="es-ES"/>
        </w:rPr>
        <w:t xml:space="preserve"> </w:t>
      </w:r>
      <w:r w:rsidR="002E11D1" w:rsidRPr="002528F7">
        <w:rPr>
          <w:rFonts w:ascii="Arial AM" w:hAnsi="Arial AM"/>
          <w:sz w:val="20"/>
          <w:lang w:val="es-ES"/>
        </w:rPr>
        <w:t>***</w:t>
      </w:r>
    </w:p>
    <w:p w14:paraId="5DD2EC33" w14:textId="77777777" w:rsidR="002E11D1" w:rsidRPr="002528F7" w:rsidRDefault="002E11D1" w:rsidP="00CE3A99">
      <w:pPr>
        <w:ind w:firstLine="708"/>
        <w:jc w:val="both"/>
        <w:rPr>
          <w:rFonts w:ascii="Arial AM" w:hAnsi="Arial AM"/>
          <w:sz w:val="20"/>
          <w:lang w:val="es-ES"/>
        </w:rPr>
      </w:pPr>
    </w:p>
    <w:p w14:paraId="7FBC3CC3" w14:textId="77777777" w:rsidR="00E97AB0" w:rsidRPr="002528F7" w:rsidRDefault="00E97AB0" w:rsidP="00CE3A99">
      <w:pPr>
        <w:ind w:firstLine="708"/>
        <w:jc w:val="both"/>
        <w:rPr>
          <w:rFonts w:ascii="Arial AM" w:hAnsi="Arial AM"/>
          <w:sz w:val="20"/>
          <w:lang w:val="es-ES"/>
        </w:rPr>
      </w:pPr>
    </w:p>
    <w:p w14:paraId="7373F5AE" w14:textId="77777777" w:rsidR="00E97AB0" w:rsidRPr="002528F7" w:rsidRDefault="00E97AB0" w:rsidP="00CE3A99">
      <w:pPr>
        <w:ind w:firstLine="708"/>
        <w:jc w:val="both"/>
        <w:rPr>
          <w:rFonts w:ascii="Arial AM" w:hAnsi="Arial AM"/>
          <w:sz w:val="20"/>
          <w:lang w:val="es-ES"/>
        </w:rPr>
      </w:pPr>
    </w:p>
    <w:p w14:paraId="42A50354" w14:textId="77777777" w:rsidR="00B2572B" w:rsidRPr="002528F7" w:rsidRDefault="00B2572B" w:rsidP="00EF3662">
      <w:pPr>
        <w:jc w:val="both"/>
        <w:rPr>
          <w:rFonts w:ascii="Arial AM" w:hAnsi="Arial AM"/>
          <w:sz w:val="20"/>
          <w:lang w:val="es-ES"/>
        </w:rPr>
      </w:pPr>
    </w:p>
    <w:p w14:paraId="4F7D95BE" w14:textId="77777777" w:rsidR="00B2572B" w:rsidRPr="002528F7" w:rsidRDefault="00B2572B" w:rsidP="00EF3662">
      <w:pPr>
        <w:jc w:val="both"/>
        <w:rPr>
          <w:rFonts w:ascii="Arial AM" w:hAnsi="Arial AM"/>
          <w:sz w:val="20"/>
          <w:lang w:val="es-ES"/>
        </w:rPr>
      </w:pPr>
    </w:p>
    <w:p w14:paraId="1FE666E7" w14:textId="77777777" w:rsidR="00B2572B" w:rsidRPr="002528F7" w:rsidRDefault="00B2572B" w:rsidP="00EF3662">
      <w:pPr>
        <w:jc w:val="both"/>
        <w:rPr>
          <w:rFonts w:ascii="Arial AM" w:hAnsi="Arial AM" w:cs="Arial"/>
          <w:sz w:val="20"/>
          <w:vertAlign w:val="superscript"/>
          <w:lang w:val="es-ES"/>
        </w:rPr>
      </w:pPr>
      <w:r w:rsidRPr="002528F7">
        <w:rPr>
          <w:rFonts w:ascii="Arial AM" w:hAnsi="Arial AM"/>
          <w:sz w:val="20"/>
          <w:lang w:val="es-ES"/>
        </w:rPr>
        <w:t xml:space="preserve">   </w:t>
      </w:r>
      <w:r w:rsidRPr="002528F7">
        <w:rPr>
          <w:rFonts w:ascii="Arial AM" w:hAnsi="Arial AM"/>
          <w:sz w:val="20"/>
          <w:lang w:val="hy-AM"/>
        </w:rPr>
        <w:t xml:space="preserve">___________________________________________________ </w:t>
      </w:r>
      <w:r w:rsidRPr="002528F7">
        <w:rPr>
          <w:rFonts w:ascii="Arial AM" w:hAnsi="Arial AM"/>
          <w:sz w:val="20"/>
          <w:lang w:val="hy-AM"/>
        </w:rPr>
        <w:tab/>
        <w:t xml:space="preserve">                _____________</w:t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lang w:val="es-ES"/>
        </w:rPr>
        <w:tab/>
      </w:r>
      <w:r w:rsidRPr="002528F7">
        <w:rPr>
          <w:rFonts w:ascii="Arial AM" w:hAnsi="Arial AM"/>
          <w:sz w:val="20"/>
          <w:lang w:val="es-ES"/>
        </w:rPr>
        <w:tab/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2528F7">
        <w:rPr>
          <w:rFonts w:ascii="Arial AM" w:hAnsi="Arial AM" w:cs="Arial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2528F7">
        <w:rPr>
          <w:rFonts w:ascii="Arial AM" w:hAnsi="Arial AM" w:cs="Arial"/>
          <w:sz w:val="20"/>
          <w:vertAlign w:val="superscript"/>
          <w:lang w:val="hy-AM"/>
        </w:rPr>
        <w:t xml:space="preserve"> 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 (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2528F7">
        <w:rPr>
          <w:rFonts w:ascii="Arial AM" w:hAnsi="Arial AM" w:cs="Arial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2528F7">
        <w:rPr>
          <w:rFonts w:ascii="Arial AM" w:hAnsi="Arial AM" w:cs="Arial"/>
          <w:sz w:val="20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sz w:val="20"/>
          <w:vertAlign w:val="superscript"/>
        </w:rPr>
        <w:t>ա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նուն</w:t>
      </w:r>
      <w:r w:rsidRPr="002528F7">
        <w:rPr>
          <w:rFonts w:ascii="Arial AM" w:hAnsi="Arial AM" w:cs="Arial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</w:rPr>
        <w:t>ա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զգանունը</w:t>
      </w:r>
      <w:r w:rsidRPr="002528F7">
        <w:rPr>
          <w:rFonts w:ascii="Arial AM" w:hAnsi="Arial AM" w:cs="Arial"/>
          <w:sz w:val="20"/>
          <w:vertAlign w:val="superscript"/>
          <w:lang w:val="hy-AM"/>
        </w:rPr>
        <w:t xml:space="preserve">)                                             </w:t>
      </w:r>
      <w:r w:rsidRPr="002528F7">
        <w:rPr>
          <w:rFonts w:ascii="Arial AM" w:hAnsi="Arial AM" w:cs="Arial"/>
          <w:sz w:val="20"/>
          <w:vertAlign w:val="superscript"/>
          <w:lang w:val="es-ES"/>
        </w:rPr>
        <w:t xml:space="preserve">              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2528F7">
        <w:rPr>
          <w:rFonts w:ascii="Arial AM" w:hAnsi="Arial AM" w:cs="Arial"/>
          <w:sz w:val="20"/>
          <w:vertAlign w:val="superscript"/>
          <w:lang w:val="hy-AM"/>
        </w:rPr>
        <w:t>)</w:t>
      </w:r>
    </w:p>
    <w:p w14:paraId="65066D54" w14:textId="77777777" w:rsidR="00B2572B" w:rsidRPr="002528F7" w:rsidRDefault="00B2572B" w:rsidP="00EF3662">
      <w:pPr>
        <w:jc w:val="both"/>
        <w:rPr>
          <w:rFonts w:ascii="Arial AM" w:hAnsi="Arial AM" w:cs="Arial"/>
          <w:sz w:val="20"/>
          <w:vertAlign w:val="superscript"/>
          <w:lang w:val="es-ES"/>
        </w:rPr>
      </w:pPr>
    </w:p>
    <w:p w14:paraId="429D1F4F" w14:textId="77777777" w:rsidR="00B2572B" w:rsidRPr="002528F7" w:rsidRDefault="00B2572B" w:rsidP="00EF3662">
      <w:pPr>
        <w:jc w:val="both"/>
        <w:rPr>
          <w:rFonts w:ascii="Arial AM" w:hAnsi="Arial AM"/>
          <w:sz w:val="20"/>
          <w:lang w:val="hy-AM"/>
        </w:rPr>
      </w:pPr>
      <w:r w:rsidRPr="002528F7">
        <w:rPr>
          <w:rFonts w:ascii="Arial AM" w:hAnsi="Arial AM"/>
          <w:sz w:val="20"/>
          <w:lang w:val="hy-AM"/>
        </w:rPr>
        <w:t xml:space="preserve">    </w:t>
      </w:r>
    </w:p>
    <w:p w14:paraId="20C6F3D7" w14:textId="6EADC142" w:rsidR="00B2572B" w:rsidRPr="002528F7" w:rsidRDefault="00B2572B" w:rsidP="00EF3662">
      <w:pPr>
        <w:jc w:val="right"/>
        <w:rPr>
          <w:rFonts w:ascii="Arial AM" w:hAnsi="Arial AM" w:cs="Arial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Կ</w:t>
      </w:r>
      <w:r w:rsidRPr="002528F7">
        <w:rPr>
          <w:rFonts w:ascii="Arial AM" w:hAnsi="Arial AM" w:cs="Arial"/>
          <w:sz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lang w:val="hy-AM"/>
        </w:rPr>
        <w:t>Տ</w:t>
      </w:r>
      <w:r w:rsidRPr="002528F7">
        <w:rPr>
          <w:rFonts w:ascii="Arial AM" w:hAnsi="Arial AM" w:cs="Arial"/>
          <w:sz w:val="20"/>
          <w:lang w:val="hy-AM"/>
        </w:rPr>
        <w:t>.</w:t>
      </w:r>
      <w:r w:rsidRPr="002528F7">
        <w:rPr>
          <w:rFonts w:ascii="Arial AM" w:hAnsi="Arial AM" w:cs="Arial"/>
          <w:sz w:val="20"/>
          <w:lang w:val="hy-AM"/>
        </w:rPr>
        <w:tab/>
      </w:r>
      <w:r w:rsidRPr="002528F7">
        <w:rPr>
          <w:rFonts w:ascii="Arial AM" w:hAnsi="Arial AM" w:cs="Arial"/>
          <w:sz w:val="20"/>
          <w:lang w:val="hy-AM"/>
        </w:rPr>
        <w:tab/>
        <w:t xml:space="preserve"> </w:t>
      </w:r>
    </w:p>
    <w:p w14:paraId="0B85464A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/>
          <w:b/>
          <w:lang w:val="hy-AM"/>
        </w:rPr>
      </w:pPr>
    </w:p>
    <w:p w14:paraId="240A63F0" w14:textId="77777777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1ADBE8E8" w14:textId="6801B1AF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>*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`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0182BD5D" w14:textId="77777777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43F8EB71" w14:textId="3324A6C3" w:rsidR="003319E2" w:rsidRPr="002528F7" w:rsidRDefault="003319E2" w:rsidP="003319E2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 xml:space="preserve">**-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ՀՀ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ռեզիդենտ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հանդիասցող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մասնակիցը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դիմում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հայտարարությունը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լրացնելիս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նշում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«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Իրավաբանական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անձանց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պետական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գրանցման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,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իրավաբանական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անձանց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ստորաբաժանումների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,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հիմնարկների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և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անհատ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ձեռնարկատերերի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պետական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հաշվառման</w:t>
      </w:r>
      <w:r w:rsidRPr="002528F7">
        <w:rPr>
          <w:rFonts w:ascii="Arial AM" w:hAnsi="Arial AM" w:cs="Calibri"/>
          <w:i/>
          <w:sz w:val="16"/>
          <w:szCs w:val="16"/>
          <w:lang w:val="hy-AM"/>
        </w:rPr>
        <w:t> 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մասին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»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օրենքի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համաձայն՝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իրավաբանական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անձանց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պետական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ռեգիստրի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գործակալությունում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գրանցած՝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իր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իրական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շահառուների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վերաբերյալ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տեղեկություններ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պարունակող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կայքէջի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հղումը՝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</w:p>
    <w:p w14:paraId="2E183A6C" w14:textId="51DABB96" w:rsidR="00F6523E" w:rsidRPr="002528F7" w:rsidRDefault="003319E2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 xml:space="preserve">-  </w:t>
      </w:r>
      <w:r w:rsidR="00D70570" w:rsidRPr="002528F7">
        <w:rPr>
          <w:rFonts w:ascii="Sylfaen" w:hAnsi="Sylfaen" w:cs="Sylfaen"/>
          <w:i/>
          <w:sz w:val="16"/>
          <w:szCs w:val="16"/>
          <w:lang w:val="hy-AM"/>
        </w:rPr>
        <w:t>ե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թե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մասնակիցը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չի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հանդիսանում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ՀՀ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ռեզիդենտ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,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ապա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դիմում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-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հայտարարությունը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լրացնելիս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&lt;&lt;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տեղեկություններ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պարունակող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կայքէջի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հղումը՝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&gt;&gt;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բառերը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փոխարինում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&lt;&lt;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հայտարարագիր՝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համաձայն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հավելված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1,2-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&gt;&gt;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բառերով</w:t>
      </w:r>
      <w:r w:rsidRPr="002528F7">
        <w:rPr>
          <w:rFonts w:ascii="Arial AM" w:hAnsi="Arial AM"/>
          <w:i/>
          <w:sz w:val="16"/>
          <w:szCs w:val="16"/>
          <w:lang w:val="hy-AM"/>
        </w:rPr>
        <w:t>,</w:t>
      </w:r>
    </w:p>
    <w:p w14:paraId="728614DA" w14:textId="4805DB20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>-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եթե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մասնակիցը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անհատ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ձեռնարկատեր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կամ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ֆիզիկական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անձ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,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ապա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իրական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շահառուների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վերաբերյալ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տեղեկատվություն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չի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ներկայացնում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1CDAE450" w14:textId="77777777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147580F2" w14:textId="77777777" w:rsidR="00F6523E" w:rsidRPr="002528F7" w:rsidRDefault="00F6523E" w:rsidP="00F6523E">
      <w:pPr>
        <w:jc w:val="both"/>
        <w:rPr>
          <w:rFonts w:ascii="Arial AM" w:hAnsi="Arial AM" w:cs="Sylfaen"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***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պարբերությունը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և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հավելված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1.1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հանվում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են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,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եթե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գնման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առարկան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չի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հանդիսանում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շինարարական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աշխատանքներ</w:t>
      </w:r>
    </w:p>
    <w:p w14:paraId="28430E1C" w14:textId="77777777" w:rsidR="00CE3A99" w:rsidRPr="002528F7" w:rsidRDefault="00CE3A99" w:rsidP="00CE3A99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2528F7">
        <w:rPr>
          <w:rFonts w:ascii="Arial AM" w:hAnsi="Arial AM" w:cs="Sylfaen"/>
          <w:b/>
          <w:lang w:val="hy-AM"/>
        </w:rPr>
        <w:br w:type="page"/>
      </w:r>
      <w:r w:rsidRPr="002528F7">
        <w:rPr>
          <w:rFonts w:ascii="Arial AM" w:hAnsi="Arial AM" w:cs="Sylfaen"/>
          <w:b/>
          <w:lang w:val="hy-AM"/>
        </w:rPr>
        <w:lastRenderedPageBreak/>
        <w:t xml:space="preserve"> </w:t>
      </w:r>
    </w:p>
    <w:p w14:paraId="2F8105D7" w14:textId="77777777" w:rsidR="000B1088" w:rsidRPr="002528F7" w:rsidRDefault="000B1088" w:rsidP="000B1088">
      <w:pPr>
        <w:pStyle w:val="3"/>
        <w:spacing w:line="240" w:lineRule="auto"/>
        <w:ind w:firstLine="567"/>
        <w:jc w:val="right"/>
        <w:rPr>
          <w:rFonts w:ascii="Arial AM" w:hAnsi="Arial AM" w:cs="Arial"/>
          <w:b/>
          <w:i w:val="0"/>
          <w:lang w:val="hy-AM"/>
        </w:rPr>
      </w:pPr>
      <w:r w:rsidRPr="002528F7">
        <w:rPr>
          <w:rFonts w:ascii="Sylfaen" w:hAnsi="Sylfaen" w:cs="Sylfaen"/>
          <w:b/>
          <w:i w:val="0"/>
          <w:lang w:val="hy-AM"/>
        </w:rPr>
        <w:t>Հավելված</w:t>
      </w:r>
      <w:r w:rsidRPr="002528F7">
        <w:rPr>
          <w:rFonts w:ascii="Arial AM" w:hAnsi="Arial AM" w:cs="Arial"/>
          <w:b/>
          <w:i w:val="0"/>
          <w:lang w:val="hy-AM"/>
        </w:rPr>
        <w:t xml:space="preserve"> </w:t>
      </w:r>
      <w:r w:rsidR="00E968EF" w:rsidRPr="002528F7">
        <w:rPr>
          <w:rFonts w:ascii="Arial AM" w:hAnsi="Arial AM" w:cs="Arial"/>
          <w:b/>
          <w:i w:val="0"/>
          <w:lang w:val="hy-AM"/>
        </w:rPr>
        <w:t>1.1</w:t>
      </w:r>
    </w:p>
    <w:p w14:paraId="03C9CF64" w14:textId="1625336C" w:rsidR="000B1088" w:rsidRPr="002528F7" w:rsidRDefault="0015036C" w:rsidP="000B1088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ԱՄԱՀ-ՀԳ-ԲՄԱՇՁԲ-24/50</w:t>
      </w:r>
      <w:r w:rsidR="000B1088" w:rsidRPr="002528F7">
        <w:rPr>
          <w:rFonts w:ascii="Arial AM" w:hAnsi="Arial AM"/>
          <w:b/>
          <w:lang w:val="hy-AM"/>
        </w:rPr>
        <w:t xml:space="preserve">  </w:t>
      </w:r>
      <w:r w:rsidR="000B1088" w:rsidRPr="002528F7">
        <w:rPr>
          <w:rFonts w:ascii="Sylfaen" w:hAnsi="Sylfaen" w:cs="Sylfaen"/>
          <w:b/>
          <w:lang w:val="hy-AM"/>
        </w:rPr>
        <w:t>ծածկագրով</w:t>
      </w:r>
    </w:p>
    <w:p w14:paraId="7025F156" w14:textId="77777777" w:rsidR="000B1088" w:rsidRPr="002528F7" w:rsidRDefault="000B1088" w:rsidP="000B1088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7AA8716A" w14:textId="77777777" w:rsidR="000B1088" w:rsidRPr="002528F7" w:rsidRDefault="000B1088" w:rsidP="000B1088">
      <w:pPr>
        <w:ind w:left="-66"/>
        <w:jc w:val="center"/>
        <w:rPr>
          <w:rFonts w:ascii="Arial AM" w:hAnsi="Arial AM"/>
          <w:b/>
          <w:lang w:val="hy-AM"/>
        </w:rPr>
      </w:pPr>
    </w:p>
    <w:p w14:paraId="2B13F568" w14:textId="51B6FCF3" w:rsidR="000B1088" w:rsidRPr="002528F7" w:rsidRDefault="000B1088" w:rsidP="000B1088">
      <w:pPr>
        <w:pStyle w:val="3"/>
        <w:spacing w:line="240" w:lineRule="auto"/>
        <w:ind w:firstLine="567"/>
        <w:jc w:val="left"/>
        <w:rPr>
          <w:rFonts w:ascii="Arial AM" w:hAnsi="Arial AM"/>
          <w:b/>
          <w:lang w:val="hy-AM"/>
        </w:rPr>
      </w:pPr>
    </w:p>
    <w:p w14:paraId="12B54A54" w14:textId="77777777" w:rsidR="006E3999" w:rsidRPr="002528F7" w:rsidRDefault="006E3999" w:rsidP="006E3999">
      <w:pPr>
        <w:pStyle w:val="3"/>
        <w:spacing w:line="240" w:lineRule="auto"/>
        <w:ind w:firstLine="567"/>
        <w:rPr>
          <w:rFonts w:ascii="Arial AM" w:hAnsi="Arial AM"/>
          <w:b/>
          <w:i w:val="0"/>
          <w:lang w:val="hy-AM"/>
        </w:rPr>
      </w:pPr>
      <w:r w:rsidRPr="002528F7">
        <w:rPr>
          <w:rFonts w:ascii="Sylfaen" w:hAnsi="Sylfaen" w:cs="Sylfaen"/>
          <w:b/>
          <w:i w:val="0"/>
          <w:lang w:val="hy-AM"/>
        </w:rPr>
        <w:t>ՀԱՎԱՍՏՈՒՄ</w:t>
      </w:r>
    </w:p>
    <w:p w14:paraId="4FF13FC6" w14:textId="77777777" w:rsidR="006E3999" w:rsidRPr="002528F7" w:rsidRDefault="006E3999" w:rsidP="006E3999">
      <w:pPr>
        <w:pStyle w:val="3"/>
        <w:spacing w:line="240" w:lineRule="auto"/>
        <w:ind w:firstLine="567"/>
        <w:rPr>
          <w:rFonts w:ascii="Arial AM" w:hAnsi="Arial AM"/>
          <w:b/>
          <w:i w:val="0"/>
          <w:lang w:val="hy-AM"/>
        </w:rPr>
      </w:pPr>
      <w:r w:rsidRPr="002528F7">
        <w:rPr>
          <w:rFonts w:ascii="Sylfaen" w:hAnsi="Sylfaen" w:cs="Sylfaen"/>
          <w:b/>
          <w:i w:val="0"/>
          <w:szCs w:val="24"/>
          <w:lang w:val="hy-AM"/>
        </w:rPr>
        <w:t>հրավերով</w:t>
      </w:r>
      <w:r w:rsidRPr="002528F7">
        <w:rPr>
          <w:rFonts w:ascii="Arial AM" w:hAnsi="Arial AM" w:cs="Sylfaen"/>
          <w:b/>
          <w:i w:val="0"/>
          <w:szCs w:val="24"/>
          <w:lang w:val="hy-AM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սահմանված</w:t>
      </w:r>
      <w:r w:rsidRPr="002528F7">
        <w:rPr>
          <w:rFonts w:ascii="Arial AM" w:hAnsi="Arial AM" w:cs="Sylfaen"/>
          <w:b/>
          <w:i w:val="0"/>
          <w:szCs w:val="24"/>
          <w:lang w:val="hy-AM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տեխնիկական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բնութագրերին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և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երաշխիքային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սպասարկման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պայմաններին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համապատասխանող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նյութերի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և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(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կամ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)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սարքերի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ու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սարքավորումների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տեղադրման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պարտավորության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մասին</w:t>
      </w:r>
    </w:p>
    <w:p w14:paraId="75285ECD" w14:textId="77777777" w:rsidR="006E3999" w:rsidRPr="002528F7" w:rsidRDefault="006E3999" w:rsidP="006E3999">
      <w:pPr>
        <w:ind w:firstLine="567"/>
        <w:jc w:val="both"/>
        <w:rPr>
          <w:rFonts w:ascii="Arial AM" w:hAnsi="Arial AM" w:cs="Arial"/>
          <w:sz w:val="20"/>
          <w:szCs w:val="20"/>
          <w:u w:val="single"/>
          <w:lang w:val="es-ES"/>
        </w:rPr>
      </w:pPr>
    </w:p>
    <w:p w14:paraId="28C9D071" w14:textId="77777777" w:rsidR="006E3999" w:rsidRPr="002528F7" w:rsidRDefault="006E3999" w:rsidP="006E3999">
      <w:pPr>
        <w:ind w:firstLine="567"/>
        <w:jc w:val="both"/>
        <w:rPr>
          <w:rFonts w:ascii="Arial AM" w:hAnsi="Arial AM" w:cs="Arial"/>
          <w:sz w:val="20"/>
          <w:szCs w:val="20"/>
          <w:u w:val="single"/>
          <w:lang w:val="es-ES"/>
        </w:rPr>
      </w:pPr>
    </w:p>
    <w:p w14:paraId="614E3D2A" w14:textId="29020F45" w:rsidR="006E3999" w:rsidRPr="002528F7" w:rsidRDefault="006E3999" w:rsidP="006E3999">
      <w:pPr>
        <w:ind w:firstLine="567"/>
        <w:jc w:val="both"/>
        <w:rPr>
          <w:rFonts w:ascii="Arial AM" w:hAnsi="Arial AM" w:cs="Arial"/>
          <w:sz w:val="20"/>
          <w:szCs w:val="20"/>
          <w:lang w:val="es-ES"/>
        </w:rPr>
      </w:pPr>
      <w:r w:rsidRPr="002528F7">
        <w:rPr>
          <w:rFonts w:ascii="Arial AM" w:hAnsi="Arial AM"/>
          <w:sz w:val="22"/>
          <w:szCs w:val="22"/>
          <w:u w:val="single"/>
          <w:lang w:val="es-ES"/>
        </w:rPr>
        <w:t xml:space="preserve">                                                     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հավաստում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15036C">
        <w:rPr>
          <w:rFonts w:ascii="Sylfaen" w:hAnsi="Sylfaen" w:cs="Sylfaen"/>
          <w:b/>
          <w:sz w:val="20"/>
          <w:szCs w:val="20"/>
          <w:lang w:val="hy-AM"/>
        </w:rPr>
        <w:t>ԱՄԱՀ-ՀԳ-ԲՄԱՇՁԲ-24/50</w:t>
      </w:r>
    </w:p>
    <w:p w14:paraId="118D645B" w14:textId="77777777" w:rsidR="006E3999" w:rsidRPr="002528F7" w:rsidRDefault="006E3999" w:rsidP="006E3999">
      <w:pPr>
        <w:jc w:val="both"/>
        <w:rPr>
          <w:rFonts w:ascii="Arial AM" w:hAnsi="Arial AM" w:cs="Arial"/>
          <w:sz w:val="20"/>
          <w:szCs w:val="20"/>
          <w:u w:val="single"/>
          <w:lang w:val="es-ES"/>
        </w:rPr>
      </w:pPr>
      <w:r w:rsidRPr="002528F7">
        <w:rPr>
          <w:rFonts w:ascii="Arial AM" w:hAnsi="Arial AM"/>
          <w:sz w:val="20"/>
          <w:vertAlign w:val="superscript"/>
          <w:lang w:val="es-ES"/>
        </w:rPr>
        <w:t xml:space="preserve">                                                    </w:t>
      </w:r>
      <w:r w:rsidRPr="002528F7">
        <w:rPr>
          <w:rFonts w:ascii="Sylfaen" w:hAnsi="Sylfaen" w:cs="Sylfaen"/>
          <w:sz w:val="20"/>
          <w:vertAlign w:val="superscript"/>
        </w:rPr>
        <w:t>մ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ասնակցի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անվանումը</w:t>
      </w:r>
    </w:p>
    <w:p w14:paraId="784FA057" w14:textId="77777777" w:rsidR="006E3999" w:rsidRPr="002528F7" w:rsidRDefault="006E3999" w:rsidP="006E3999">
      <w:pPr>
        <w:jc w:val="both"/>
        <w:rPr>
          <w:rFonts w:ascii="Arial AM" w:hAnsi="Arial AM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ծածկագրով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բաց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մրցույթի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ընտրված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մասնակից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նույն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ծածկագրով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մրցույթի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կնքվող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պայմանագով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տեղադրել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Arial"/>
          <w:sz w:val="20"/>
          <w:szCs w:val="20"/>
          <w:lang w:val="es-ES"/>
        </w:rPr>
        <w:t>(</w:t>
      </w:r>
      <w:r w:rsidRPr="002528F7">
        <w:rPr>
          <w:rFonts w:ascii="Sylfaen" w:hAnsi="Sylfaen" w:cs="Sylfaen"/>
          <w:sz w:val="20"/>
          <w:szCs w:val="20"/>
          <w:lang w:val="hy-AM"/>
        </w:rPr>
        <w:t>օգտագործել</w:t>
      </w:r>
      <w:r w:rsidRPr="002528F7">
        <w:rPr>
          <w:rFonts w:ascii="Arial AM" w:hAnsi="Arial AM" w:cs="Arial"/>
          <w:sz w:val="20"/>
          <w:szCs w:val="20"/>
          <w:lang w:val="es-ES"/>
        </w:rPr>
        <w:t>)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կից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նախագծային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փաստաթղթերով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տեխնիկական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բնութագրերին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երաշխիքային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սպասարկման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պայմաններին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համապատասխանող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նյութեր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Arial"/>
          <w:sz w:val="20"/>
          <w:szCs w:val="20"/>
          <w:lang w:val="es-ES"/>
        </w:rPr>
        <w:t>(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Arial"/>
          <w:sz w:val="20"/>
          <w:szCs w:val="20"/>
          <w:lang w:val="es-ES"/>
        </w:rPr>
        <w:t>)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սարքեր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սարքավորումներ՝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տեղադրումը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Arial"/>
          <w:sz w:val="20"/>
          <w:szCs w:val="20"/>
          <w:lang w:val="es-ES"/>
        </w:rPr>
        <w:t>(</w:t>
      </w:r>
      <w:r w:rsidRPr="002528F7">
        <w:rPr>
          <w:rFonts w:ascii="Sylfaen" w:hAnsi="Sylfaen" w:cs="Sylfaen"/>
          <w:sz w:val="20"/>
          <w:szCs w:val="20"/>
          <w:lang w:val="hy-AM"/>
        </w:rPr>
        <w:t>օգտագործումը</w:t>
      </w:r>
      <w:r w:rsidRPr="002528F7">
        <w:rPr>
          <w:rFonts w:ascii="Arial AM" w:hAnsi="Arial AM" w:cs="Arial"/>
          <w:sz w:val="20"/>
          <w:szCs w:val="20"/>
          <w:lang w:val="es-ES"/>
        </w:rPr>
        <w:t>)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դրանց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տեխնիկական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բնութագրերը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ապրանքային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նշանները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ֆիրմային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անվանումները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մակնիշները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ժամկետները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նախապես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գրավոր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համաձայնեցնելով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</w:p>
    <w:p w14:paraId="7412DD00" w14:textId="77777777" w:rsidR="006E3999" w:rsidRPr="002528F7" w:rsidRDefault="006E3999" w:rsidP="009F5C16">
      <w:pPr>
        <w:rPr>
          <w:rFonts w:ascii="Arial AM" w:hAnsi="Arial AM"/>
          <w:lang w:val="es-ES"/>
        </w:rPr>
      </w:pPr>
    </w:p>
    <w:p w14:paraId="021D41F9" w14:textId="77777777" w:rsidR="000B1088" w:rsidRPr="002528F7" w:rsidRDefault="000B1088" w:rsidP="000B1088">
      <w:pPr>
        <w:pStyle w:val="3"/>
        <w:spacing w:line="240" w:lineRule="auto"/>
        <w:ind w:firstLine="567"/>
        <w:jc w:val="left"/>
        <w:rPr>
          <w:rFonts w:ascii="Arial AM" w:hAnsi="Arial AM"/>
          <w:b/>
          <w:lang w:val="es-ES"/>
        </w:rPr>
      </w:pPr>
    </w:p>
    <w:p w14:paraId="3778A25B" w14:textId="77777777" w:rsidR="000B1088" w:rsidRPr="002528F7" w:rsidRDefault="000B1088" w:rsidP="000B1088">
      <w:pPr>
        <w:pStyle w:val="3"/>
        <w:spacing w:line="240" w:lineRule="auto"/>
        <w:ind w:firstLine="567"/>
        <w:jc w:val="left"/>
        <w:rPr>
          <w:rFonts w:ascii="Arial AM" w:hAnsi="Arial AM"/>
          <w:b/>
          <w:lang w:val="es-ES"/>
        </w:rPr>
      </w:pPr>
    </w:p>
    <w:p w14:paraId="5EE64E73" w14:textId="77777777" w:rsidR="000B1088" w:rsidRPr="002528F7" w:rsidRDefault="000B1088" w:rsidP="000B1088">
      <w:pPr>
        <w:rPr>
          <w:rFonts w:ascii="Arial AM" w:hAnsi="Arial AM"/>
          <w:sz w:val="20"/>
          <w:lang w:val="es-ES"/>
        </w:rPr>
      </w:pPr>
    </w:p>
    <w:p w14:paraId="445C846B" w14:textId="77777777" w:rsidR="000B1088" w:rsidRPr="002528F7" w:rsidRDefault="000B1088" w:rsidP="000B1088">
      <w:pPr>
        <w:jc w:val="both"/>
        <w:rPr>
          <w:rFonts w:ascii="Arial AM" w:hAnsi="Arial AM"/>
          <w:sz w:val="20"/>
          <w:u w:val="single"/>
          <w:lang w:val="es-ES"/>
        </w:rPr>
      </w:pP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  <w:t xml:space="preserve">    </w:t>
      </w:r>
    </w:p>
    <w:p w14:paraId="2C50D344" w14:textId="77777777" w:rsidR="000B1088" w:rsidRPr="002528F7" w:rsidRDefault="000B1088" w:rsidP="000B1088">
      <w:pPr>
        <w:jc w:val="both"/>
        <w:rPr>
          <w:rFonts w:ascii="Arial AM" w:hAnsi="Arial AM"/>
          <w:sz w:val="20"/>
          <w:u w:val="single"/>
          <w:lang w:val="hy-AM"/>
        </w:rPr>
      </w:pP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 </w:t>
      </w:r>
      <w:r w:rsidR="007B25C1" w:rsidRPr="002528F7">
        <w:rPr>
          <w:rFonts w:ascii="Arial AM" w:hAnsi="Arial AM" w:cs="Sylfaen"/>
          <w:sz w:val="20"/>
          <w:vertAlign w:val="superscript"/>
          <w:lang w:val="es-ES"/>
        </w:rPr>
        <w:t xml:space="preserve">                        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 (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)  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ab/>
      </w:r>
      <w:r w:rsidRPr="002528F7">
        <w:rPr>
          <w:rFonts w:ascii="Arial AM" w:hAnsi="Arial AM" w:cs="Sylfaen"/>
          <w:sz w:val="20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</w:t>
      </w:r>
      <w:r w:rsidR="007B25C1" w:rsidRPr="002528F7">
        <w:rPr>
          <w:rFonts w:ascii="Arial AM" w:hAnsi="Arial AM" w:cs="Sylfaen"/>
          <w:vertAlign w:val="superscript"/>
          <w:lang w:val="hy-AM"/>
        </w:rPr>
        <w:t xml:space="preserve">               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ստորագրություն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</w:p>
    <w:p w14:paraId="33C59BBD" w14:textId="77777777" w:rsidR="000B1088" w:rsidRPr="002528F7" w:rsidRDefault="000B1088" w:rsidP="000B1088">
      <w:pPr>
        <w:jc w:val="right"/>
        <w:rPr>
          <w:rFonts w:ascii="Arial AM" w:hAnsi="Arial AM" w:cs="Sylfaen"/>
          <w:sz w:val="20"/>
          <w:lang w:val="hy-AM"/>
        </w:rPr>
      </w:pPr>
    </w:p>
    <w:p w14:paraId="3EF478CD" w14:textId="77777777" w:rsidR="000B1088" w:rsidRPr="002528F7" w:rsidRDefault="000B1088" w:rsidP="000B1088">
      <w:pPr>
        <w:jc w:val="right"/>
        <w:rPr>
          <w:rFonts w:ascii="Arial AM" w:hAnsi="Arial AM" w:cs="Sylfaen"/>
          <w:sz w:val="20"/>
          <w:lang w:val="hy-AM"/>
        </w:rPr>
      </w:pPr>
    </w:p>
    <w:p w14:paraId="43CB33D4" w14:textId="77777777" w:rsidR="000B1088" w:rsidRPr="002528F7" w:rsidRDefault="000B1088" w:rsidP="000B1088">
      <w:pPr>
        <w:jc w:val="right"/>
        <w:rPr>
          <w:rFonts w:ascii="Arial AM" w:hAnsi="Arial AM" w:cs="Arial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Կ</w:t>
      </w:r>
      <w:r w:rsidRPr="002528F7">
        <w:rPr>
          <w:rFonts w:ascii="Arial AM" w:hAnsi="Arial AM" w:cs="Arial"/>
          <w:sz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lang w:val="hy-AM"/>
        </w:rPr>
        <w:t>Տ</w:t>
      </w:r>
      <w:r w:rsidRPr="002528F7">
        <w:rPr>
          <w:rFonts w:ascii="Arial AM" w:hAnsi="Arial AM" w:cs="Arial"/>
          <w:sz w:val="20"/>
          <w:lang w:val="hy-AM"/>
        </w:rPr>
        <w:t>.</w:t>
      </w:r>
      <w:r w:rsidRPr="002528F7">
        <w:rPr>
          <w:rFonts w:ascii="Arial AM" w:hAnsi="Arial AM" w:cs="Arial"/>
          <w:sz w:val="20"/>
          <w:lang w:val="hy-AM"/>
        </w:rPr>
        <w:tab/>
      </w:r>
      <w:r w:rsidRPr="002528F7">
        <w:rPr>
          <w:rFonts w:ascii="Arial AM" w:hAnsi="Arial AM" w:cs="Arial"/>
          <w:sz w:val="20"/>
          <w:lang w:val="hy-AM"/>
        </w:rPr>
        <w:tab/>
        <w:t xml:space="preserve"> </w:t>
      </w:r>
    </w:p>
    <w:p w14:paraId="6590204F" w14:textId="77777777" w:rsidR="000B1088" w:rsidRPr="002528F7" w:rsidRDefault="000B1088" w:rsidP="000B1088">
      <w:pPr>
        <w:jc w:val="right"/>
        <w:rPr>
          <w:rFonts w:ascii="Arial AM" w:hAnsi="Arial AM"/>
          <w:sz w:val="20"/>
          <w:lang w:val="hy-AM"/>
        </w:rPr>
      </w:pPr>
    </w:p>
    <w:p w14:paraId="65345DCC" w14:textId="77777777" w:rsidR="000B1088" w:rsidRPr="002528F7" w:rsidRDefault="000B1088" w:rsidP="000B1088">
      <w:pPr>
        <w:jc w:val="right"/>
        <w:rPr>
          <w:rFonts w:ascii="Arial AM" w:hAnsi="Arial AM"/>
          <w:sz w:val="20"/>
          <w:lang w:val="hy-AM"/>
        </w:rPr>
      </w:pPr>
    </w:p>
    <w:p w14:paraId="24FF58EA" w14:textId="77777777" w:rsidR="001B7698" w:rsidRPr="002528F7" w:rsidRDefault="001B7698" w:rsidP="001B7698">
      <w:pPr>
        <w:pStyle w:val="af2"/>
        <w:rPr>
          <w:rFonts w:ascii="Arial AM" w:hAnsi="Arial AM"/>
          <w:i/>
          <w:sz w:val="16"/>
          <w:szCs w:val="16"/>
          <w:lang w:val="af-ZA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>*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`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7302E1DF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50A0122F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27E67DC0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5072FF13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66B04AF3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14383E52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4CBB94CC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53483B1D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15109BAF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39313B60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30BFB18F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450B9311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6815BE07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2527FDFE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0A47BEE3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7D72B41F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3475092A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08ED6C80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17680E9E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0E058C02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05D8DC95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6B92E7EA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7DD7E727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5ECBB9C7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48A2F5D0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2EBD0355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24359465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368AA93B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008AFB4D" w14:textId="14B02222" w:rsidR="00A52F0E" w:rsidRDefault="00A52F0E" w:rsidP="000B1088">
      <w:pPr>
        <w:pStyle w:val="31"/>
        <w:spacing w:line="240" w:lineRule="auto"/>
        <w:ind w:firstLine="0"/>
        <w:jc w:val="right"/>
        <w:rPr>
          <w:rFonts w:asciiTheme="minorHAnsi" w:hAnsiTheme="minorHAnsi"/>
          <w:b/>
          <w:lang w:val="hy-AM"/>
        </w:rPr>
      </w:pPr>
    </w:p>
    <w:p w14:paraId="441A2A8C" w14:textId="77777777" w:rsidR="00375AC9" w:rsidRPr="00375AC9" w:rsidRDefault="00375AC9" w:rsidP="000B1088">
      <w:pPr>
        <w:pStyle w:val="31"/>
        <w:spacing w:line="240" w:lineRule="auto"/>
        <w:ind w:firstLine="0"/>
        <w:jc w:val="right"/>
        <w:rPr>
          <w:rFonts w:asciiTheme="minorHAnsi" w:hAnsiTheme="minorHAnsi"/>
          <w:b/>
          <w:lang w:val="hy-AM"/>
        </w:rPr>
      </w:pPr>
    </w:p>
    <w:p w14:paraId="6ED77BA8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05A3B471" w14:textId="77777777" w:rsidR="00375AC9" w:rsidRDefault="00375AC9" w:rsidP="00375AC9">
      <w:pPr>
        <w:pStyle w:val="3"/>
        <w:spacing w:line="240" w:lineRule="auto"/>
        <w:ind w:firstLine="567"/>
        <w:jc w:val="right"/>
        <w:rPr>
          <w:rFonts w:ascii="GHEA Grapalat" w:hAnsi="GHEA Grapalat" w:cs="Arial"/>
          <w:b/>
          <w:i w:val="0"/>
          <w:lang w:val="hy-AM"/>
        </w:rPr>
      </w:pPr>
      <w:r>
        <w:rPr>
          <w:rFonts w:ascii="GHEA Grapalat" w:hAnsi="GHEA Grapalat" w:cs="Sylfaen"/>
          <w:b/>
          <w:i w:val="0"/>
          <w:lang w:val="hy-AM"/>
        </w:rPr>
        <w:lastRenderedPageBreak/>
        <w:t>Հավելված</w:t>
      </w:r>
      <w:r>
        <w:rPr>
          <w:rFonts w:ascii="GHEA Grapalat" w:hAnsi="GHEA Grapalat" w:cs="Arial"/>
          <w:b/>
          <w:i w:val="0"/>
          <w:lang w:val="hy-AM"/>
        </w:rPr>
        <w:t xml:space="preserve"> 1.2**</w:t>
      </w:r>
    </w:p>
    <w:p w14:paraId="7497FD79" w14:textId="47AFC387" w:rsidR="00375AC9" w:rsidRPr="002528F7" w:rsidRDefault="0015036C" w:rsidP="00375AC9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ԱՄԱՀ-ՀԳ-ԲՄԱՇՁԲ-24/50</w:t>
      </w:r>
      <w:r w:rsidR="00375AC9" w:rsidRPr="002528F7">
        <w:rPr>
          <w:rFonts w:ascii="Arial AM" w:hAnsi="Arial AM"/>
          <w:b/>
          <w:lang w:val="hy-AM"/>
        </w:rPr>
        <w:t xml:space="preserve">  </w:t>
      </w:r>
      <w:r w:rsidR="00375AC9" w:rsidRPr="002528F7">
        <w:rPr>
          <w:rFonts w:ascii="Sylfaen" w:hAnsi="Sylfaen" w:cs="Sylfaen"/>
          <w:b/>
          <w:lang w:val="hy-AM"/>
        </w:rPr>
        <w:t>ծածկագրով</w:t>
      </w:r>
    </w:p>
    <w:p w14:paraId="05E3F163" w14:textId="77777777" w:rsidR="00375AC9" w:rsidRPr="002528F7" w:rsidRDefault="00375AC9" w:rsidP="00375AC9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6AE34C37" w14:textId="77777777" w:rsidR="00375AC9" w:rsidRDefault="00375AC9" w:rsidP="00375AC9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CEFC282" w14:textId="77777777" w:rsidR="00375AC9" w:rsidRDefault="00375AC9" w:rsidP="00375AC9">
      <w:pPr>
        <w:pStyle w:val="31"/>
        <w:spacing w:line="240" w:lineRule="auto"/>
        <w:ind w:firstLine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ՁԵՎ</w:t>
      </w:r>
    </w:p>
    <w:p w14:paraId="0505B7B1" w14:textId="77777777" w:rsidR="00375AC9" w:rsidRPr="00375AC9" w:rsidRDefault="00375AC9" w:rsidP="00375AC9">
      <w:pPr>
        <w:ind w:left="360" w:hanging="360"/>
        <w:jc w:val="center"/>
        <w:rPr>
          <w:rFonts w:ascii="GHEA Grapalat" w:eastAsia="GHEA Grapalat" w:hAnsi="GHEA Grapalat" w:cs="GHEA Grapalat"/>
          <w:sz w:val="20"/>
          <w:szCs w:val="20"/>
          <w:lang w:val="hy-AM"/>
        </w:rPr>
      </w:pPr>
      <w:r w:rsidRPr="00375AC9">
        <w:rPr>
          <w:rFonts w:ascii="GHEA Grapalat" w:eastAsia="GHEA Grapalat" w:hAnsi="GHEA Grapalat" w:cs="GHEA Grapalat"/>
          <w:sz w:val="20"/>
          <w:szCs w:val="20"/>
          <w:lang w:val="hy-AM"/>
        </w:rPr>
        <w:t>ԻՐԱԿԱՆ ՇԱՀԱՌՈՒՆԵՐԻ ՎԵՐԱԲԵՐՅԱԼ ՀԱՅՏԱՐԱՐԱԳՐԻ</w:t>
      </w:r>
    </w:p>
    <w:p w14:paraId="4764B932" w14:textId="77777777" w:rsidR="00375AC9" w:rsidRDefault="00375AC9" w:rsidP="00375AC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E21A055" w14:textId="77777777" w:rsidR="00375AC9" w:rsidRPr="00375AC9" w:rsidRDefault="00375AC9" w:rsidP="00375AC9">
      <w:pPr>
        <w:numPr>
          <w:ilvl w:val="0"/>
          <w:numId w:val="32"/>
        </w:numPr>
        <w:spacing w:after="160" w:line="256" w:lineRule="auto"/>
        <w:rPr>
          <w:rFonts w:ascii="GHEA Grapalat" w:eastAsia="GHEA Grapalat" w:hAnsi="GHEA Grapalat" w:cs="GHEA Grapalat"/>
          <w:b/>
          <w:color w:val="000000"/>
          <w:sz w:val="18"/>
          <w:szCs w:val="18"/>
        </w:rPr>
      </w:pPr>
      <w:r w:rsidRPr="00375AC9">
        <w:rPr>
          <w:rFonts w:ascii="GHEA Grapalat" w:eastAsia="GHEA Grapalat" w:hAnsi="GHEA Grapalat" w:cs="GHEA Grapalat"/>
          <w:b/>
          <w:color w:val="000000"/>
          <w:sz w:val="18"/>
          <w:szCs w:val="18"/>
        </w:rPr>
        <w:t>Կազմակերպությունը</w:t>
      </w:r>
    </w:p>
    <w:p w14:paraId="6B10CFAB" w14:textId="77777777" w:rsidR="00375AC9" w:rsidRPr="00375AC9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375AC9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Կազմակերպության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62"/>
        <w:gridCol w:w="2954"/>
      </w:tblGrid>
      <w:tr w:rsidR="00375AC9" w:rsidRPr="00375AC9" w14:paraId="002FC0AA" w14:textId="77777777" w:rsidTr="009C5F34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EFBB772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99903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666D899B" w14:textId="77777777" w:rsidTr="009C5F34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2FEF28E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 լատինատառ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BFF4A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21F65AD8" w14:textId="77777777" w:rsidTr="009C5F34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344E357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Պետական գրանցման համարը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246E3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77B87076" w14:textId="77777777" w:rsidTr="009C5F34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307C4EC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օրը, ամիսը, տարին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A4AE7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6B907655" w14:textId="77777777" w:rsidTr="009C5F34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9BF48F6" w14:textId="77777777" w:rsidR="00375AC9" w:rsidRPr="00375AC9" w:rsidRDefault="00375AC9" w:rsidP="00375AC9">
            <w:pPr>
              <w:numPr>
                <w:ilvl w:val="2"/>
                <w:numId w:val="32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հասցեն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F0D5D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630F2736" w14:textId="77777777" w:rsidTr="009C5F34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0189B02" w14:textId="77777777" w:rsidR="00375AC9" w:rsidRPr="00375AC9" w:rsidRDefault="00375AC9" w:rsidP="00375AC9">
            <w:pPr>
              <w:numPr>
                <w:ilvl w:val="2"/>
                <w:numId w:val="32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պետությունը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F6694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04B53310" w14:textId="77777777" w:rsidTr="009C5F34">
        <w:trPr>
          <w:trHeight w:hRule="exact" w:val="60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7602EBD" w14:textId="77777777" w:rsidR="00375AC9" w:rsidRPr="00AA60AA" w:rsidRDefault="00375AC9" w:rsidP="00375AC9">
            <w:pPr>
              <w:numPr>
                <w:ilvl w:val="2"/>
                <w:numId w:val="32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Գործադիր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մարմնի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ղեկավարի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անունը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ազգանունը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DE69F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3674A35C" w14:textId="77777777" w:rsidR="00375AC9" w:rsidRPr="00375AC9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375AC9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Հայտարարագիրը ներկայացնող անձը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62"/>
        <w:gridCol w:w="2953"/>
      </w:tblGrid>
      <w:tr w:rsidR="00375AC9" w:rsidRPr="00375AC9" w14:paraId="1FE5055C" w14:textId="77777777" w:rsidTr="0099619B">
        <w:trPr>
          <w:trHeight w:hRule="exact" w:val="611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3ABE341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Հայտարարագիրը ներկայացնող անձի անունը և ազգանունը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9FE7E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343795CE" w14:textId="77777777" w:rsidTr="0099619B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00B6F3E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Հայտարարագիրը ներկայացնող անձի պաշտոնը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768AD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537ADB53" w14:textId="77777777" w:rsidR="00375AC9" w:rsidRPr="00375AC9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375AC9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Հայտարարագրի ներկայացումը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04"/>
        <w:gridCol w:w="2811"/>
      </w:tblGrid>
      <w:tr w:rsidR="00375AC9" w:rsidRPr="00375AC9" w14:paraId="3FC88871" w14:textId="77777777" w:rsidTr="0099619B">
        <w:trPr>
          <w:trHeight w:hRule="exact" w:val="397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B3CD0AD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Հայտարարագրի ստորագրման օրը, ամիսը, տարին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E484D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2A585D8A" w14:textId="77777777" w:rsidTr="0099619B">
        <w:trPr>
          <w:trHeight w:hRule="exact" w:val="397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B27220F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Հայտարարագրի էջերի քանակը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2461A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06B25281" w14:textId="77777777" w:rsidTr="0099619B">
        <w:trPr>
          <w:trHeight w:hRule="exact" w:val="397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B0947FC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Հայտարարագիրը ներկայացնող անձի ստորագրությունը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B41A6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0213C023" w14:textId="77777777" w:rsidR="00375AC9" w:rsidRPr="00375AC9" w:rsidRDefault="00375AC9" w:rsidP="00375AC9">
      <w:pPr>
        <w:rPr>
          <w:rFonts w:ascii="GHEA Grapalat" w:eastAsia="GHEA Grapalat" w:hAnsi="GHEA Grapalat" w:cs="GHEA Grapalat"/>
          <w:sz w:val="18"/>
          <w:szCs w:val="18"/>
        </w:rPr>
      </w:pPr>
    </w:p>
    <w:p w14:paraId="4ABEA4B4" w14:textId="0D3D75A0" w:rsidR="00375AC9" w:rsidRPr="00375AC9" w:rsidRDefault="00375AC9" w:rsidP="00375AC9">
      <w:pPr>
        <w:rPr>
          <w:rFonts w:ascii="GHEA Grapalat" w:eastAsia="GHEA Grapalat" w:hAnsi="GHEA Grapalat" w:cs="GHEA Grapalat"/>
          <w:sz w:val="18"/>
          <w:szCs w:val="18"/>
        </w:rPr>
      </w:pPr>
    </w:p>
    <w:p w14:paraId="0EC16AC2" w14:textId="77777777" w:rsidR="00375AC9" w:rsidRPr="0099619B" w:rsidRDefault="00375AC9" w:rsidP="00375AC9">
      <w:pPr>
        <w:numPr>
          <w:ilvl w:val="0"/>
          <w:numId w:val="32"/>
        </w:numPr>
        <w:spacing w:after="160" w:line="256" w:lineRule="auto"/>
        <w:rPr>
          <w:rFonts w:ascii="GHEA Grapalat" w:eastAsia="GHEA Grapalat" w:hAnsi="GHEA Grapalat" w:cs="GHEA Grapalat"/>
          <w:color w:val="000000"/>
          <w:sz w:val="18"/>
          <w:szCs w:val="18"/>
        </w:rPr>
      </w:pPr>
      <w:r w:rsidRPr="0099619B">
        <w:rPr>
          <w:rFonts w:ascii="GHEA Grapalat" w:eastAsia="GHEA Grapalat" w:hAnsi="GHEA Grapalat" w:cs="GHEA Grapalat"/>
          <w:b/>
          <w:color w:val="000000"/>
          <w:sz w:val="18"/>
          <w:szCs w:val="18"/>
        </w:rPr>
        <w:t>Բաժնետոմսերի</w:t>
      </w:r>
      <w:r w:rsidRPr="0099619B">
        <w:rPr>
          <w:rFonts w:ascii="GHEA Grapalat" w:eastAsia="GHEA Grapalat" w:hAnsi="GHEA Grapalat" w:cs="GHEA Grapalat"/>
          <w:color w:val="000000"/>
          <w:sz w:val="18"/>
          <w:szCs w:val="18"/>
        </w:rPr>
        <w:t xml:space="preserve"> </w:t>
      </w:r>
      <w:r w:rsidRPr="0099619B">
        <w:rPr>
          <w:rFonts w:ascii="GHEA Grapalat" w:eastAsia="GHEA Grapalat" w:hAnsi="GHEA Grapalat" w:cs="GHEA Grapalat"/>
          <w:b/>
          <w:color w:val="000000"/>
          <w:sz w:val="18"/>
          <w:szCs w:val="18"/>
        </w:rPr>
        <w:t>ցուցակման տվյալները</w:t>
      </w:r>
    </w:p>
    <w:p w14:paraId="2D294508" w14:textId="77777777" w:rsidR="00375AC9" w:rsidRPr="0099619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Բաժնետոմսերի ցուցակման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78"/>
        <w:gridCol w:w="3237"/>
      </w:tblGrid>
      <w:tr w:rsidR="00375AC9" w:rsidRPr="0099619B" w14:paraId="35AE0B75" w14:textId="77777777" w:rsidTr="0099619B">
        <w:trPr>
          <w:trHeight w:hRule="exact" w:val="397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34A125C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Ֆոնդային բորսայի անվանումը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F0DB7" w14:textId="77777777" w:rsidR="00375AC9" w:rsidRPr="0099619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9619B" w14:paraId="1F3272F1" w14:textId="77777777" w:rsidTr="0099619B">
        <w:trPr>
          <w:trHeight w:hRule="exact" w:val="703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0FA6995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Հղումը բորսայում առկա փաստաթղթերին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1706A" w14:textId="77777777" w:rsidR="00375AC9" w:rsidRPr="0099619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6D70589F" w14:textId="77777777" w:rsidR="00375AC9" w:rsidRPr="0099619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  <w:lang w:val="ru-RU"/>
        </w:rPr>
      </w:pP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Կազմակերպությունը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  <w:lang w:val="ru-RU"/>
        </w:rPr>
        <w:t xml:space="preserve"> 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վերահսկող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  <w:lang w:val="ru-RU"/>
        </w:rPr>
        <w:t xml:space="preserve"> 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իրավաբանական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  <w:lang w:val="ru-RU"/>
        </w:rPr>
        <w:t xml:space="preserve"> 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անձի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  <w:lang w:val="ru-RU"/>
        </w:rPr>
        <w:t xml:space="preserve"> 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37"/>
        <w:gridCol w:w="3378"/>
      </w:tblGrid>
      <w:tr w:rsidR="00375AC9" w:rsidRPr="0099619B" w14:paraId="39037AB3" w14:textId="77777777" w:rsidTr="009C5F34">
        <w:trPr>
          <w:trHeight w:hRule="exact" w:val="39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A04BA22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57341" w14:textId="77777777" w:rsidR="00375AC9" w:rsidRPr="0099619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9619B" w14:paraId="3A06D04F" w14:textId="77777777" w:rsidTr="009C5F34">
        <w:trPr>
          <w:trHeight w:hRule="exact" w:val="39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587090E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 լատինատառ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34ABC" w14:textId="77777777" w:rsidR="00375AC9" w:rsidRPr="0099619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3DB87BCE" w14:textId="77777777" w:rsidTr="009C5F34">
        <w:trPr>
          <w:trHeight w:hRule="exact" w:val="39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2724183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Պետական գրանցման համարը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81E1F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75AC9" w:rsidRPr="00375AC9" w14:paraId="0D84728D" w14:textId="77777777" w:rsidTr="009C5F34">
        <w:trPr>
          <w:trHeight w:hRule="exact" w:val="39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697260EE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օրը, ամիսը, տարին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D7528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75AC9" w:rsidRPr="00375AC9" w14:paraId="710B7695" w14:textId="77777777" w:rsidTr="009C5F34">
        <w:trPr>
          <w:trHeight w:hRule="exact" w:val="39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D2B37BB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հասցեն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5D6B9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75AC9" w:rsidRPr="00375AC9" w14:paraId="33F7064B" w14:textId="77777777" w:rsidTr="009C5F34">
        <w:trPr>
          <w:trHeight w:hRule="exact" w:val="39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FD12A3D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պետությունը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E4697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75AC9" w:rsidRPr="0099619B" w14:paraId="55CD6AF3" w14:textId="77777777" w:rsidTr="009C5F34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6B93367" w14:textId="77777777" w:rsidR="00375AC9" w:rsidRPr="00AA60AA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Գործադիր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մարմնի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ղեկավարի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անունը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ազգանունը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5CD30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448CD52D" w14:textId="77777777" w:rsidR="00375AC9" w:rsidRPr="0099619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iCs/>
          <w:sz w:val="18"/>
          <w:szCs w:val="18"/>
        </w:rPr>
      </w:pPr>
      <w:r w:rsidRPr="0099619B">
        <w:rPr>
          <w:rFonts w:ascii="GHEA Grapalat" w:eastAsia="GHEA Grapalat" w:hAnsi="GHEA Grapalat" w:cs="GHEA Grapalat"/>
          <w:i/>
          <w:iCs/>
          <w:sz w:val="18"/>
          <w:szCs w:val="18"/>
        </w:rPr>
        <w:lastRenderedPageBreak/>
        <w:t>Վերահսկողության մակարդակը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95"/>
        <w:gridCol w:w="3519"/>
      </w:tblGrid>
      <w:tr w:rsidR="00375AC9" w:rsidRPr="0099619B" w14:paraId="715982F0" w14:textId="77777777" w:rsidTr="009C5F34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69DB0493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չափը (%)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B6474" w14:textId="77777777" w:rsidR="00375AC9" w:rsidRPr="0099619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9619B" w14:paraId="36EE7569" w14:textId="77777777" w:rsidTr="009C5F34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201385C" w14:textId="77777777" w:rsidR="00375AC9" w:rsidRPr="0099619B" w:rsidRDefault="00375AC9" w:rsidP="00375AC9">
            <w:pPr>
              <w:numPr>
                <w:ilvl w:val="2"/>
                <w:numId w:val="32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տեսակը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BEEF9" w14:textId="77777777" w:rsidR="00375AC9" w:rsidRPr="0099619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99619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99619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Ուղղակի մասնակցություն</w:t>
            </w:r>
          </w:p>
          <w:p w14:paraId="376BA039" w14:textId="77777777" w:rsidR="00375AC9" w:rsidRPr="0099619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99619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99619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Անուղղակի մասնակցություն</w:t>
            </w:r>
          </w:p>
        </w:tc>
      </w:tr>
    </w:tbl>
    <w:p w14:paraId="751B1AA7" w14:textId="33BB33D9" w:rsidR="00375AC9" w:rsidRPr="00375AC9" w:rsidRDefault="00375AC9" w:rsidP="00375AC9">
      <w:pPr>
        <w:spacing w:before="240"/>
        <w:rPr>
          <w:rFonts w:ascii="GHEA Grapalat" w:eastAsia="GHEA Grapalat" w:hAnsi="GHEA Grapalat" w:cs="GHEA Grapalat"/>
        </w:rPr>
      </w:pPr>
    </w:p>
    <w:p w14:paraId="2BDA6CE2" w14:textId="77777777" w:rsidR="00375AC9" w:rsidRPr="0076652B" w:rsidRDefault="00375AC9" w:rsidP="00375AC9">
      <w:pPr>
        <w:numPr>
          <w:ilvl w:val="0"/>
          <w:numId w:val="32"/>
        </w:numPr>
        <w:spacing w:line="256" w:lineRule="auto"/>
        <w:rPr>
          <w:rFonts w:ascii="GHEA Grapalat" w:eastAsia="GHEA Grapalat" w:hAnsi="GHEA Grapalat" w:cs="GHEA Grapalat"/>
          <w:b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b/>
          <w:color w:val="000000"/>
          <w:sz w:val="18"/>
          <w:szCs w:val="18"/>
        </w:rPr>
        <w:t>Պետության, համայնքի կամ միջազգային կազմակերպության մասնակցությունը</w:t>
      </w:r>
    </w:p>
    <w:p w14:paraId="758FE973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Պետության կամ համայնքի 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77"/>
        <w:gridCol w:w="4940"/>
      </w:tblGrid>
      <w:tr w:rsidR="00375AC9" w:rsidRPr="0076652B" w14:paraId="267E2AAA" w14:textId="77777777" w:rsidTr="003021A1">
        <w:trPr>
          <w:trHeight w:hRule="exact" w:val="39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CFBC854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Պետության անվանումը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1198D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233343E6" w14:textId="77777777" w:rsidTr="003021A1">
        <w:trPr>
          <w:trHeight w:hRule="exact" w:val="39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1377993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Համայնքի անվանումը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FD09F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214610A5" w14:textId="77777777" w:rsidTr="003021A1">
        <w:trPr>
          <w:trHeight w:hRule="exact" w:val="39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0C083C2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չափը (%)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5B9A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2133BDCF" w14:textId="77777777" w:rsidTr="003021A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7F945F6" w14:textId="77777777" w:rsidR="00375AC9" w:rsidRPr="0076652B" w:rsidRDefault="00375AC9" w:rsidP="00375AC9">
            <w:pPr>
              <w:numPr>
                <w:ilvl w:val="2"/>
                <w:numId w:val="32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տեսակը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DB4CD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Ուղղակի մասնակցություն</w:t>
            </w:r>
          </w:p>
          <w:p w14:paraId="300DEC6C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Անուղղակի մասնակցություն</w:t>
            </w:r>
          </w:p>
        </w:tc>
      </w:tr>
    </w:tbl>
    <w:p w14:paraId="5905681E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Միջազգային կազմակերպության 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567"/>
        <w:gridCol w:w="3664"/>
      </w:tblGrid>
      <w:tr w:rsidR="00375AC9" w:rsidRPr="0076652B" w14:paraId="00D13D6C" w14:textId="77777777" w:rsidTr="003021A1">
        <w:trPr>
          <w:trHeight w:hRule="exact" w:val="397"/>
        </w:trPr>
        <w:tc>
          <w:tcPr>
            <w:tcW w:w="5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F783066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Միջազգային կազմակերպության անվանումը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894F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3248D4AF" w14:textId="77777777" w:rsidTr="003021A1">
        <w:trPr>
          <w:trHeight w:hRule="exact" w:val="637"/>
        </w:trPr>
        <w:tc>
          <w:tcPr>
            <w:tcW w:w="5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62E01AB" w14:textId="77777777" w:rsidR="00375AC9" w:rsidRPr="0076652B" w:rsidRDefault="00375AC9" w:rsidP="00375AC9">
            <w:pPr>
              <w:numPr>
                <w:ilvl w:val="2"/>
                <w:numId w:val="32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Միջազգային կազմակերպության անվանումը լատինատառ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2F39E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26A2DC3B" w14:textId="77777777" w:rsidTr="003021A1">
        <w:trPr>
          <w:trHeight w:hRule="exact" w:val="397"/>
        </w:trPr>
        <w:tc>
          <w:tcPr>
            <w:tcW w:w="5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F1400B6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չափը (%)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C165E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0C5202CD" w14:textId="77777777" w:rsidTr="009C5F3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0E7933B" w14:textId="77777777" w:rsidR="00375AC9" w:rsidRPr="0076652B" w:rsidRDefault="00375AC9" w:rsidP="00375AC9">
            <w:pPr>
              <w:numPr>
                <w:ilvl w:val="2"/>
                <w:numId w:val="32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տեսակը</w:t>
            </w:r>
          </w:p>
        </w:tc>
        <w:tc>
          <w:tcPr>
            <w:tcW w:w="4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8296E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Ուղղակի մասնակցություն</w:t>
            </w:r>
          </w:p>
          <w:p w14:paraId="572A497C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Անուղղակի մասնակցություն</w:t>
            </w:r>
          </w:p>
        </w:tc>
      </w:tr>
    </w:tbl>
    <w:p w14:paraId="41422367" w14:textId="430DD491" w:rsidR="00375AC9" w:rsidRPr="0076652B" w:rsidRDefault="00375AC9" w:rsidP="00375AC9">
      <w:pPr>
        <w:rPr>
          <w:rFonts w:ascii="GHEA Grapalat" w:eastAsia="GHEA Grapalat" w:hAnsi="GHEA Grapalat" w:cs="GHEA Grapalat"/>
          <w:b/>
          <w:sz w:val="18"/>
          <w:szCs w:val="18"/>
        </w:rPr>
      </w:pPr>
    </w:p>
    <w:p w14:paraId="2154F159" w14:textId="77777777" w:rsidR="00375AC9" w:rsidRPr="0076652B" w:rsidRDefault="00375AC9" w:rsidP="00375AC9">
      <w:pPr>
        <w:numPr>
          <w:ilvl w:val="0"/>
          <w:numId w:val="32"/>
        </w:numPr>
        <w:spacing w:line="256" w:lineRule="auto"/>
        <w:rPr>
          <w:rFonts w:ascii="GHEA Grapalat" w:eastAsia="GHEA Grapalat" w:hAnsi="GHEA Grapalat" w:cs="GHEA Grapalat"/>
          <w:b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b/>
          <w:color w:val="000000"/>
          <w:sz w:val="18"/>
          <w:szCs w:val="18"/>
        </w:rPr>
        <w:t>Իրական շահառուի տվյալները</w:t>
      </w:r>
    </w:p>
    <w:p w14:paraId="52BBAF62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Անձի ինքնությունը հավաստող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370"/>
      </w:tblGrid>
      <w:tr w:rsidR="00375AC9" w:rsidRPr="0076652B" w14:paraId="3C0CA827" w14:textId="77777777" w:rsidTr="0076652B">
        <w:trPr>
          <w:trHeight w:hRule="exact" w:val="39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5442A75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Անունը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D748A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2ACE2520" w14:textId="77777777" w:rsidTr="0076652B">
        <w:trPr>
          <w:trHeight w:hRule="exact" w:val="39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C9BA7B9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Ազգանունը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E4FF5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1404DBB0" w14:textId="77777777" w:rsidTr="0076652B">
        <w:trPr>
          <w:trHeight w:hRule="exact" w:val="39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172FC2A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Անունը (լատինատառ)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B24B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0DA03CCC" w14:textId="77777777" w:rsidTr="0076652B">
        <w:trPr>
          <w:trHeight w:hRule="exact" w:val="39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96CACE8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Ազգանունը (լատինատառ)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1FC12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027329EF" w14:textId="77777777" w:rsidTr="0076652B">
        <w:trPr>
          <w:trHeight w:hRule="exact" w:val="39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7491422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Քաղաքացիությունը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634C5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7C745EB1" w14:textId="77777777" w:rsidTr="0076652B">
        <w:trPr>
          <w:trHeight w:hRule="exact" w:val="39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71C6A6D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Ծննդյան օրը, ամիսը, տարին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B9EB5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17619D72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Անձը հաստատող փաստաթուղթը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229"/>
      </w:tblGrid>
      <w:tr w:rsidR="00375AC9" w:rsidRPr="0076652B" w14:paraId="19CF3D26" w14:textId="77777777" w:rsidTr="0076652B">
        <w:trPr>
          <w:trHeight w:hRule="exact" w:val="39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6E1DCAF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Փաստաթղթի տեսակը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BD6E0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1752C181" w14:textId="77777777" w:rsidTr="0076652B">
        <w:trPr>
          <w:trHeight w:hRule="exact" w:val="39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E699254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Փաստաթղթի համարը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F6AD7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5A5A1480" w14:textId="77777777" w:rsidTr="0076652B">
        <w:trPr>
          <w:trHeight w:hRule="exact" w:val="39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CD62E07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Տրամադրման օրը, ամիսը, տարին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0BD47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5980BBB2" w14:textId="77777777" w:rsidTr="0076652B">
        <w:trPr>
          <w:trHeight w:hRule="exact" w:val="39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CD145D2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Տրամադրող մարմինը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6288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0E90C8B1" w14:textId="77777777" w:rsidTr="0076652B">
        <w:trPr>
          <w:trHeight w:hRule="exact" w:val="39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AAD6FA9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lastRenderedPageBreak/>
              <w:t>ՀԾՀ կամ համարժեք համարը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171A0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636FDF4D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Անձի հաշվառման 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95"/>
        <w:gridCol w:w="3520"/>
      </w:tblGrid>
      <w:tr w:rsidR="00375AC9" w:rsidRPr="0076652B" w14:paraId="2DEEC5CC" w14:textId="77777777" w:rsidTr="007735C2">
        <w:trPr>
          <w:trHeight w:hRule="exact" w:val="397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5D6853B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Պետությունը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216BB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4BE7FF95" w14:textId="77777777" w:rsidTr="007735C2">
        <w:trPr>
          <w:trHeight w:hRule="exact" w:val="397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C26EFFD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Համայնքը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17E53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62455F27" w14:textId="77777777" w:rsidTr="007735C2">
        <w:trPr>
          <w:trHeight w:hRule="exact" w:val="397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E44D145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Վարչատարածքային միավորը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D0B3F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0EB0963A" w14:textId="77777777" w:rsidTr="007735C2">
        <w:trPr>
          <w:trHeight w:hRule="exact" w:val="397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A605142" w14:textId="77777777" w:rsidR="00375AC9" w:rsidRPr="00AA60AA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Փողոցի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,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շենքը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(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տունը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),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բնակարանը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A0EA4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277FF13C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Անձի բնակության 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8"/>
        <w:gridCol w:w="4087"/>
      </w:tblGrid>
      <w:tr w:rsidR="00375AC9" w:rsidRPr="0076652B" w14:paraId="547B7027" w14:textId="77777777" w:rsidTr="0076652B">
        <w:trPr>
          <w:trHeight w:hRule="exact" w:val="3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2564D2E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Պետությունը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BDB5D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5F93C048" w14:textId="77777777" w:rsidTr="0076652B">
        <w:trPr>
          <w:trHeight w:hRule="exact" w:val="3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E8A5B44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Համայնքը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C040A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6EDAA346" w14:textId="77777777" w:rsidTr="0076652B">
        <w:trPr>
          <w:trHeight w:hRule="exact" w:val="3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2448364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Վարչատարածքային միավորը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1691F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25D02DC0" w14:textId="77777777" w:rsidTr="0076652B">
        <w:trPr>
          <w:trHeight w:hRule="exact" w:val="68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4B6AC8A" w14:textId="77777777" w:rsidR="00375AC9" w:rsidRPr="00AA60AA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Փողոցի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,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շենքը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(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տունը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),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բնակարանը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60A90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3E77E6E8" w14:textId="77777777" w:rsidR="00375AC9" w:rsidRPr="00AA60AA" w:rsidRDefault="00375AC9" w:rsidP="00375AC9">
      <w:pPr>
        <w:numPr>
          <w:ilvl w:val="1"/>
          <w:numId w:val="32"/>
        </w:numPr>
        <w:spacing w:before="240" w:after="160" w:line="256" w:lineRule="auto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Իրական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շահառու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հանդիսանալու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հիմքերը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(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բացառությամբ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`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ընդերքօգտագործման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ոլորտի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հաշվետու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կազմակերպությունների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375AC9" w:rsidRPr="0076652B" w14:paraId="374D983D" w14:textId="77777777" w:rsidTr="00375AC9">
        <w:trPr>
          <w:trHeight w:val="924"/>
        </w:trPr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2290D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տիրապետում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տվյալ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անձի՝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ձայնի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իրավունք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տվող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բաժնեմասերի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(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բաժնետոմսերի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,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փայերի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) 20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ավելի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տոկոսին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կերպով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ունի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20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ավելի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տոկոս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մասնակցություն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կանոնադրական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կապիտալում</w:t>
            </w:r>
          </w:p>
        </w:tc>
      </w:tr>
      <w:tr w:rsidR="00375AC9" w:rsidRPr="0076652B" w14:paraId="5C584EE0" w14:textId="77777777" w:rsidTr="003D2C36">
        <w:trPr>
          <w:trHeight w:hRule="exact" w:val="397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6D61EB3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չափը (%)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477E4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1A68DE36" w14:textId="77777777" w:rsidTr="00375AC9">
        <w:trPr>
          <w:trHeight w:val="1282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2D6DA8A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տեսակը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AC0F1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Ուղղակի մասնակցություն</w:t>
            </w:r>
          </w:p>
          <w:p w14:paraId="3118AB1A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Անուղղակի մասնակցություն</w:t>
            </w:r>
          </w:p>
        </w:tc>
      </w:tr>
      <w:tr w:rsidR="00375AC9" w:rsidRPr="0076652B" w14:paraId="55778F4C" w14:textId="77777777" w:rsidTr="00375AC9"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18852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բ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տվյալ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նկատմամբ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իրականացնում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(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փաստացի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)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վերահսկողություն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այլ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միջոցներով</w:t>
            </w:r>
          </w:p>
        </w:tc>
      </w:tr>
      <w:tr w:rsidR="00375AC9" w:rsidRPr="0076652B" w14:paraId="20604FEE" w14:textId="77777777" w:rsidTr="00375AC9"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14AD2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գ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Cambria Math" w:hAnsi="GHEA Grapalat" w:cs="Cambria Math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հանդիսանում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տվյալ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գործունեության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ընդհանուր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ընթացիկ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ղեկավարումն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իրականացնող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պաշտոնատար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</w:t>
            </w:r>
            <w:r w:rsidRPr="00AA60A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այն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դեպքում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,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երբ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առկա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չէ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«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»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«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բ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»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կետերի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պահանջներին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համապատասխանող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ֆիզիկական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</w:t>
            </w:r>
          </w:p>
        </w:tc>
      </w:tr>
    </w:tbl>
    <w:p w14:paraId="29E717AF" w14:textId="77777777" w:rsidR="00375AC9" w:rsidRPr="00AA60AA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Իրական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շահառու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հանդիսանալու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հիմքերը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(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ընդերքօգտագործման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ոլորտի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հաշվետու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կազմակերպությունների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համար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375AC9" w:rsidRPr="0076652B" w14:paraId="6B934378" w14:textId="77777777" w:rsidTr="00375AC9">
        <w:trPr>
          <w:trHeight w:val="924"/>
        </w:trPr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44D39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Cambria Math" w:hAnsi="GHEA Grapalat" w:cs="Cambria Math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կերպով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տիրապետում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տվյալ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`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ձայնի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իրավունք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տվող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բաժնեմասերի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(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բաժնետոմսերի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,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փայերի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) 10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ավելի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տոկոսին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կերպով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ունի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10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ավելի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տոկոս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մասնակցություն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կանոնադրական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կապիտալում</w:t>
            </w:r>
          </w:p>
        </w:tc>
      </w:tr>
      <w:tr w:rsidR="00375AC9" w:rsidRPr="0076652B" w14:paraId="3FD02883" w14:textId="77777777" w:rsidTr="00622B4B">
        <w:trPr>
          <w:trHeight w:hRule="exact" w:val="397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B90428A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չափը (%)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569FF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60628276" w14:textId="77777777" w:rsidTr="00375AC9">
        <w:trPr>
          <w:trHeight w:val="1282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FAF115E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տեսակը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A0C93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Ուղղակի մասնակցություն</w:t>
            </w:r>
          </w:p>
          <w:p w14:paraId="500163E7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Անուղղակի մասնակցություն</w:t>
            </w:r>
          </w:p>
        </w:tc>
      </w:tr>
      <w:tr w:rsidR="00375AC9" w:rsidRPr="0076652B" w14:paraId="65F78670" w14:textId="77777777" w:rsidTr="00375AC9"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3D823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բ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Cambria Math" w:hAnsi="GHEA Grapalat" w:cs="Cambria Math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իրավունք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ունի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նշանակելու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հեռացնելու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կառավարման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lastRenderedPageBreak/>
              <w:t>մարմինների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անդամների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մեծամասնությանը</w:t>
            </w:r>
          </w:p>
        </w:tc>
      </w:tr>
      <w:tr w:rsidR="00375AC9" w:rsidRPr="0076652B" w14:paraId="23BE0B21" w14:textId="77777777" w:rsidTr="00375AC9"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D5AB7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lastRenderedPageBreak/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գ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Cambria Math" w:hAnsi="GHEA Grapalat" w:cs="Cambria Math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անձից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անհատույց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ստացել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հաշվետու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տարվան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նախորդող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տարվա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ընթացքում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տվյալ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ստացած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շահույթի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առնվազն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15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տոկոսի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չափով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օգուտ</w:t>
            </w:r>
          </w:p>
        </w:tc>
      </w:tr>
      <w:tr w:rsidR="00375AC9" w:rsidRPr="0076652B" w14:paraId="2488E1D1" w14:textId="77777777" w:rsidTr="00375AC9"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DB300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դ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Cambria Math" w:hAnsi="GHEA Grapalat" w:cs="Cambria Math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նկատմամբ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իրականացնում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(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փաստացի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)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վերահսկողություն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այլ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միջոցներով</w:t>
            </w:r>
          </w:p>
        </w:tc>
      </w:tr>
      <w:tr w:rsidR="00375AC9" w:rsidRPr="0076652B" w14:paraId="20483143" w14:textId="77777777" w:rsidTr="00375AC9"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BC819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ե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Cambria Math" w:hAnsi="GHEA Grapalat" w:cs="Cambria Math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հանդիսանում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տվյալ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գործունեության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ընդհանուր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ընթացիկ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ղեկավարումն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իրականացնող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պաշտոնատար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այն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դեպքում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,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երբ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առկա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չէ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«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>»-«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դ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»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կետերի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պահանջներին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համապատասխանող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ֆիզիկական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</w:t>
            </w:r>
          </w:p>
        </w:tc>
      </w:tr>
    </w:tbl>
    <w:p w14:paraId="0C96AA70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Իրական շահառուի կարգավիճակի վերաբերյալ տեղեկությունները</w:t>
      </w:r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1"/>
        <w:gridCol w:w="3804"/>
      </w:tblGrid>
      <w:tr w:rsidR="00375AC9" w:rsidRPr="0076652B" w14:paraId="57A06F40" w14:textId="77777777" w:rsidTr="00622B4B">
        <w:trPr>
          <w:trHeight w:hRule="exact" w:val="39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B154F07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Իրական շահառու դառնալու օրը, ամիսը, տարին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65D5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74771D19" w14:textId="77777777" w:rsidTr="003D2C36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0D8C00B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Կազմակերպության նկատմամբ վերահսկողության իրականացումը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C3F03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 xml:space="preserve">Առանձին </w:t>
            </w:r>
          </w:p>
          <w:p w14:paraId="461A27D6" w14:textId="77777777" w:rsidR="00375AC9" w:rsidRPr="0076652B" w:rsidRDefault="00375AC9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Փոխկապակցված անձանց հետ համատեղ</w:t>
            </w:r>
          </w:p>
        </w:tc>
      </w:tr>
      <w:tr w:rsidR="00375AC9" w:rsidRPr="0076652B" w14:paraId="63B34C55" w14:textId="77777777" w:rsidTr="003D2C36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8A4388D" w14:textId="77777777" w:rsidR="00375AC9" w:rsidRPr="00AA60AA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Ընդերքօգտագործման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ոլորտի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հաշվետու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կազմակերպության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իրական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շահառուն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հանդիսանում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պաշտոնատար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անձ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նրա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ընտանիքի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անդամ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A456C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Այո</w:t>
            </w:r>
          </w:p>
          <w:p w14:paraId="5DE63605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Ոչ</w:t>
            </w:r>
          </w:p>
        </w:tc>
      </w:tr>
    </w:tbl>
    <w:p w14:paraId="70845602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Իրական շահառուի կոնտակտային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8"/>
        <w:gridCol w:w="4089"/>
      </w:tblGrid>
      <w:tr w:rsidR="00375AC9" w:rsidRPr="0076652B" w14:paraId="4F746891" w14:textId="77777777" w:rsidTr="009250FE">
        <w:trPr>
          <w:trHeight w:hRule="exact" w:val="3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FE4719B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Էլ</w:t>
            </w:r>
            <w:r w:rsidRPr="0076652B">
              <w:rPr>
                <w:rFonts w:ascii="Cambria Math" w:eastAsia="Cambria Math" w:hAnsi="Cambria Math" w:cs="Cambria Math"/>
                <w:color w:val="000000"/>
                <w:sz w:val="18"/>
                <w:szCs w:val="18"/>
              </w:rPr>
              <w:t>․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փոստի հասցեն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709EC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0557DC56" w14:textId="77777777" w:rsidTr="009250FE">
        <w:trPr>
          <w:trHeight w:hRule="exact" w:val="3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FDC679B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Հեռախոսահամարը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727D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16AC8831" w14:textId="7551C26F" w:rsidR="00375AC9" w:rsidRPr="0076652B" w:rsidRDefault="00375AC9" w:rsidP="00375AC9">
      <w:pPr>
        <w:ind w:left="792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</w:p>
    <w:p w14:paraId="73F17512" w14:textId="77777777" w:rsidR="00375AC9" w:rsidRPr="009250FE" w:rsidRDefault="00375AC9" w:rsidP="00375AC9">
      <w:pPr>
        <w:numPr>
          <w:ilvl w:val="0"/>
          <w:numId w:val="32"/>
        </w:numPr>
        <w:spacing w:line="256" w:lineRule="auto"/>
        <w:rPr>
          <w:rFonts w:ascii="GHEA Grapalat" w:eastAsia="GHEA Grapalat" w:hAnsi="GHEA Grapalat" w:cs="GHEA Grapalat"/>
          <w:b/>
          <w:color w:val="000000"/>
          <w:sz w:val="18"/>
          <w:szCs w:val="18"/>
        </w:rPr>
      </w:pPr>
      <w:r w:rsidRPr="009250FE">
        <w:rPr>
          <w:rFonts w:ascii="GHEA Grapalat" w:eastAsia="GHEA Grapalat" w:hAnsi="GHEA Grapalat" w:cs="GHEA Grapalat"/>
          <w:b/>
          <w:color w:val="000000"/>
          <w:sz w:val="18"/>
          <w:szCs w:val="18"/>
        </w:rPr>
        <w:t>Միջանկյալ իրավաբանական անձինք</w:t>
      </w:r>
    </w:p>
    <w:p w14:paraId="1125395D" w14:textId="77777777" w:rsidR="00375AC9" w:rsidRPr="009250FE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9250FE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Կազմակերպության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62"/>
        <w:gridCol w:w="2953"/>
      </w:tblGrid>
      <w:tr w:rsidR="00375AC9" w:rsidRPr="009250FE" w14:paraId="1DD6014D" w14:textId="77777777" w:rsidTr="00B36F7B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C166825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63898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7C164732" w14:textId="77777777" w:rsidTr="00B36F7B">
        <w:trPr>
          <w:trHeight w:hRule="exact" w:val="6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5FCB7E5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 լատինատառ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7ACA0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2BCCFBA6" w14:textId="77777777" w:rsidTr="00B36F7B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DB63788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Պետական գրանցման համարը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D4BAD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13BDDCF2" w14:textId="77777777" w:rsidTr="00B36F7B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1DED3F0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օրը, ամիսը, տարին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586B7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52575203" w14:textId="77777777" w:rsidTr="00B36F7B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5D1E7CF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հասցեն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6DD5F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387EA457" w14:textId="77777777" w:rsidTr="00B36F7B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AF22862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պետությունը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43C00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64752CD1" w14:textId="77777777" w:rsidTr="00B36F7B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6D737D5D" w14:textId="77777777" w:rsidR="00375AC9" w:rsidRPr="00AA60AA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Գործադիր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մարմնի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ղեկավարի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անունը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ազգանունը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D37E0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7E4540B7" w14:textId="77777777" w:rsidR="00375AC9" w:rsidRPr="009250FE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9250FE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Իրական շահառուի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3"/>
        <w:gridCol w:w="3662"/>
      </w:tblGrid>
      <w:tr w:rsidR="00375AC9" w:rsidRPr="009250FE" w14:paraId="53DF3220" w14:textId="77777777" w:rsidTr="009250FE">
        <w:trPr>
          <w:trHeight w:hRule="exact" w:val="39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1D0A7D0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Իրական շահառու(ներ)ի անունը և ազգանունը, ում համար կազմակերպությունը հանդիսանում է միջանկյալ իրավաբանական անձ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AFCC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6025DC9E" w14:textId="77777777" w:rsidTr="009250FE">
        <w:trPr>
          <w:trHeight w:hRule="exact" w:val="39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2C9C5" w14:textId="77777777" w:rsidR="00375AC9" w:rsidRPr="009250FE" w:rsidRDefault="00375AC9">
            <w:pPr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63BA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036DF72E" w14:textId="77777777" w:rsidTr="009250FE">
        <w:trPr>
          <w:trHeight w:hRule="exact" w:val="39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D7197" w14:textId="77777777" w:rsidR="00375AC9" w:rsidRPr="009250FE" w:rsidRDefault="00375AC9">
            <w:pPr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B7FAD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61E31A6D" w14:textId="77777777" w:rsidTr="009250FE">
        <w:trPr>
          <w:trHeight w:hRule="exact" w:val="39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03F68" w14:textId="77777777" w:rsidR="00375AC9" w:rsidRPr="009250FE" w:rsidRDefault="00375AC9">
            <w:pPr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D4C41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4C93055B" w14:textId="77777777" w:rsidTr="009250FE">
        <w:trPr>
          <w:trHeight w:hRule="exact" w:val="39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9A602" w14:textId="77777777" w:rsidR="00375AC9" w:rsidRPr="009250FE" w:rsidRDefault="00375AC9">
            <w:pPr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7AEF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3F41486E" w14:textId="77777777" w:rsidR="00375AC9" w:rsidRPr="009250FE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sz w:val="18"/>
          <w:szCs w:val="18"/>
        </w:rPr>
      </w:pPr>
      <w:r w:rsidRPr="009250FE">
        <w:rPr>
          <w:rFonts w:ascii="GHEA Grapalat" w:eastAsia="GHEA Grapalat" w:hAnsi="GHEA Grapalat" w:cs="GHEA Grapalat"/>
          <w:i/>
          <w:sz w:val="18"/>
          <w:szCs w:val="18"/>
        </w:rPr>
        <w:lastRenderedPageBreak/>
        <w:t>Միջանկյալ իրավաբանական անձի բաժնետոմսերի ցուցակման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1"/>
        <w:gridCol w:w="3804"/>
      </w:tblGrid>
      <w:tr w:rsidR="00375AC9" w:rsidRPr="009250FE" w14:paraId="231E924B" w14:textId="77777777" w:rsidTr="009250FE">
        <w:trPr>
          <w:trHeight w:hRule="exact" w:val="39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6846BAB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Ֆոնդային բորսայի անվանումը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35271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1011B86F" w14:textId="77777777" w:rsidTr="009250FE">
        <w:trPr>
          <w:trHeight w:hRule="exact" w:val="39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66DF0788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Հղումը բորսայում առկա փաստաթղթերին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0E6C4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12DD3BE4" w14:textId="412C3E44" w:rsidR="00375AC9" w:rsidRPr="009250FE" w:rsidRDefault="00375AC9" w:rsidP="00375AC9">
      <w:pPr>
        <w:spacing w:before="240"/>
        <w:rPr>
          <w:rFonts w:ascii="GHEA Grapalat" w:eastAsia="GHEA Grapalat" w:hAnsi="GHEA Grapalat" w:cs="GHEA Grapalat"/>
          <w:i/>
          <w:sz w:val="18"/>
          <w:szCs w:val="18"/>
        </w:rPr>
      </w:pPr>
    </w:p>
    <w:p w14:paraId="4C4F4AD5" w14:textId="77777777" w:rsidR="00375AC9" w:rsidRPr="009250FE" w:rsidRDefault="00375AC9" w:rsidP="00375AC9">
      <w:pPr>
        <w:numPr>
          <w:ilvl w:val="0"/>
          <w:numId w:val="32"/>
        </w:numPr>
        <w:spacing w:line="256" w:lineRule="auto"/>
        <w:rPr>
          <w:rFonts w:ascii="GHEA Grapalat" w:eastAsia="GHEA Grapalat" w:hAnsi="GHEA Grapalat" w:cs="GHEA Grapalat"/>
          <w:b/>
          <w:color w:val="000000"/>
          <w:sz w:val="18"/>
          <w:szCs w:val="18"/>
        </w:rPr>
      </w:pPr>
      <w:r w:rsidRPr="009250FE">
        <w:rPr>
          <w:rFonts w:ascii="GHEA Grapalat" w:eastAsia="GHEA Grapalat" w:hAnsi="GHEA Grapalat" w:cs="GHEA Grapalat"/>
          <w:b/>
          <w:color w:val="000000"/>
          <w:sz w:val="18"/>
          <w:szCs w:val="18"/>
        </w:rPr>
        <w:t>Լրացուցիչ նշումներ</w:t>
      </w:r>
    </w:p>
    <w:p w14:paraId="18F69F47" w14:textId="77777777" w:rsidR="00375AC9" w:rsidRPr="009250FE" w:rsidRDefault="00375AC9" w:rsidP="00375AC9">
      <w:pPr>
        <w:rPr>
          <w:rFonts w:ascii="GHEA Grapalat" w:eastAsia="GHEA Grapalat" w:hAnsi="GHEA Grapalat" w:cs="GHEA Grapalat"/>
          <w:b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6"/>
      </w:tblGrid>
      <w:tr w:rsidR="00375AC9" w:rsidRPr="009250FE" w14:paraId="3A92576F" w14:textId="77777777" w:rsidTr="00375AC9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48492EB9" w14:textId="77777777" w:rsidR="00375AC9" w:rsidRPr="009250FE" w:rsidRDefault="00375AC9">
            <w:pPr>
              <w:spacing w:before="240" w:after="160" w:line="256" w:lineRule="auto"/>
              <w:rPr>
                <w:rFonts w:ascii="GHEA Grapalat" w:eastAsia="GHEA Grapalat" w:hAnsi="GHEA Grapalat" w:cs="GHEA Grapalat"/>
                <w:i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i/>
                <w:color w:val="000000"/>
                <w:sz w:val="18"/>
                <w:szCs w:val="18"/>
              </w:rPr>
              <w:t>Լրացուցիչ տեղեկություններ կամ հավելյալ պարզաբանումներ, որոնք առնչվում են հայտարարագրում լրացված կամ լրացման ենթակա տվյալներին</w:t>
            </w:r>
          </w:p>
        </w:tc>
      </w:tr>
      <w:tr w:rsidR="00375AC9" w:rsidRPr="009250FE" w14:paraId="43612E4E" w14:textId="77777777" w:rsidTr="009250FE">
        <w:trPr>
          <w:trHeight w:hRule="exact" w:val="624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0A34" w14:textId="77777777" w:rsidR="00375AC9" w:rsidRPr="009250FE" w:rsidRDefault="00375AC9">
            <w:pPr>
              <w:rPr>
                <w:rFonts w:ascii="GHEA Grapalat" w:eastAsia="GHEA Grapalat" w:hAnsi="GHEA Grapalat" w:cs="GHEA Grapalat"/>
                <w:b/>
                <w:color w:val="000000"/>
                <w:sz w:val="18"/>
                <w:szCs w:val="18"/>
              </w:rPr>
            </w:pPr>
          </w:p>
        </w:tc>
      </w:tr>
    </w:tbl>
    <w:p w14:paraId="023A2FC5" w14:textId="77777777" w:rsidR="00375AC9" w:rsidRPr="00375AC9" w:rsidRDefault="00375AC9" w:rsidP="00375AC9">
      <w:pPr>
        <w:rPr>
          <w:rFonts w:ascii="GHEA Grapalat" w:eastAsia="GHEA Grapalat" w:hAnsi="GHEA Grapalat" w:cs="GHEA Grapalat"/>
          <w:b/>
          <w:color w:val="000000"/>
        </w:rPr>
      </w:pPr>
    </w:p>
    <w:p w14:paraId="49DB700E" w14:textId="554D66CA" w:rsidR="00A52F0E" w:rsidRPr="00375AC9" w:rsidRDefault="00A52F0E" w:rsidP="008C2F41">
      <w:pPr>
        <w:spacing w:line="360" w:lineRule="auto"/>
        <w:jc w:val="center"/>
        <w:rPr>
          <w:rFonts w:ascii="GHEA Grapalat" w:eastAsia="GHEA Grapalat" w:hAnsi="GHEA Grapalat" w:cs="GHEA Grapalat"/>
          <w:color w:val="000000"/>
          <w:sz w:val="16"/>
          <w:szCs w:val="16"/>
        </w:rPr>
      </w:pPr>
      <w:r w:rsidRPr="00375AC9">
        <w:rPr>
          <w:rFonts w:ascii="GHEA Grapalat" w:eastAsia="GHEA Grapalat" w:hAnsi="GHEA Grapalat" w:cs="GHEA Grapalat"/>
          <w:b/>
          <w:sz w:val="16"/>
          <w:szCs w:val="16"/>
        </w:rPr>
        <w:t xml:space="preserve">I. </w:t>
      </w:r>
      <w:r w:rsidRPr="00375AC9">
        <w:rPr>
          <w:rFonts w:ascii="GHEA Grapalat" w:eastAsia="GHEA Grapalat" w:hAnsi="GHEA Grapalat" w:cs="Sylfaen"/>
          <w:b/>
          <w:sz w:val="16"/>
          <w:szCs w:val="16"/>
        </w:rPr>
        <w:t>Հայտարարագրի</w:t>
      </w:r>
      <w:r w:rsidRPr="00375AC9">
        <w:rPr>
          <w:rFonts w:ascii="GHEA Grapalat" w:eastAsia="GHEA Grapalat" w:hAnsi="GHEA Grapalat" w:cs="GHEA Grapalat"/>
          <w:b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b/>
          <w:sz w:val="16"/>
          <w:szCs w:val="16"/>
        </w:rPr>
        <w:t>լրացման</w:t>
      </w:r>
      <w:r w:rsidRPr="00375AC9">
        <w:rPr>
          <w:rFonts w:ascii="GHEA Grapalat" w:eastAsia="GHEA Grapalat" w:hAnsi="GHEA Grapalat" w:cs="GHEA Grapalat"/>
          <w:b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b/>
          <w:sz w:val="16"/>
          <w:szCs w:val="16"/>
        </w:rPr>
        <w:t>կարգը</w:t>
      </w:r>
    </w:p>
    <w:p w14:paraId="0266A6AD" w14:textId="77777777" w:rsidR="00A52F0E" w:rsidRPr="00375AC9" w:rsidRDefault="00A52F0E" w:rsidP="00A52F0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16"/>
          <w:szCs w:val="16"/>
        </w:rPr>
      </w:pP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Հայտարարագրի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1-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ին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բաժնում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(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Կազմակերպությունը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)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լրացվում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են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հայտարարագիր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ներկայացնող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իրավաբանական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անձի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(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այսուհետ՝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Կազմակերպություն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)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տվյալները։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Այս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բաժնում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ենթաբաժինները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լրացվում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են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հետևյալ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կանոններով</w:t>
      </w:r>
      <w:r w:rsidRPr="00375AC9">
        <w:rPr>
          <w:rFonts w:ascii="Cambria Math" w:eastAsia="MS Gothic" w:hAnsi="Cambria Math" w:cs="Cambria Math"/>
          <w:color w:val="000000"/>
          <w:sz w:val="16"/>
          <w:szCs w:val="16"/>
        </w:rPr>
        <w:t>․</w:t>
      </w:r>
    </w:p>
    <w:p w14:paraId="3714E94E" w14:textId="77777777" w:rsidR="00A52F0E" w:rsidRPr="00375AC9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sz w:val="16"/>
          <w:szCs w:val="16"/>
        </w:rPr>
      </w:pPr>
      <w:r w:rsidRPr="00375AC9">
        <w:rPr>
          <w:rFonts w:ascii="GHEA Grapalat" w:eastAsia="GHEA Grapalat" w:hAnsi="GHEA Grapalat" w:cs="GHEA Grapalat"/>
          <w:sz w:val="16"/>
          <w:szCs w:val="16"/>
        </w:rPr>
        <w:t>«</w:t>
      </w:r>
      <w:r w:rsidRPr="00375AC9">
        <w:rPr>
          <w:rFonts w:ascii="GHEA Grapalat" w:eastAsia="GHEA Grapalat" w:hAnsi="GHEA Grapalat" w:cs="Sylfaen"/>
          <w:sz w:val="16"/>
          <w:szCs w:val="16"/>
        </w:rPr>
        <w:t>Կազմակերպության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տվյալները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» </w:t>
      </w:r>
      <w:r w:rsidRPr="00375AC9">
        <w:rPr>
          <w:rFonts w:ascii="GHEA Grapalat" w:eastAsia="GHEA Grapalat" w:hAnsi="GHEA Grapalat" w:cs="Sylfaen"/>
          <w:sz w:val="16"/>
          <w:szCs w:val="16"/>
        </w:rPr>
        <w:t>ենթաբաժնում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լրացվում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են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Կազմակերպության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անվանումը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(</w:t>
      </w:r>
      <w:r w:rsidRPr="00375AC9">
        <w:rPr>
          <w:rFonts w:ascii="GHEA Grapalat" w:eastAsia="GHEA Grapalat" w:hAnsi="GHEA Grapalat" w:cs="Sylfaen"/>
          <w:sz w:val="16"/>
          <w:szCs w:val="16"/>
        </w:rPr>
        <w:t>այդ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թվում՝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լատինատառ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) </w:t>
      </w:r>
      <w:r w:rsidRPr="00375AC9">
        <w:rPr>
          <w:rFonts w:ascii="GHEA Grapalat" w:eastAsia="GHEA Grapalat" w:hAnsi="GHEA Grapalat" w:cs="Sylfaen"/>
          <w:sz w:val="16"/>
          <w:szCs w:val="16"/>
        </w:rPr>
        <w:t>և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պետական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գրանցման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տվյալները՝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ներառյալ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նշում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կազմակերպաիրավական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ձևի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մասին</w:t>
      </w:r>
      <w:r w:rsidRPr="00375AC9">
        <w:rPr>
          <w:rFonts w:ascii="GHEA Grapalat" w:eastAsia="GHEA Grapalat" w:hAnsi="GHEA Grapalat" w:cs="GHEA Grapalat"/>
          <w:sz w:val="16"/>
          <w:szCs w:val="16"/>
        </w:rPr>
        <w:t>.</w:t>
      </w:r>
    </w:p>
    <w:p w14:paraId="3847207E" w14:textId="77777777" w:rsidR="00A52F0E" w:rsidRPr="0067525E" w:rsidRDefault="00A52F0E" w:rsidP="00A52F0E">
      <w:pPr>
        <w:numPr>
          <w:ilvl w:val="1"/>
          <w:numId w:val="30"/>
        </w:numP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375AC9">
        <w:rPr>
          <w:rFonts w:ascii="GHEA Grapalat" w:eastAsia="GHEA Grapalat" w:hAnsi="GHEA Grapalat" w:cs="GHEA Grapalat"/>
          <w:sz w:val="16"/>
          <w:szCs w:val="16"/>
        </w:rPr>
        <w:t>«</w:t>
      </w:r>
      <w:r w:rsidRPr="00375AC9">
        <w:rPr>
          <w:rFonts w:ascii="GHEA Grapalat" w:eastAsia="GHEA Grapalat" w:hAnsi="GHEA Grapalat" w:cs="Sylfaen"/>
          <w:sz w:val="16"/>
          <w:szCs w:val="16"/>
        </w:rPr>
        <w:t>Հայտարարագիրը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ներկայացնող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անձը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» </w:t>
      </w:r>
      <w:r w:rsidRPr="00375AC9">
        <w:rPr>
          <w:rFonts w:ascii="GHEA Grapalat" w:eastAsia="GHEA Grapalat" w:hAnsi="GHEA Grapalat" w:cs="Sylfaen"/>
          <w:sz w:val="16"/>
          <w:szCs w:val="16"/>
        </w:rPr>
        <w:t>ենթաբաժնում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լրացվում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է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այն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ֆիզիկական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ստորագրում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  <w:lang w:val="hy-AM"/>
        </w:rPr>
        <w:t>սույն</w:t>
      </w:r>
      <w:r w:rsidRPr="0067525E">
        <w:rPr>
          <w:rFonts w:ascii="Arial AM" w:eastAsia="GHEA Grapalat" w:hAnsi="Arial AM" w:cs="GHEA Grapalat"/>
          <w:sz w:val="16"/>
          <w:szCs w:val="16"/>
          <w:lang w:val="hy-AM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  <w:lang w:val="hy-AM"/>
        </w:rPr>
        <w:t>ընթացակարգի</w:t>
      </w:r>
      <w:r w:rsidRPr="0067525E">
        <w:rPr>
          <w:rFonts w:ascii="Arial AM" w:eastAsia="GHEA Grapalat" w:hAnsi="Arial AM" w:cs="GHEA Grapalat"/>
          <w:sz w:val="16"/>
          <w:szCs w:val="16"/>
          <w:lang w:val="hy-AM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ներառվող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փաստաթղթերը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1BB6535F" w14:textId="77777777" w:rsidR="00A52F0E" w:rsidRPr="0067525E" w:rsidRDefault="00A52F0E" w:rsidP="00A52F0E">
      <w:pPr>
        <w:numPr>
          <w:ilvl w:val="1"/>
          <w:numId w:val="30"/>
        </w:numP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ներկայացումը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ստորագրման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օրը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ամիսը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տարին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էջերի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քանակը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ստորագրությունը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>:</w:t>
      </w:r>
    </w:p>
    <w:p w14:paraId="3CA935EF" w14:textId="77777777" w:rsidR="00A52F0E" w:rsidRPr="0067525E" w:rsidRDefault="00A52F0E" w:rsidP="00A52F0E">
      <w:pPr>
        <w:spacing w:line="276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</w:p>
    <w:p w14:paraId="4286E42C" w14:textId="77777777" w:rsidR="00A52F0E" w:rsidRPr="0067525E" w:rsidRDefault="00A52F0E" w:rsidP="00A52F0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2-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Բաժնետոմսերի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ցուցակման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>)</w:t>
      </w:r>
      <w:r w:rsidRPr="0067525E">
        <w:rPr>
          <w:rFonts w:ascii="Arial AM" w:eastAsia="GHEA Grapalat" w:hAnsi="Arial AM" w:cs="GHEA Grapalat"/>
          <w:b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Կազմակերպություն</w:t>
      </w:r>
      <w:r w:rsidRPr="0067525E">
        <w:rPr>
          <w:rFonts w:ascii="Sylfaen" w:eastAsia="GHEA Grapalat" w:hAnsi="Sylfaen" w:cs="Sylfaen"/>
          <w:sz w:val="16"/>
          <w:szCs w:val="16"/>
        </w:rPr>
        <w:t>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բաժնետոմսերը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ցուցակված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Հայաստանի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Հանրապետության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արդարադատության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նախարարի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կողմից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հաստատված՝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շահառուների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համարժեք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բացահայտման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չափանիշներով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կարգավորվող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շուկաների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ցանկում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ներառված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շուկայում։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Նշված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չափանիշներին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համապատասխանելու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համար։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լրացնելու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հաջորդ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բաժինները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բացառությամբ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5-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որը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բաժնում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ենթաբաժինները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հետևյալ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կանոններով</w:t>
      </w:r>
      <w:r w:rsidRPr="0067525E">
        <w:rPr>
          <w:rFonts w:ascii="MS Gothic" w:eastAsia="MS Gothic" w:hAnsi="MS Gothic" w:cs="MS Gothic" w:hint="eastAsia"/>
          <w:color w:val="000000"/>
          <w:sz w:val="16"/>
          <w:szCs w:val="16"/>
        </w:rPr>
        <w:t>․</w:t>
      </w:r>
    </w:p>
    <w:p w14:paraId="4BEC375D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Բաժնետոմսերի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ցուցակման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ֆոնդային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բորսայի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անվանումը՝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փակագծերում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նշելով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բորսայի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ծածկագիրը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(Market Identifier Code), </w:t>
      </w:r>
      <w:r w:rsidRPr="0067525E">
        <w:rPr>
          <w:rFonts w:ascii="Sylfaen" w:eastAsia="GHEA Grapalat" w:hAnsi="Sylfaen" w:cs="Sylfaen"/>
          <w:sz w:val="16"/>
          <w:szCs w:val="16"/>
        </w:rPr>
        <w:t>որտեղ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ցուցակված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բաժնետոմսերը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հղում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բորսայում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փաստաթղթերին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` </w:t>
      </w:r>
      <w:r w:rsidRPr="0067525E">
        <w:rPr>
          <w:rFonts w:ascii="Sylfaen" w:eastAsia="GHEA Grapalat" w:hAnsi="Sylfaen" w:cs="Sylfaen"/>
          <w:sz w:val="16"/>
          <w:szCs w:val="16"/>
        </w:rPr>
        <w:t>առկայության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փաստաթղթերին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որոնք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պարունակում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տեղեկություններ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սեփականատերերի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4014BA49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2.1-</w:t>
      </w:r>
      <w:r w:rsidRPr="0067525E">
        <w:rPr>
          <w:rFonts w:ascii="Sylfaen" w:eastAsia="GHEA Grapalat" w:hAnsi="Sylfaen" w:cs="Sylfaen"/>
          <w:sz w:val="16"/>
          <w:szCs w:val="16"/>
        </w:rPr>
        <w:t>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ոչ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: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անվանումը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այդ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թվում՝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լատինատառ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գրանցման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` </w:t>
      </w:r>
      <w:r w:rsidRPr="0067525E">
        <w:rPr>
          <w:rFonts w:ascii="Sylfaen" w:eastAsia="GHEA Grapalat" w:hAnsi="Sylfaen" w:cs="Sylfaen"/>
          <w:sz w:val="16"/>
          <w:szCs w:val="16"/>
        </w:rPr>
        <w:t>ներառյալ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կազմակերպաիրավական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ձևի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գործադիր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մարմնի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ղեկավարի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ազգանունը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763B51A4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Վերահսկողության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մակարդակը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2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>1-</w:t>
      </w:r>
      <w:r w:rsidRPr="0067525E">
        <w:rPr>
          <w:rFonts w:ascii="Sylfaen" w:eastAsia="GHEA Grapalat" w:hAnsi="Sylfaen" w:cs="Sylfaen"/>
          <w:sz w:val="16"/>
          <w:szCs w:val="16"/>
        </w:rPr>
        <w:t>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լրացվել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արտահայտմամբ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տեսակը։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տեսակի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սույն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կարգի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4-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5-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պարբերությամբ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սահմանված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հաշվառմամբ։</w:t>
      </w:r>
    </w:p>
    <w:p w14:paraId="5CB7F996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</w:p>
    <w:p w14:paraId="18EED6D2" w14:textId="77777777" w:rsidR="00A52F0E" w:rsidRPr="0067525E" w:rsidRDefault="00A52F0E" w:rsidP="00A52F0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color w:val="000000"/>
          <w:sz w:val="16"/>
          <w:szCs w:val="16"/>
        </w:rPr>
      </w:pP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3-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միջազգային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մասնակցությունը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>)</w:t>
      </w:r>
      <w:r w:rsidRPr="0067525E">
        <w:rPr>
          <w:rFonts w:ascii="Arial AM" w:eastAsia="GHEA Grapalat" w:hAnsi="Arial AM" w:cs="GHEA Grapalat"/>
          <w:b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ունի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որևէ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պետություն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համայնք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միջազգային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կազմակերպություն։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կարող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լրացվել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քանի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անգամ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lastRenderedPageBreak/>
        <w:t>կամ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ունեն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քանի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պետություն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համայնք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միջազգային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կազմակերպություն։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բաժնում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ենթաբաժինները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հետևյալ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կանոններով</w:t>
      </w:r>
      <w:r w:rsidRPr="0067525E">
        <w:rPr>
          <w:rFonts w:ascii="MS Gothic" w:eastAsia="MS Gothic" w:hAnsi="MS Gothic" w:cs="MS Gothic" w:hint="eastAsia"/>
          <w:color w:val="000000"/>
          <w:sz w:val="16"/>
          <w:szCs w:val="16"/>
        </w:rPr>
        <w:t>․</w:t>
      </w:r>
    </w:p>
    <w:p w14:paraId="1DB3FC46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: </w:t>
      </w:r>
      <w:r w:rsidRPr="0067525E">
        <w:rPr>
          <w:rFonts w:ascii="Sylfaen" w:eastAsia="GHEA Grapalat" w:hAnsi="Sylfaen" w:cs="Sylfaen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իսկ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անվանումը։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արտահայտմամբ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տեսակը։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տեսակի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սույն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կարգի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4-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5-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պարբերությամբ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սահմանված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հաշվառմամբ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1CE1D5EF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Միջազգային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միջազգային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: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միջազգային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անվանումը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այդ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թվում՝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լատինատառ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),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միջազգային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արտահայտմամբ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տեսակը։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տեսակի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սույն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կարգի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4-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5-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պարբերությամբ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սահմանված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հաշվառմամբ։</w:t>
      </w:r>
    </w:p>
    <w:p w14:paraId="1ED8F6C3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rial AM" w:eastAsia="GHEA Grapalat" w:hAnsi="Arial AM" w:cs="GHEA Grapalat"/>
          <w:sz w:val="16"/>
          <w:szCs w:val="16"/>
        </w:rPr>
      </w:pPr>
    </w:p>
    <w:p w14:paraId="047F4E84" w14:textId="77777777" w:rsidR="00A52F0E" w:rsidRPr="0067525E" w:rsidRDefault="00A52F0E" w:rsidP="00A52F0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color w:val="000000"/>
          <w:sz w:val="16"/>
          <w:szCs w:val="16"/>
        </w:rPr>
      </w:pP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4-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յուրաքանչյուր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համար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առանձին՝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շահառուների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քանակով։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բաժնում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ենթաբաժինները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հետևյալ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կանոններով</w:t>
      </w:r>
      <w:r w:rsidRPr="0067525E">
        <w:rPr>
          <w:rFonts w:ascii="MS Gothic" w:eastAsia="MS Gothic" w:hAnsi="MS Gothic" w:cs="MS Gothic" w:hint="eastAsia"/>
          <w:color w:val="000000"/>
          <w:sz w:val="16"/>
          <w:szCs w:val="16"/>
        </w:rPr>
        <w:t>․</w:t>
      </w:r>
    </w:p>
    <w:p w14:paraId="22F3CFDC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ինքնությունը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հավաստող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այնպես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դրանք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հաստատող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փաստաթղթում։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ազգանունը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հայերեն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լատինատառ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վերջինիս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հաստատող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փաստաթղթում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ապա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դրանց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տառադարձությունը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7E79DD58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հաստատող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փաստաթուղթը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տեղեկությունների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հաստատող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փաստաթղթի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242D828A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հասցեն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վայրի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հասցեն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00F5AE7F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բնակության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հասցեն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հասցեն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տարբերվում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վերջինիս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բնակության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հասցեից</w:t>
      </w:r>
      <w:r w:rsidRPr="0067525E">
        <w:rPr>
          <w:rFonts w:ascii="Tahoma" w:eastAsia="GHEA Grapalat" w:hAnsi="Tahoma" w:cs="Tahoma"/>
          <w:sz w:val="16"/>
          <w:szCs w:val="16"/>
        </w:rPr>
        <w:t>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բնակության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վայրի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հասցեն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6C33E0C0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հանդիսանալու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բացառությամբ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ընդերքօգտագործման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ոլորտի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հաշվետու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կազմակերպությունների</w:t>
      </w:r>
      <w:proofErr w:type="gramStart"/>
      <w:r w:rsidRPr="0067525E">
        <w:rPr>
          <w:rFonts w:ascii="Arial AM" w:eastAsia="GHEA Grapalat" w:hAnsi="Arial AM" w:cs="GHEA Grapalat"/>
          <w:sz w:val="16"/>
          <w:szCs w:val="16"/>
        </w:rPr>
        <w:t>)»</w:t>
      </w:r>
      <w:proofErr w:type="gramEnd"/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ընդերքօգտագործման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ոլորտի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հաշվետու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: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Փողերի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լվացման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ահաբեկչության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ֆինանսավորման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պայքարի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մասին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օրենքով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նախատեսված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</w:t>
      </w:r>
      <w:r w:rsidRPr="0067525E">
        <w:rPr>
          <w:rFonts w:ascii="Arial AM" w:eastAsia="GHEA Grapalat" w:hAnsi="Arial AM" w:cs="GHEA Grapalat"/>
          <w:sz w:val="16"/>
          <w:szCs w:val="16"/>
        </w:rPr>
        <w:t>(</w:t>
      </w:r>
      <w:r w:rsidRPr="0067525E">
        <w:rPr>
          <w:rFonts w:ascii="Sylfaen" w:eastAsia="GHEA Grapalat" w:hAnsi="Sylfaen" w:cs="Sylfaen"/>
          <w:sz w:val="16"/>
          <w:szCs w:val="16"/>
        </w:rPr>
        <w:t>եր</w:t>
      </w:r>
      <w:r w:rsidRPr="0067525E">
        <w:rPr>
          <w:rFonts w:ascii="Arial AM" w:eastAsia="GHEA Grapalat" w:hAnsi="Arial AM" w:cs="GHEA Grapalat"/>
          <w:sz w:val="16"/>
          <w:szCs w:val="16"/>
        </w:rPr>
        <w:t>)</w:t>
      </w:r>
      <w:r w:rsidRPr="0067525E">
        <w:rPr>
          <w:rFonts w:ascii="Sylfaen" w:eastAsia="GHEA Grapalat" w:hAnsi="Sylfaen" w:cs="Sylfaen"/>
          <w:sz w:val="16"/>
          <w:szCs w:val="16"/>
        </w:rPr>
        <w:t>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ներառվում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առնչությամբ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պահանջվող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տեղեկությունները։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Մեկից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ավելի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հանդիսանալու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բոլոր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մասով՝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համապատասխան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կետերում։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հետևյալ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կանոններով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</w:p>
    <w:p w14:paraId="1D4222CF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ֆիզիկական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տիրապետում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ձայնի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իրավունք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բաժնեմասերի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բաժնետոմսերի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փայերի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20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ավելի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կերպով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20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ավելի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Tahoma" w:eastAsia="GHEA Grapalat" w:hAnsi="Tahoma" w:cs="Tahoma"/>
          <w:sz w:val="16"/>
          <w:szCs w:val="16"/>
        </w:rPr>
        <w:t>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լինել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բաժնեմասը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բաժնետոմսը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փայը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սեփականության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իրավունքով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տիրապետելու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ուժով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բաժնեմասին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բաժնետոմսին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փային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տիրապետող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բաժնեմասը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բաժնետոմսը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փայը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սեփականության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իրավունքով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տիրապետելու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ուժով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proofErr w:type="gramStart"/>
      <w:r w:rsidRPr="0067525E">
        <w:rPr>
          <w:rFonts w:ascii="Arial AM" w:eastAsia="GHEA Grapalat" w:hAnsi="Arial AM" w:cs="GHEA Grapalat"/>
          <w:sz w:val="16"/>
          <w:szCs w:val="16"/>
        </w:rPr>
        <w:t>)</w:t>
      </w:r>
      <w:r w:rsidRPr="0067525E">
        <w:rPr>
          <w:rFonts w:ascii="Tahoma" w:eastAsia="GHEA Grapalat" w:hAnsi="Tahoma" w:cs="Tahoma"/>
          <w:sz w:val="16"/>
          <w:szCs w:val="16"/>
        </w:rPr>
        <w:t>։</w:t>
      </w:r>
      <w:proofErr w:type="gramEnd"/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իրականացվել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անկախ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ֆիզիկական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բաժնեմասը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բաժնետոմսը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փայը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տիրապետող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շղթայում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անձանց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քանակից։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դաշտում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արտահայտմամբ։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հաշվարկվում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ընդունելով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արդյունքում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բոլոր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հանրագումարը։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հաշվարկվում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ընդունելով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յուրաքանչյուր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նախորդ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մասնակից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արտահայտմամբ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բազմապատկելով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մասնակից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համապատասխան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մասնակցի՝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արտահայտմամբ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այդպես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շարունակ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մինչև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հասնելը։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տեսակը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դաշտում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լինելու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մասին։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proofErr w:type="gramStart"/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և՛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և՛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առկայության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միաժամանակ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և՛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և՛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առկայության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  <w:proofErr w:type="gramEnd"/>
    </w:p>
    <w:p w14:paraId="0D3E245D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lastRenderedPageBreak/>
        <w:t>բ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իմաստով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սակայն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գործիքների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այդ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թվում՝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կնքված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գործարքների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ուժով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բնույթի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ազդեցության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վրա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միջոցներով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2405AA00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գ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գ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գործունեության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ընդհանուր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ընթացիկ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ղեկավարումն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պաշտոնատար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երբ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պահանջներին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համապատասխանող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ֆիզիկական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08578DE8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bookmarkStart w:id="8" w:name="_heading=h.gjdgxs" w:colFirst="0" w:colLast="0"/>
      <w:bookmarkEnd w:id="8"/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հանդիսանալու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ընդերքօգտագործման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ոլորտի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հաշվետու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համար</w:t>
      </w:r>
      <w:proofErr w:type="gramStart"/>
      <w:r w:rsidRPr="0067525E">
        <w:rPr>
          <w:rFonts w:ascii="Arial AM" w:eastAsia="GHEA Grapalat" w:hAnsi="Arial AM" w:cs="GHEA Grapalat"/>
          <w:sz w:val="16"/>
          <w:szCs w:val="16"/>
        </w:rPr>
        <w:t>)»</w:t>
      </w:r>
      <w:proofErr w:type="gramEnd"/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ընդերքօգտագործման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ոլորտի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հաշվետու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բացահայտումն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Ընդերքի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օրենսգրքով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սահմանված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չափանիշներով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: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սույն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կարգի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4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>5-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սահմանված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հաշվառմամբ։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հետևյալ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կանոններով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</w:p>
    <w:p w14:paraId="21EBB0D6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ֆիզիկական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կերպով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տիրապետում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` </w:t>
      </w:r>
      <w:r w:rsidRPr="0067525E">
        <w:rPr>
          <w:rFonts w:ascii="Sylfaen" w:eastAsia="GHEA Grapalat" w:hAnsi="Sylfaen" w:cs="Sylfaen"/>
          <w:sz w:val="16"/>
          <w:szCs w:val="16"/>
        </w:rPr>
        <w:t>ձայնի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իրավունք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բաժնեմասերի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բաժնետոմսերի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փայերի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10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ավելի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կերպով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10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ավելի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Tahoma" w:eastAsia="GHEA Grapalat" w:hAnsi="Tahoma" w:cs="Tahoma"/>
          <w:sz w:val="16"/>
          <w:szCs w:val="16"/>
        </w:rPr>
        <w:t>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սույն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կարգի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4-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5-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պարբերությամբ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սահմանված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հաշվառմամբ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69EBB404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բ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իրավունք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նշանակելու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հեռացնելու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կառավարման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մարմինների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անդամների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մեծամասնությանը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1265F917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գ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գ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Կազմակերպությունից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անհատույց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ստացել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հաշվետու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տարվան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նախորդող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տարվա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ընթացքում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ստացած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շահույթի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առնվազն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15 </w:t>
      </w:r>
      <w:r w:rsidRPr="0067525E">
        <w:rPr>
          <w:rFonts w:ascii="Sylfaen" w:eastAsia="GHEA Grapalat" w:hAnsi="Sylfaen" w:cs="Sylfaen"/>
          <w:sz w:val="16"/>
          <w:szCs w:val="16"/>
        </w:rPr>
        <w:t>տոկոսի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օգուտ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6D118F97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դ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դ</w:t>
      </w:r>
      <w:r w:rsidRPr="0067525E">
        <w:rPr>
          <w:rFonts w:ascii="Arial AM" w:eastAsia="GHEA Grapalat" w:hAnsi="Arial AM" w:cs="GHEA Grapalat"/>
          <w:sz w:val="16"/>
          <w:szCs w:val="16"/>
        </w:rPr>
        <w:t>»</w:t>
      </w:r>
      <w:r w:rsidRPr="0067525E">
        <w:rPr>
          <w:rFonts w:ascii="Arial AM" w:eastAsia="GHEA Grapalat" w:hAnsi="Arial AM" w:cs="GHEA Grapalat"/>
          <w:b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>»-«</w:t>
      </w:r>
      <w:r w:rsidRPr="0067525E">
        <w:rPr>
          <w:rFonts w:ascii="Sylfaen" w:eastAsia="GHEA Grapalat" w:hAnsi="Sylfaen" w:cs="Sylfaen"/>
          <w:sz w:val="16"/>
          <w:szCs w:val="16"/>
        </w:rPr>
        <w:t>գ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իմաստով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սակայն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գործիքների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այդ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թվում՝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կնքված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գործարքների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ուժով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բնույթի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ազդեցության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վրա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միջոցներով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55BE8273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ե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գործունեության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ընդհանուր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ընթացիկ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ղեկավարումն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պաշտոնատար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երբ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>»-«</w:t>
      </w:r>
      <w:r w:rsidRPr="0067525E">
        <w:rPr>
          <w:rFonts w:ascii="Sylfaen" w:eastAsia="GHEA Grapalat" w:hAnsi="Sylfaen" w:cs="Sylfaen"/>
          <w:sz w:val="16"/>
          <w:szCs w:val="16"/>
        </w:rPr>
        <w:t>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պահանջներին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համապատասխանող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ֆիզիկական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089F5384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կարգավիճակի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տեղեկությունները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դառնալու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օրը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ամիսը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տարին։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կողմից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նկատմամբ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իրականացման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ձևի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Փոխկապակցված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անձանց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հետ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համատեղ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իրականացման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հետ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փոխկապակցված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հետ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համաձայնեցված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ուժով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վերահսկել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հետ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փոխկապակցված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հետ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համաձայնեցված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ընդերքօգտագործման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ոլորտի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հաշվետու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Ընդերքի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օրենսգրքի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3-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հոդվածի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1-</w:t>
      </w:r>
      <w:r w:rsidRPr="0067525E">
        <w:rPr>
          <w:rFonts w:ascii="Sylfaen" w:eastAsia="GHEA Grapalat" w:hAnsi="Sylfaen" w:cs="Sylfaen"/>
          <w:sz w:val="16"/>
          <w:szCs w:val="16"/>
        </w:rPr>
        <w:t>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53-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իմաստով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պաշտոնատար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նրա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ընտանիքի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անդամ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հանդիսանալու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6353AB58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կոնտակտային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էլեկտրոնային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փոստի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հասցեն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հեռախոսահամարը</w:t>
      </w:r>
      <w:r w:rsidRPr="0067525E">
        <w:rPr>
          <w:rFonts w:ascii="Arial AM" w:eastAsia="GHEA Grapalat" w:hAnsi="Arial AM" w:cs="GHEA Grapalat"/>
          <w:sz w:val="16"/>
          <w:szCs w:val="16"/>
        </w:rPr>
        <w:t>:</w:t>
      </w:r>
    </w:p>
    <w:p w14:paraId="1BE1383F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rial AM" w:eastAsia="GHEA Grapalat" w:hAnsi="Arial AM" w:cs="GHEA Grapalat"/>
          <w:sz w:val="16"/>
          <w:szCs w:val="16"/>
        </w:rPr>
      </w:pPr>
    </w:p>
    <w:p w14:paraId="2A37843B" w14:textId="77777777" w:rsidR="00A52F0E" w:rsidRPr="0067525E" w:rsidRDefault="00A52F0E" w:rsidP="00A52F0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color w:val="000000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5-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ենթակա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լրացման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յուրաքանչյուր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առանձին՝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բոլոր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անձանց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քանակով։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բաժնում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ենթաբաժինները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հետևյալ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կանոններով</w:t>
      </w:r>
      <w:r w:rsidRPr="0067525E">
        <w:rPr>
          <w:rFonts w:ascii="MS Gothic" w:eastAsia="MS Gothic" w:hAnsi="MS Gothic" w:cs="MS Gothic" w:hint="eastAsia"/>
          <w:color w:val="000000"/>
          <w:sz w:val="16"/>
          <w:szCs w:val="16"/>
        </w:rPr>
        <w:t>․</w:t>
      </w:r>
    </w:p>
    <w:p w14:paraId="2ED89FE1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անվանումը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այդ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թվում՝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լատինատառ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գրանցման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` </w:t>
      </w:r>
      <w:r w:rsidRPr="0067525E">
        <w:rPr>
          <w:rFonts w:ascii="Sylfaen" w:eastAsia="GHEA Grapalat" w:hAnsi="Sylfaen" w:cs="Sylfaen"/>
          <w:sz w:val="16"/>
          <w:szCs w:val="16"/>
        </w:rPr>
        <w:t>ներառյալ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կազմակերպաիրավական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ձևի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մասին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477A496A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>(</w:t>
      </w:r>
      <w:r w:rsidRPr="0067525E">
        <w:rPr>
          <w:rFonts w:ascii="Sylfaen" w:eastAsia="GHEA Grapalat" w:hAnsi="Sylfaen" w:cs="Sylfaen"/>
          <w:sz w:val="16"/>
          <w:szCs w:val="16"/>
        </w:rPr>
        <w:t>ներ</w:t>
      </w:r>
      <w:r w:rsidRPr="0067525E">
        <w:rPr>
          <w:rFonts w:ascii="Arial AM" w:eastAsia="GHEA Grapalat" w:hAnsi="Arial AM" w:cs="GHEA Grapalat"/>
          <w:sz w:val="16"/>
          <w:szCs w:val="16"/>
        </w:rPr>
        <w:t>)</w:t>
      </w:r>
      <w:r w:rsidRPr="0067525E">
        <w:rPr>
          <w:rFonts w:ascii="Sylfaen" w:eastAsia="GHEA Grapalat" w:hAnsi="Sylfaen" w:cs="Sylfaen"/>
          <w:sz w:val="16"/>
          <w:szCs w:val="16"/>
        </w:rPr>
        <w:t>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ազգանունը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: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անձանց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լրացման։</w:t>
      </w:r>
    </w:p>
    <w:p w14:paraId="395F36B5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բաժնետոմսերի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ցուցակման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պարտադիր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լրացման։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լրացվել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բաժնետոմսերը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ցուցակված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կարգավորվող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շուկայում։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ֆոնդային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բորսայի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անվանումը՝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փակագծերում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նշելով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բորսայի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ծածկագիրը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(Market Identifier Code), </w:t>
      </w:r>
      <w:r w:rsidRPr="0067525E">
        <w:rPr>
          <w:rFonts w:ascii="Sylfaen" w:eastAsia="GHEA Grapalat" w:hAnsi="Sylfaen" w:cs="Sylfaen"/>
          <w:sz w:val="16"/>
          <w:szCs w:val="16"/>
        </w:rPr>
        <w:t>որտեղ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ցուցակված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բաժնետոմսերը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հղում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բորսայում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փաստաթղթերին։</w:t>
      </w:r>
    </w:p>
    <w:p w14:paraId="14C2975F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rial AM" w:eastAsia="GHEA Grapalat" w:hAnsi="Arial AM" w:cs="GHEA Grapalat"/>
          <w:sz w:val="16"/>
          <w:szCs w:val="16"/>
        </w:rPr>
      </w:pPr>
    </w:p>
    <w:p w14:paraId="0835D448" w14:textId="77777777" w:rsidR="00A52F0E" w:rsidRPr="0067525E" w:rsidRDefault="00A52F0E" w:rsidP="00A52F0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lastRenderedPageBreak/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6-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Լրացուցիչ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նշումներ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լրացուցիչ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տեղեկություններ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հավելյալ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պարզաբանումներ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որոնք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առնչվում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տվյալներին։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լրացվել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հավելյալ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պարզաբանումներ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կողմից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մարմինների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որոնք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իրականացնում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վերահսկողությունն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պարազաբանումներ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առնչությամբ։</w:t>
      </w:r>
    </w:p>
    <w:p w14:paraId="141D8D8C" w14:textId="77777777" w:rsidR="00A52F0E" w:rsidRPr="0067525E" w:rsidRDefault="00A52F0E" w:rsidP="00A52F0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ստորագրում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</w:p>
    <w:p w14:paraId="494DB3AF" w14:textId="77777777" w:rsidR="00A52F0E" w:rsidRPr="0067525E" w:rsidRDefault="00A52F0E" w:rsidP="00A52F0E">
      <w:pPr>
        <w:pStyle w:val="31"/>
        <w:spacing w:line="240" w:lineRule="auto"/>
        <w:ind w:left="360" w:firstLine="0"/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7D193477" w14:textId="77777777" w:rsidR="00A52F0E" w:rsidRPr="0067525E" w:rsidRDefault="00A52F0E" w:rsidP="00A52F0E">
      <w:pPr>
        <w:pStyle w:val="31"/>
        <w:spacing w:line="240" w:lineRule="auto"/>
        <w:ind w:left="360" w:firstLine="0"/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4AFEB53D" w14:textId="77777777" w:rsidR="00A52F0E" w:rsidRPr="0067525E" w:rsidRDefault="00A52F0E" w:rsidP="00A52F0E">
      <w:pPr>
        <w:pStyle w:val="31"/>
        <w:spacing w:line="240" w:lineRule="auto"/>
        <w:ind w:left="360" w:firstLine="0"/>
        <w:rPr>
          <w:rFonts w:ascii="Arial AM" w:hAnsi="Arial AM"/>
          <w:i/>
          <w:sz w:val="16"/>
          <w:szCs w:val="16"/>
          <w:lang w:val="hy-AM"/>
        </w:rPr>
      </w:pPr>
      <w:r w:rsidRPr="0067525E">
        <w:rPr>
          <w:rFonts w:ascii="Arial AM" w:hAnsi="Arial AM" w:cs="Sylfaen"/>
          <w:i/>
          <w:sz w:val="16"/>
          <w:szCs w:val="16"/>
          <w:lang w:val="hy-AM" w:eastAsia="ru-RU"/>
        </w:rPr>
        <w:t>*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է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`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67525E">
        <w:rPr>
          <w:rFonts w:ascii="Arial AM" w:hAnsi="Arial AM"/>
          <w:i/>
          <w:sz w:val="16"/>
          <w:szCs w:val="16"/>
          <w:lang w:val="hy-AM"/>
        </w:rPr>
        <w:t>:</w:t>
      </w:r>
    </w:p>
    <w:p w14:paraId="0029B8A5" w14:textId="40E9812B" w:rsidR="003319E2" w:rsidRPr="0067525E" w:rsidRDefault="00A52F0E" w:rsidP="003319E2">
      <w:pPr>
        <w:pStyle w:val="31"/>
        <w:spacing w:line="240" w:lineRule="auto"/>
        <w:ind w:left="360" w:firstLine="0"/>
        <w:rPr>
          <w:rFonts w:ascii="Arial AM" w:hAnsi="Arial AM"/>
          <w:i/>
          <w:sz w:val="16"/>
          <w:szCs w:val="16"/>
          <w:lang w:val="hy-AM"/>
        </w:rPr>
      </w:pPr>
      <w:r w:rsidRPr="0067525E">
        <w:rPr>
          <w:rFonts w:ascii="Arial AM" w:hAnsi="Arial AM" w:cs="Sylfaen"/>
          <w:i/>
          <w:sz w:val="16"/>
          <w:szCs w:val="16"/>
          <w:lang w:val="hy-AM" w:eastAsia="ru-RU"/>
        </w:rPr>
        <w:t>** 1.2</w:t>
      </w:r>
      <w:r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հավելվածը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չի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ներկայացվում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մասնակցի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եթե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վերջինս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հանդիսանում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է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ՀՀ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ռեզիդենտ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,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ինչպես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նաև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եթե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մասնակիցը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անհատ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ձեռնարկատեր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է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կամ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ֆիզիկական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անձ։</w:t>
      </w:r>
    </w:p>
    <w:p w14:paraId="2C27CE05" w14:textId="77777777" w:rsidR="00B2572B" w:rsidRPr="002528F7" w:rsidRDefault="000B1088" w:rsidP="00D70570">
      <w:pPr>
        <w:pStyle w:val="31"/>
        <w:spacing w:line="240" w:lineRule="auto"/>
        <w:ind w:left="360" w:firstLine="0"/>
        <w:jc w:val="right"/>
        <w:rPr>
          <w:rFonts w:ascii="Arial AM" w:hAnsi="Arial AM" w:cs="Arial"/>
          <w:b/>
          <w:lang w:val="hy-AM"/>
        </w:rPr>
      </w:pPr>
      <w:r w:rsidRPr="0067525E">
        <w:rPr>
          <w:rFonts w:ascii="Arial AM" w:hAnsi="Arial AM"/>
          <w:b/>
          <w:sz w:val="16"/>
          <w:szCs w:val="16"/>
          <w:lang w:val="hy-AM"/>
        </w:rPr>
        <w:t xml:space="preserve"> </w:t>
      </w:r>
      <w:r w:rsidRPr="0067525E">
        <w:rPr>
          <w:rFonts w:ascii="Arial AM" w:hAnsi="Arial AM"/>
          <w:b/>
          <w:sz w:val="16"/>
          <w:szCs w:val="16"/>
          <w:lang w:val="hy-AM"/>
        </w:rPr>
        <w:br w:type="page"/>
      </w:r>
      <w:r w:rsidR="00B2572B" w:rsidRPr="002528F7">
        <w:rPr>
          <w:rFonts w:ascii="Sylfaen" w:hAnsi="Sylfaen" w:cs="Sylfaen"/>
          <w:b/>
          <w:lang w:val="hy-AM"/>
        </w:rPr>
        <w:lastRenderedPageBreak/>
        <w:t>Հավելված</w:t>
      </w:r>
      <w:r w:rsidR="00B2572B" w:rsidRPr="002528F7">
        <w:rPr>
          <w:rFonts w:ascii="Arial AM" w:hAnsi="Arial AM" w:cs="Arial"/>
          <w:b/>
          <w:lang w:val="hy-AM"/>
        </w:rPr>
        <w:t xml:space="preserve"> </w:t>
      </w:r>
      <w:r w:rsidR="007B5542" w:rsidRPr="002528F7">
        <w:rPr>
          <w:rFonts w:ascii="Arial AM" w:hAnsi="Arial AM" w:cs="Arial"/>
          <w:b/>
          <w:lang w:val="hy-AM"/>
        </w:rPr>
        <w:t>2</w:t>
      </w:r>
    </w:p>
    <w:p w14:paraId="0E17714F" w14:textId="69F97990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Arial AM" w:hAnsi="Arial AM"/>
          <w:b/>
          <w:lang w:val="hy-AM"/>
        </w:rPr>
        <w:t>-</w:t>
      </w:r>
      <w:r w:rsidR="0015036C">
        <w:rPr>
          <w:rFonts w:ascii="Sylfaen" w:hAnsi="Sylfaen" w:cs="Sylfaen"/>
          <w:b/>
          <w:lang w:val="hy-AM"/>
        </w:rPr>
        <w:t>ԱՄԱՀ-ՀԳ-ԲՄԱՇՁԲ-24/50</w:t>
      </w:r>
      <w:r w:rsidRPr="002528F7">
        <w:rPr>
          <w:rFonts w:ascii="Arial AM" w:hAnsi="Arial AM"/>
          <w:b/>
          <w:lang w:val="hy-AM"/>
        </w:rPr>
        <w:t xml:space="preserve">  </w:t>
      </w:r>
      <w:r w:rsidRPr="002528F7">
        <w:rPr>
          <w:rFonts w:ascii="Sylfaen" w:hAnsi="Sylfaen" w:cs="Sylfaen"/>
          <w:b/>
          <w:lang w:val="hy-AM"/>
        </w:rPr>
        <w:t>ծածկագրով</w:t>
      </w:r>
    </w:p>
    <w:p w14:paraId="34628EDC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440F5960" w14:textId="77777777" w:rsidR="00B2572B" w:rsidRPr="002528F7" w:rsidRDefault="00B2572B" w:rsidP="00EF3662">
      <w:pPr>
        <w:rPr>
          <w:rFonts w:ascii="Arial AM" w:hAnsi="Arial AM"/>
          <w:lang w:val="hy-AM"/>
        </w:rPr>
      </w:pPr>
    </w:p>
    <w:p w14:paraId="1BE48E58" w14:textId="77777777" w:rsidR="00B2572B" w:rsidRPr="002528F7" w:rsidRDefault="00B2572B" w:rsidP="00EF3662">
      <w:pPr>
        <w:ind w:firstLine="567"/>
        <w:jc w:val="center"/>
        <w:rPr>
          <w:rFonts w:ascii="Arial AM" w:hAnsi="Arial AM"/>
          <w:sz w:val="20"/>
          <w:lang w:val="hy-AM"/>
        </w:rPr>
      </w:pPr>
    </w:p>
    <w:p w14:paraId="2A3590F9" w14:textId="77777777" w:rsidR="00B2572B" w:rsidRPr="002528F7" w:rsidRDefault="00B2572B" w:rsidP="00EF3662">
      <w:pPr>
        <w:ind w:left="-66"/>
        <w:jc w:val="center"/>
        <w:rPr>
          <w:rFonts w:ascii="Arial AM" w:hAnsi="Arial AM"/>
          <w:b/>
          <w:sz w:val="20"/>
          <w:lang w:val="hy-AM"/>
        </w:rPr>
      </w:pPr>
      <w:r w:rsidRPr="002528F7">
        <w:rPr>
          <w:rFonts w:ascii="Sylfaen" w:hAnsi="Sylfaen" w:cs="Sylfaen"/>
          <w:b/>
          <w:sz w:val="20"/>
          <w:lang w:val="hy-AM"/>
        </w:rPr>
        <w:t>Գ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Ն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Ա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Յ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Ի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Ն</w:t>
      </w:r>
      <w:r w:rsidRPr="002528F7">
        <w:rPr>
          <w:rFonts w:ascii="Arial AM" w:hAnsi="Arial AM"/>
          <w:b/>
          <w:sz w:val="20"/>
          <w:lang w:val="hy-AM"/>
        </w:rPr>
        <w:t xml:space="preserve">   </w:t>
      </w:r>
      <w:r w:rsidRPr="002528F7">
        <w:rPr>
          <w:rFonts w:ascii="Sylfaen" w:hAnsi="Sylfaen" w:cs="Sylfaen"/>
          <w:b/>
          <w:sz w:val="20"/>
          <w:lang w:val="hy-AM"/>
        </w:rPr>
        <w:t>Ա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Ռ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Ա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Ջ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Ա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Ր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Կ</w:t>
      </w:r>
    </w:p>
    <w:p w14:paraId="6407737A" w14:textId="77777777" w:rsidR="00B2572B" w:rsidRPr="002528F7" w:rsidRDefault="00B2572B" w:rsidP="00EF3662">
      <w:pPr>
        <w:ind w:firstLine="567"/>
        <w:rPr>
          <w:rFonts w:ascii="Arial AM" w:hAnsi="Arial AM"/>
          <w:lang w:val="hy-AM"/>
        </w:rPr>
      </w:pPr>
    </w:p>
    <w:p w14:paraId="0CE5F30E" w14:textId="3F3FC845" w:rsidR="00B2572B" w:rsidRPr="002528F7" w:rsidRDefault="00B2572B" w:rsidP="00EF3662">
      <w:pPr>
        <w:ind w:firstLine="567"/>
        <w:jc w:val="both"/>
        <w:rPr>
          <w:rFonts w:ascii="Arial AM" w:hAnsi="Arial AM" w:cs="Arial"/>
          <w:lang w:val="hy-AM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Ուսումնասիրելով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15036C">
        <w:rPr>
          <w:rFonts w:ascii="Sylfaen" w:hAnsi="Sylfaen" w:cs="Sylfaen"/>
          <w:sz w:val="20"/>
          <w:szCs w:val="20"/>
          <w:lang w:val="es-ES"/>
        </w:rPr>
        <w:t>ԱՄԱՀ-ՀԳ-ԲՄԱՇՁԲ-24/50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ծածկագրով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բաց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մրցույթի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հրավերը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այդ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թվում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կնքվելիք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es-ES"/>
        </w:rPr>
        <w:t>պայմանագրի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նախագիծը</w:t>
      </w:r>
      <w:r w:rsidRPr="002528F7">
        <w:rPr>
          <w:rFonts w:ascii="Arial AM" w:hAnsi="Arial AM" w:cs="Arial"/>
          <w:lang w:val="hy-AM"/>
        </w:rPr>
        <w:t xml:space="preserve">, </w:t>
      </w:r>
      <w:r w:rsidRPr="002528F7">
        <w:rPr>
          <w:rFonts w:ascii="Arial AM" w:hAnsi="Arial AM"/>
          <w:sz w:val="20"/>
          <w:u w:val="single"/>
          <w:lang w:val="hy-AM"/>
        </w:rPr>
        <w:t xml:space="preserve">                  </w:t>
      </w:r>
      <w:r w:rsidRPr="002528F7">
        <w:rPr>
          <w:rFonts w:ascii="Arial AM" w:hAnsi="Arial AM"/>
          <w:sz w:val="20"/>
          <w:u w:val="single"/>
          <w:lang w:val="hy-AM"/>
        </w:rPr>
        <w:tab/>
      </w:r>
      <w:r w:rsidRPr="002528F7">
        <w:rPr>
          <w:rFonts w:ascii="Arial AM" w:hAnsi="Arial AM"/>
          <w:sz w:val="20"/>
          <w:u w:val="single"/>
          <w:lang w:val="hy-AM"/>
        </w:rPr>
        <w:tab/>
      </w:r>
      <w:r w:rsidRPr="002528F7">
        <w:rPr>
          <w:rFonts w:ascii="Arial AM" w:hAnsi="Arial AM"/>
          <w:sz w:val="20"/>
          <w:u w:val="single"/>
          <w:lang w:val="hy-AM"/>
        </w:rPr>
        <w:tab/>
      </w:r>
      <w:r w:rsidRPr="002528F7">
        <w:rPr>
          <w:rFonts w:ascii="Arial AM" w:hAnsi="Arial AM"/>
          <w:sz w:val="20"/>
          <w:u w:val="single"/>
          <w:lang w:val="hy-AM"/>
        </w:rPr>
        <w:tab/>
        <w:t xml:space="preserve">     </w:t>
      </w:r>
      <w:r w:rsidRPr="002528F7">
        <w:rPr>
          <w:rFonts w:ascii="Arial AM" w:hAnsi="Arial AM"/>
          <w:sz w:val="20"/>
          <w:u w:val="single"/>
          <w:lang w:val="hy-AM"/>
        </w:rPr>
        <w:tab/>
      </w:r>
      <w:r w:rsidRPr="002528F7">
        <w:rPr>
          <w:rFonts w:ascii="Arial AM" w:hAnsi="Arial AM"/>
          <w:sz w:val="20"/>
          <w:u w:val="single"/>
          <w:lang w:val="hy-AM"/>
        </w:rPr>
        <w:tab/>
        <w:t xml:space="preserve">           </w:t>
      </w:r>
      <w:r w:rsidRPr="002528F7">
        <w:rPr>
          <w:rFonts w:ascii="Arial AM" w:hAnsi="Arial AM" w:cs="Arial"/>
          <w:sz w:val="20"/>
          <w:szCs w:val="20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առաջարկում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lang w:val="hy-AM"/>
        </w:rPr>
        <w:t xml:space="preserve">   </w:t>
      </w:r>
    </w:p>
    <w:p w14:paraId="6CAA0A7E" w14:textId="77777777" w:rsidR="00B2572B" w:rsidRPr="002528F7" w:rsidRDefault="00B2572B" w:rsidP="00EF3662">
      <w:pPr>
        <w:ind w:firstLine="567"/>
        <w:jc w:val="both"/>
        <w:rPr>
          <w:rFonts w:ascii="Arial AM" w:hAnsi="Arial AM" w:cs="Arial"/>
        </w:rPr>
      </w:pPr>
      <w:bookmarkStart w:id="9" w:name="_Hlk23147299"/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</w:p>
    <w:bookmarkEnd w:id="9"/>
    <w:p w14:paraId="52617CA2" w14:textId="77777777" w:rsidR="00B2572B" w:rsidRPr="002528F7" w:rsidRDefault="00B2572B" w:rsidP="00EF3662">
      <w:pPr>
        <w:jc w:val="both"/>
        <w:rPr>
          <w:rFonts w:ascii="Arial AM" w:hAnsi="Arial AM"/>
          <w:sz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պայմանագիրը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կատարել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ներքոհիշյալ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ընդհանուր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գներով</w:t>
      </w:r>
      <w:r w:rsidRPr="002528F7">
        <w:rPr>
          <w:rFonts w:ascii="Arial AM" w:hAnsi="Arial AM" w:cs="Arial"/>
          <w:sz w:val="20"/>
          <w:szCs w:val="20"/>
          <w:lang w:val="es-ES"/>
        </w:rPr>
        <w:t>.</w:t>
      </w:r>
    </w:p>
    <w:p w14:paraId="00F72C3F" w14:textId="77777777" w:rsidR="00B2572B" w:rsidRPr="002528F7" w:rsidRDefault="00B2572B" w:rsidP="00EF3662">
      <w:pPr>
        <w:jc w:val="center"/>
        <w:rPr>
          <w:rFonts w:ascii="Arial AM" w:hAnsi="Arial AM"/>
          <w:sz w:val="20"/>
          <w:lang w:val="hy-AM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2528F7">
        <w:rPr>
          <w:rFonts w:ascii="Sylfaen" w:hAnsi="Sylfaen" w:cs="Sylfaen"/>
          <w:sz w:val="20"/>
          <w:lang w:val="es-ES"/>
        </w:rPr>
        <w:t>ՀՀ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դրամ</w:t>
      </w:r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1643"/>
        <w:gridCol w:w="1701"/>
        <w:gridCol w:w="1701"/>
      </w:tblGrid>
      <w:tr w:rsidR="0053699F" w:rsidRPr="00B55CA7" w14:paraId="78F6C5E7" w14:textId="77777777" w:rsidTr="0053699F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914C0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Չափա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>-</w:t>
            </w:r>
          </w:p>
          <w:p w14:paraId="4B4DD581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lang w:val="es-ES"/>
              </w:rPr>
            </w:pP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բաժինների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համարները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048D59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Աշխատանքի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AF3219" w14:textId="77777777" w:rsidR="0053699F" w:rsidRPr="002528F7" w:rsidRDefault="0053699F" w:rsidP="00EF3662">
            <w:pPr>
              <w:jc w:val="center"/>
              <w:rPr>
                <w:rFonts w:ascii="Arial AM" w:hAnsi="Arial AM"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Արժեք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Arial AM" w:hAnsi="Arial AM"/>
                <w:bCs/>
                <w:sz w:val="16"/>
                <w:szCs w:val="18"/>
                <w:lang w:val="es-ES"/>
              </w:rPr>
              <w:t>(</w:t>
            </w:r>
            <w:r w:rsidRPr="002528F7">
              <w:rPr>
                <w:rFonts w:ascii="Sylfaen" w:hAnsi="Sylfaen" w:cs="Sylfaen"/>
                <w:bCs/>
                <w:sz w:val="16"/>
                <w:szCs w:val="18"/>
                <w:lang w:val="es-ES"/>
              </w:rPr>
              <w:t>ինքնարժեքի</w:t>
            </w:r>
            <w:r w:rsidRPr="002528F7">
              <w:rPr>
                <w:rFonts w:ascii="Arial AM" w:hAnsi="Arial AM"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Cs/>
                <w:sz w:val="16"/>
                <w:szCs w:val="18"/>
                <w:lang w:val="es-ES"/>
              </w:rPr>
              <w:t>և</w:t>
            </w:r>
            <w:r w:rsidRPr="002528F7">
              <w:rPr>
                <w:rFonts w:ascii="Arial AM" w:hAnsi="Arial AM"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Cs/>
                <w:sz w:val="16"/>
                <w:szCs w:val="18"/>
                <w:lang w:val="es-ES"/>
              </w:rPr>
              <w:t>կանխատեսվող</w:t>
            </w:r>
            <w:r w:rsidRPr="002528F7">
              <w:rPr>
                <w:rFonts w:ascii="Arial AM" w:hAnsi="Arial AM"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Cs/>
                <w:sz w:val="16"/>
                <w:szCs w:val="18"/>
                <w:lang w:val="es-ES"/>
              </w:rPr>
              <w:t>շահույթի</w:t>
            </w:r>
            <w:r w:rsidRPr="002528F7">
              <w:rPr>
                <w:rFonts w:ascii="Arial AM" w:hAnsi="Arial AM"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Cs/>
                <w:sz w:val="16"/>
                <w:szCs w:val="18"/>
                <w:lang w:val="es-ES"/>
              </w:rPr>
              <w:t>հանրագումարը</w:t>
            </w:r>
            <w:r w:rsidRPr="002528F7">
              <w:rPr>
                <w:rFonts w:ascii="Arial AM" w:hAnsi="Arial AM"/>
                <w:bCs/>
                <w:sz w:val="16"/>
                <w:szCs w:val="18"/>
                <w:lang w:val="es-ES"/>
              </w:rPr>
              <w:t>)</w:t>
            </w:r>
          </w:p>
          <w:p w14:paraId="0521CDB7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>/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տառերով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և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թվերով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D96C8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ԱԱՀ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>**</w:t>
            </w:r>
          </w:p>
          <w:p w14:paraId="5BEE646D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>/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տառերով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և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թվերով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8F877B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Ընդհանուր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գինը</w:t>
            </w:r>
          </w:p>
          <w:p w14:paraId="144D6A61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տառերով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և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թվերով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53699F" w:rsidRPr="002528F7" w14:paraId="14FFF58E" w14:textId="77777777" w:rsidTr="0053699F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E1337BD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i/>
                <w:sz w:val="16"/>
                <w:lang w:val="es-ES"/>
              </w:rPr>
            </w:pPr>
            <w:r w:rsidRPr="002528F7">
              <w:rPr>
                <w:rFonts w:ascii="Arial AM" w:hAnsi="Arial AM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24E1B36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i/>
                <w:sz w:val="16"/>
                <w:lang w:val="es-ES"/>
              </w:rPr>
            </w:pPr>
            <w:r w:rsidRPr="002528F7">
              <w:rPr>
                <w:rFonts w:ascii="Arial AM" w:hAnsi="Arial AM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976C061" w14:textId="77777777" w:rsidR="0053699F" w:rsidRPr="002528F7" w:rsidRDefault="0053699F" w:rsidP="00EF3662">
            <w:pPr>
              <w:jc w:val="center"/>
              <w:rPr>
                <w:rFonts w:ascii="Arial AM" w:hAnsi="Arial AM"/>
                <w:i/>
                <w:sz w:val="16"/>
                <w:lang w:val="es-ES"/>
              </w:rPr>
            </w:pPr>
            <w:r w:rsidRPr="002528F7">
              <w:rPr>
                <w:rFonts w:ascii="Arial AM" w:hAnsi="Arial AM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BBF3A4E" w14:textId="77777777" w:rsidR="0053699F" w:rsidRPr="002528F7" w:rsidRDefault="0053699F" w:rsidP="00EF3662">
            <w:pPr>
              <w:jc w:val="center"/>
              <w:rPr>
                <w:rFonts w:ascii="Arial AM" w:hAnsi="Arial AM"/>
                <w:i/>
                <w:sz w:val="16"/>
                <w:lang w:val="es-ES"/>
              </w:rPr>
            </w:pPr>
            <w:r w:rsidRPr="002528F7">
              <w:rPr>
                <w:rFonts w:ascii="Arial AM" w:hAnsi="Arial AM"/>
                <w:b/>
                <w:i/>
                <w:sz w:val="16"/>
                <w:lang w:val="es-E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22C9FEC" w14:textId="77777777" w:rsidR="0053699F" w:rsidRPr="002528F7" w:rsidRDefault="0053699F" w:rsidP="0053699F">
            <w:pPr>
              <w:jc w:val="center"/>
              <w:rPr>
                <w:rFonts w:ascii="Arial AM" w:hAnsi="Arial AM"/>
                <w:i/>
                <w:sz w:val="16"/>
                <w:lang w:val="es-ES"/>
              </w:rPr>
            </w:pPr>
            <w:r w:rsidRPr="002528F7">
              <w:rPr>
                <w:rFonts w:ascii="Arial AM" w:hAnsi="Arial AM"/>
                <w:b/>
                <w:i/>
                <w:sz w:val="16"/>
                <w:lang w:val="es-ES"/>
              </w:rPr>
              <w:t>5=3+4</w:t>
            </w:r>
          </w:p>
        </w:tc>
      </w:tr>
      <w:tr w:rsidR="009C6D88" w:rsidRPr="00B55CA7" w14:paraId="505AA654" w14:textId="77777777" w:rsidTr="008C2F41">
        <w:trPr>
          <w:trHeight w:val="1881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13BD" w14:textId="77777777" w:rsidR="009C6D88" w:rsidRPr="002528F7" w:rsidRDefault="009C6D88" w:rsidP="009C6D88">
            <w:pPr>
              <w:jc w:val="center"/>
              <w:rPr>
                <w:rFonts w:ascii="Arial AM" w:hAnsi="Arial AM"/>
                <w:b/>
                <w:bCs/>
                <w:sz w:val="18"/>
                <w:lang w:val="es-ES"/>
              </w:rPr>
            </w:pPr>
            <w:r w:rsidRPr="002528F7">
              <w:rPr>
                <w:rFonts w:ascii="Arial AM" w:hAnsi="Arial AM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1A9E" w14:textId="7CDEBFFD" w:rsidR="009C6D88" w:rsidRPr="009C6D88" w:rsidRDefault="009C6D88" w:rsidP="009C6D88">
            <w:pPr>
              <w:rPr>
                <w:rFonts w:ascii="Arial AM" w:hAnsi="Arial AM"/>
                <w:sz w:val="18"/>
                <w:szCs w:val="18"/>
                <w:lang w:val="es-ES"/>
              </w:rPr>
            </w:pP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ՀՀ</w:t>
            </w:r>
            <w:r w:rsidRPr="009C6D88">
              <w:rPr>
                <w:rFonts w:ascii="Arial AM" w:hAnsi="Arial AM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Արմավիրի</w:t>
            </w:r>
            <w:r w:rsidRPr="009C6D88">
              <w:rPr>
                <w:rFonts w:ascii="Arial AM" w:hAnsi="Arial AM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մարզի</w:t>
            </w:r>
            <w:r w:rsidRPr="009C6D88">
              <w:rPr>
                <w:rFonts w:ascii="Arial AM" w:hAnsi="Arial AM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Արաքս</w:t>
            </w:r>
            <w:r w:rsidRPr="009C6D88">
              <w:rPr>
                <w:rFonts w:ascii="Arial AM" w:hAnsi="Arial AM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համայնքի</w:t>
            </w:r>
            <w:r w:rsidRPr="009C6D88">
              <w:rPr>
                <w:rFonts w:ascii="Arial AM" w:hAnsi="Arial AM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Գրիբոյեդով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գյուղի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կենտրոնական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փողոցի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ճանապարհի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մի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հատվածի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հիմնանորոգման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Arial AM" w:hAnsi="Arial AM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աշխատանքներ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FFAE3" w14:textId="77777777" w:rsidR="009C6D88" w:rsidRPr="002528F7" w:rsidRDefault="009C6D88" w:rsidP="009C6D88">
            <w:pPr>
              <w:jc w:val="center"/>
              <w:rPr>
                <w:rFonts w:ascii="Arial AM" w:hAnsi="Arial AM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8A7FC" w14:textId="77777777" w:rsidR="009C6D88" w:rsidRPr="002528F7" w:rsidRDefault="009C6D88" w:rsidP="009C6D88">
            <w:pPr>
              <w:jc w:val="center"/>
              <w:rPr>
                <w:rFonts w:ascii="Arial AM" w:hAnsi="Arial AM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1605C" w14:textId="77777777" w:rsidR="009C6D88" w:rsidRPr="002528F7" w:rsidRDefault="009C6D88" w:rsidP="009C6D88">
            <w:pPr>
              <w:jc w:val="center"/>
              <w:rPr>
                <w:rFonts w:ascii="Arial AM" w:hAnsi="Arial AM"/>
                <w:lang w:val="es-ES"/>
              </w:rPr>
            </w:pPr>
          </w:p>
        </w:tc>
      </w:tr>
    </w:tbl>
    <w:p w14:paraId="01A4E512" w14:textId="77777777" w:rsidR="00B2572B" w:rsidRPr="002528F7" w:rsidRDefault="00B2572B" w:rsidP="00EF3662">
      <w:pPr>
        <w:rPr>
          <w:rFonts w:ascii="Arial AM" w:hAnsi="Arial AM"/>
          <w:sz w:val="18"/>
          <w:szCs w:val="18"/>
          <w:lang w:val="es-ES"/>
        </w:rPr>
      </w:pPr>
    </w:p>
    <w:p w14:paraId="2DF487BB" w14:textId="77777777" w:rsidR="00B2572B" w:rsidRPr="002528F7" w:rsidRDefault="00B2572B" w:rsidP="00EF3662">
      <w:pPr>
        <w:rPr>
          <w:rFonts w:ascii="Arial AM" w:hAnsi="Arial AM"/>
          <w:sz w:val="18"/>
          <w:szCs w:val="18"/>
          <w:lang w:val="es-ES"/>
        </w:rPr>
      </w:pPr>
    </w:p>
    <w:p w14:paraId="1907E083" w14:textId="77777777" w:rsidR="00B2572B" w:rsidRPr="002528F7" w:rsidRDefault="00B2572B" w:rsidP="00EF3662">
      <w:pPr>
        <w:rPr>
          <w:rFonts w:ascii="Arial AM" w:hAnsi="Arial AM"/>
          <w:sz w:val="18"/>
          <w:szCs w:val="18"/>
          <w:lang w:val="hy-AM"/>
        </w:rPr>
      </w:pPr>
    </w:p>
    <w:p w14:paraId="5E3CBCD2" w14:textId="77777777" w:rsidR="00B2572B" w:rsidRPr="002528F7" w:rsidRDefault="00B2572B" w:rsidP="00EF3662">
      <w:pPr>
        <w:ind w:left="720" w:firstLine="720"/>
        <w:jc w:val="both"/>
        <w:rPr>
          <w:rFonts w:ascii="Arial AM" w:hAnsi="Arial AM"/>
          <w:sz w:val="20"/>
          <w:lang w:val="hy-AM"/>
        </w:rPr>
      </w:pPr>
      <w:r w:rsidRPr="00AA60AA">
        <w:rPr>
          <w:rFonts w:ascii="Arial AM" w:hAnsi="Arial AM"/>
          <w:sz w:val="20"/>
          <w:lang w:val="es-ES"/>
        </w:rPr>
        <w:t xml:space="preserve">     </w:t>
      </w:r>
      <w:r w:rsidRPr="002528F7">
        <w:rPr>
          <w:rFonts w:ascii="Arial AM" w:hAnsi="Arial AM"/>
          <w:sz w:val="20"/>
          <w:lang w:val="hy-AM"/>
        </w:rPr>
        <w:t xml:space="preserve">___________________________________________ </w:t>
      </w:r>
      <w:r w:rsidRPr="002528F7">
        <w:rPr>
          <w:rFonts w:ascii="Arial AM" w:hAnsi="Arial AM"/>
          <w:sz w:val="20"/>
          <w:lang w:val="hy-AM"/>
        </w:rPr>
        <w:tab/>
        <w:t xml:space="preserve">                </w:t>
      </w:r>
      <w:r w:rsidRPr="00AA60AA">
        <w:rPr>
          <w:rFonts w:ascii="Arial AM" w:hAnsi="Arial AM"/>
          <w:sz w:val="20"/>
          <w:lang w:val="es-ES"/>
        </w:rPr>
        <w:t xml:space="preserve">       </w:t>
      </w:r>
      <w:r w:rsidRPr="002528F7">
        <w:rPr>
          <w:rFonts w:ascii="Arial AM" w:hAnsi="Arial AM"/>
          <w:sz w:val="20"/>
          <w:lang w:val="hy-AM"/>
        </w:rPr>
        <w:t xml:space="preserve">_____________ </w:t>
      </w:r>
    </w:p>
    <w:p w14:paraId="5B24A176" w14:textId="77777777" w:rsidR="00B2572B" w:rsidRPr="002528F7" w:rsidRDefault="00B2572B" w:rsidP="00EF3662">
      <w:pPr>
        <w:jc w:val="both"/>
        <w:rPr>
          <w:rFonts w:ascii="Arial AM" w:hAnsi="Arial AM"/>
          <w:sz w:val="20"/>
          <w:vertAlign w:val="superscript"/>
          <w:lang w:val="hy-AM"/>
        </w:rPr>
      </w:pPr>
      <w:r w:rsidRPr="002528F7">
        <w:rPr>
          <w:rFonts w:ascii="Arial AM" w:hAnsi="Arial AM"/>
          <w:sz w:val="20"/>
          <w:vertAlign w:val="superscript"/>
          <w:lang w:val="hy-AM"/>
        </w:rPr>
        <w:t xml:space="preserve">                                                     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 (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)                                                      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2528F7">
        <w:rPr>
          <w:rFonts w:ascii="Arial AM" w:hAnsi="Arial AM"/>
          <w:sz w:val="20"/>
          <w:vertAlign w:val="superscript"/>
          <w:lang w:val="hy-AM"/>
        </w:rPr>
        <w:tab/>
      </w:r>
    </w:p>
    <w:p w14:paraId="275313DF" w14:textId="77777777" w:rsidR="00B2572B" w:rsidRPr="002528F7" w:rsidRDefault="00B2572B" w:rsidP="00EF3662">
      <w:pPr>
        <w:jc w:val="right"/>
        <w:rPr>
          <w:rFonts w:ascii="Arial AM" w:hAnsi="Arial AM"/>
          <w:sz w:val="20"/>
          <w:lang w:val="hy-AM"/>
        </w:rPr>
      </w:pPr>
      <w:r w:rsidRPr="002528F7">
        <w:rPr>
          <w:rFonts w:ascii="Arial AM" w:hAnsi="Arial AM"/>
          <w:sz w:val="20"/>
          <w:lang w:val="hy-AM"/>
        </w:rPr>
        <w:t xml:space="preserve">    </w:t>
      </w:r>
    </w:p>
    <w:p w14:paraId="392E09FC" w14:textId="2E84A8CA" w:rsidR="00B2572B" w:rsidRPr="002528F7" w:rsidRDefault="00B2572B" w:rsidP="00EF3662">
      <w:pPr>
        <w:jc w:val="right"/>
        <w:rPr>
          <w:rFonts w:ascii="Arial AM" w:hAnsi="Arial AM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Կ</w:t>
      </w:r>
      <w:r w:rsidRPr="002528F7">
        <w:rPr>
          <w:rFonts w:ascii="Arial AM" w:hAnsi="Arial AM"/>
          <w:sz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lang w:val="hy-AM"/>
        </w:rPr>
        <w:t>Տ</w:t>
      </w:r>
      <w:r w:rsidRPr="002528F7">
        <w:rPr>
          <w:rFonts w:ascii="Arial AM" w:hAnsi="Arial AM"/>
          <w:sz w:val="20"/>
          <w:lang w:val="hy-AM"/>
        </w:rPr>
        <w:t>.</w:t>
      </w:r>
      <w:r w:rsidRPr="002528F7">
        <w:rPr>
          <w:rFonts w:ascii="Arial AM" w:hAnsi="Arial AM"/>
          <w:sz w:val="20"/>
          <w:lang w:val="hy-AM"/>
        </w:rPr>
        <w:tab/>
        <w:t xml:space="preserve"> </w:t>
      </w:r>
    </w:p>
    <w:p w14:paraId="3641D653" w14:textId="77777777" w:rsidR="00B2572B" w:rsidRPr="002528F7" w:rsidRDefault="00B2572B" w:rsidP="00EF3662">
      <w:pPr>
        <w:jc w:val="right"/>
        <w:rPr>
          <w:rFonts w:ascii="Arial AM" w:hAnsi="Arial AM"/>
          <w:sz w:val="20"/>
          <w:lang w:val="hy-AM"/>
        </w:rPr>
      </w:pPr>
    </w:p>
    <w:p w14:paraId="16C7F676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1046CB36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06EE8EE4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08EC841E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74952AB8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1994BB0C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79D88BE7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037C273D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4CFA0EA0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300FE432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6CB2245C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0929C13B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21E6A5D0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/>
          <w:i/>
          <w:lang w:val="hy-AM"/>
        </w:rPr>
      </w:pPr>
    </w:p>
    <w:p w14:paraId="2873EAF0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/>
          <w:i/>
          <w:lang w:val="hy-AM"/>
        </w:rPr>
      </w:pPr>
    </w:p>
    <w:p w14:paraId="0208D2E1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/>
          <w:i/>
          <w:lang w:val="hy-AM"/>
        </w:rPr>
      </w:pPr>
    </w:p>
    <w:p w14:paraId="278EC57A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/>
          <w:i/>
          <w:lang w:val="es-ES" w:eastAsia="ru-RU"/>
        </w:rPr>
      </w:pPr>
    </w:p>
    <w:p w14:paraId="324C1949" w14:textId="77777777" w:rsidR="005C2A18" w:rsidRPr="002528F7" w:rsidRDefault="005C2A18" w:rsidP="005C2A18">
      <w:pPr>
        <w:pStyle w:val="31"/>
        <w:spacing w:line="240" w:lineRule="auto"/>
        <w:ind w:firstLine="0"/>
        <w:rPr>
          <w:rFonts w:ascii="Arial AM" w:hAnsi="Arial AM" w:cs="Sylfaen"/>
          <w:i/>
          <w:sz w:val="16"/>
          <w:szCs w:val="16"/>
          <w:lang w:val="af-ZA" w:eastAsia="ru-RU"/>
        </w:rPr>
      </w:pPr>
      <w:r w:rsidRPr="002528F7">
        <w:rPr>
          <w:rFonts w:ascii="Arial AM" w:hAnsi="Arial AM" w:cs="Sylfaen"/>
          <w:i/>
          <w:sz w:val="16"/>
          <w:szCs w:val="16"/>
          <w:lang w:val="hy-AM" w:eastAsia="ru-RU"/>
        </w:rPr>
        <w:t>*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`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2C72DF6F" w14:textId="77777777" w:rsidR="005C2A18" w:rsidRPr="002528F7" w:rsidRDefault="005C2A18" w:rsidP="005C2A18">
      <w:pPr>
        <w:ind w:right="309"/>
        <w:jc w:val="both"/>
        <w:rPr>
          <w:rFonts w:ascii="Arial AM" w:hAnsi="Arial AM"/>
          <w:bCs/>
          <w:i/>
          <w:iCs/>
          <w:sz w:val="20"/>
          <w:lang w:val="es-ES"/>
        </w:rPr>
      </w:pPr>
      <w:r w:rsidRPr="002528F7">
        <w:rPr>
          <w:rFonts w:ascii="Arial AM" w:hAnsi="Arial AM"/>
          <w:bCs/>
          <w:i/>
          <w:sz w:val="18"/>
          <w:szCs w:val="18"/>
          <w:lang w:val="es-ES"/>
        </w:rPr>
        <w:t>**</w:t>
      </w:r>
      <w:r w:rsidRPr="002528F7">
        <w:rPr>
          <w:rFonts w:ascii="Sylfaen" w:hAnsi="Sylfaen" w:cs="Sylfaen"/>
          <w:i/>
          <w:sz w:val="16"/>
          <w:szCs w:val="16"/>
        </w:rPr>
        <w:t>եթե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մասնակիցն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ավելացված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արժեքի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հարկ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վճարող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, </w:t>
      </w:r>
      <w:r w:rsidRPr="002528F7">
        <w:rPr>
          <w:rFonts w:ascii="Sylfaen" w:hAnsi="Sylfaen" w:cs="Sylfaen"/>
          <w:i/>
          <w:sz w:val="16"/>
          <w:szCs w:val="16"/>
        </w:rPr>
        <w:t>ապա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տվյալ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պայմանագրի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գծով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Հայաստանի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Հանրապետության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պետական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բյուջե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վճարվելիք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ավելացված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արժեքի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հարկի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գումարը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նշվում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4-</w:t>
      </w:r>
      <w:r w:rsidRPr="002528F7">
        <w:rPr>
          <w:rFonts w:ascii="Sylfaen" w:hAnsi="Sylfaen" w:cs="Sylfaen"/>
          <w:i/>
          <w:sz w:val="16"/>
          <w:szCs w:val="16"/>
        </w:rPr>
        <w:t>րդ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սյունակում։</w:t>
      </w:r>
    </w:p>
    <w:p w14:paraId="2B3A9498" w14:textId="77777777" w:rsidR="000B1088" w:rsidRPr="002528F7" w:rsidDel="000B1088" w:rsidRDefault="00B2572B" w:rsidP="000B1088">
      <w:pPr>
        <w:pStyle w:val="31"/>
        <w:spacing w:line="240" w:lineRule="auto"/>
        <w:jc w:val="right"/>
        <w:rPr>
          <w:rFonts w:ascii="Arial AM" w:hAnsi="Arial AM"/>
          <w:i/>
          <w:lang w:val="es-ES" w:eastAsia="ru-RU"/>
        </w:rPr>
      </w:pPr>
      <w:r w:rsidRPr="002528F7">
        <w:rPr>
          <w:rFonts w:ascii="Arial AM" w:hAnsi="Arial AM"/>
          <w:i/>
          <w:lang w:val="es-ES" w:eastAsia="ru-RU"/>
        </w:rPr>
        <w:br w:type="page"/>
      </w:r>
    </w:p>
    <w:p w14:paraId="01634957" w14:textId="77777777" w:rsidR="00B2572B" w:rsidRPr="002528F7" w:rsidRDefault="00B2572B" w:rsidP="001557AE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lastRenderedPageBreak/>
        <w:t>Հավելված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="007942E8" w:rsidRPr="002528F7">
        <w:rPr>
          <w:rFonts w:ascii="Arial AM" w:hAnsi="Arial AM" w:cs="Arial"/>
          <w:b/>
          <w:lang w:val="hy-AM"/>
        </w:rPr>
        <w:t>3</w:t>
      </w:r>
    </w:p>
    <w:p w14:paraId="590131F8" w14:textId="590B29E3" w:rsidR="00B2572B" w:rsidRPr="002528F7" w:rsidRDefault="0015036C" w:rsidP="000B1088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ԱՄԱՀ-ՀԳ-ԲՄԱՇՁԲ-24/50</w:t>
      </w:r>
      <w:r w:rsidR="00B2572B" w:rsidRPr="002528F7">
        <w:rPr>
          <w:rFonts w:ascii="Arial AM" w:hAnsi="Arial AM"/>
          <w:b/>
          <w:lang w:val="hy-AM"/>
        </w:rPr>
        <w:t xml:space="preserve">  </w:t>
      </w:r>
      <w:r w:rsidR="00B2572B" w:rsidRPr="002528F7">
        <w:rPr>
          <w:rFonts w:ascii="Sylfaen" w:hAnsi="Sylfaen" w:cs="Sylfaen"/>
          <w:b/>
          <w:lang w:val="hy-AM"/>
        </w:rPr>
        <w:t>ծածկագրով</w:t>
      </w:r>
    </w:p>
    <w:p w14:paraId="1DE6ED1C" w14:textId="77777777" w:rsidR="00B2572B" w:rsidRPr="002528F7" w:rsidRDefault="00B2572B" w:rsidP="000B1088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3F230D55" w14:textId="77777777" w:rsidR="001557AE" w:rsidRPr="002528F7" w:rsidRDefault="001557AE" w:rsidP="000B1088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</w:p>
    <w:p w14:paraId="3EC35EA1" w14:textId="77777777" w:rsidR="001557AE" w:rsidRPr="002528F7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 xml:space="preserve"> N __________</w:t>
      </w:r>
    </w:p>
    <w:p w14:paraId="68121DC7" w14:textId="77777777" w:rsidR="007154FC" w:rsidRPr="002528F7" w:rsidRDefault="007154FC" w:rsidP="007154F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lang w:val="hy-AM"/>
        </w:rPr>
      </w:pPr>
    </w:p>
    <w:p w14:paraId="2CE2D659" w14:textId="2F350C56" w:rsidR="009E1525" w:rsidRPr="002528F7" w:rsidRDefault="007154FC" w:rsidP="00596EF8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 w:cs="Sylfaen"/>
          <w:vertAlign w:val="superscript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>1.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Սույն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երաշխիքը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հանդիսանում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596EF8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 xml:space="preserve">ՀՀ Արմավիրի մարզի Արաքսի համայնքապետարանի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կողմից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15036C">
        <w:rPr>
          <w:rFonts w:ascii="Sylfaen" w:hAnsi="Sylfaen" w:cs="Sylfaen"/>
          <w:sz w:val="20"/>
          <w:szCs w:val="20"/>
          <w:lang w:val="hy-AM"/>
        </w:rPr>
        <w:t>ԱՄԱՀ-ՀԳ-ԲՄԱՇՁԲ-24/50</w:t>
      </w:r>
      <w:r w:rsidR="00596EF8" w:rsidRPr="002528F7">
        <w:rPr>
          <w:rFonts w:ascii="Arial AM" w:hAnsi="Arial AM"/>
          <w:b/>
          <w:lang w:val="hy-AM"/>
        </w:rPr>
        <w:t xml:space="preserve">  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ծածկագրով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կազմակերպված</w:t>
      </w:r>
      <w:r w:rsidR="009E1525" w:rsidRPr="002528F7">
        <w:rPr>
          <w:rFonts w:ascii="Arial AM" w:hAnsi="Arial AM" w:cs="Sylfaen"/>
          <w:vertAlign w:val="superscript"/>
          <w:lang w:val="hy-AM"/>
        </w:rPr>
        <w:t xml:space="preserve">                       </w:t>
      </w:r>
      <w:r w:rsidR="009E1525" w:rsidRPr="002528F7">
        <w:rPr>
          <w:rFonts w:ascii="Arial AM" w:hAnsi="Arial AM" w:cs="Sylfaen"/>
          <w:vertAlign w:val="superscript"/>
          <w:lang w:val="hy-AM"/>
        </w:rPr>
        <w:tab/>
      </w:r>
      <w:r w:rsidR="009E1525" w:rsidRPr="002528F7">
        <w:rPr>
          <w:rFonts w:ascii="Arial AM" w:hAnsi="Arial AM" w:cs="Sylfaen"/>
          <w:vertAlign w:val="superscript"/>
          <w:lang w:val="hy-AM"/>
        </w:rPr>
        <w:tab/>
      </w:r>
      <w:r w:rsidR="009E1525" w:rsidRPr="002528F7">
        <w:rPr>
          <w:rFonts w:ascii="Arial AM" w:hAnsi="Arial AM" w:cs="Sylfaen"/>
          <w:vertAlign w:val="superscript"/>
          <w:lang w:val="hy-AM"/>
        </w:rPr>
        <w:tab/>
      </w:r>
      <w:r w:rsidR="009E1525" w:rsidRPr="002528F7">
        <w:rPr>
          <w:rFonts w:ascii="Arial AM" w:hAnsi="Arial AM" w:cs="Sylfaen"/>
          <w:vertAlign w:val="superscript"/>
          <w:lang w:val="hy-AM"/>
        </w:rPr>
        <w:tab/>
      </w:r>
      <w:r w:rsidR="009E1525" w:rsidRPr="002528F7">
        <w:rPr>
          <w:rFonts w:ascii="Arial AM" w:hAnsi="Arial AM" w:cs="Sylfaen"/>
          <w:vertAlign w:val="superscript"/>
          <w:lang w:val="hy-AM"/>
        </w:rPr>
        <w:tab/>
      </w:r>
      <w:r w:rsidR="009E1525" w:rsidRPr="002528F7">
        <w:rPr>
          <w:rFonts w:ascii="Arial AM" w:hAnsi="Arial AM" w:cs="Sylfaen"/>
          <w:vertAlign w:val="superscript"/>
          <w:lang w:val="hy-AM"/>
        </w:rPr>
        <w:tab/>
      </w:r>
      <w:r w:rsidR="009E1525" w:rsidRPr="002528F7">
        <w:rPr>
          <w:rFonts w:ascii="Sylfaen" w:hAnsi="Sylfaen" w:cs="Sylfaen"/>
          <w:vertAlign w:val="superscript"/>
          <w:lang w:val="hy-AM"/>
        </w:rPr>
        <w:t>ընթացակարգի</w:t>
      </w:r>
      <w:r w:rsidR="009E1525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9E1525" w:rsidRPr="002528F7">
        <w:rPr>
          <w:rFonts w:ascii="Sylfaen" w:hAnsi="Sylfaen" w:cs="Sylfaen"/>
          <w:vertAlign w:val="superscript"/>
          <w:lang w:val="hy-AM"/>
        </w:rPr>
        <w:t>ծածկագիրը</w:t>
      </w:r>
      <w:r w:rsidR="009E1525" w:rsidRPr="002528F7">
        <w:rPr>
          <w:rFonts w:ascii="Arial AM" w:hAnsi="Arial AM" w:cs="Sylfaen"/>
          <w:vertAlign w:val="superscript"/>
          <w:lang w:val="hy-AM"/>
        </w:rPr>
        <w:t xml:space="preserve"> </w:t>
      </w:r>
    </w:p>
    <w:p w14:paraId="1545E4BC" w14:textId="5776EA26" w:rsidR="006A0F27" w:rsidRPr="002528F7" w:rsidRDefault="006A0F27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գնման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ընթացակարգին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պրի</w:t>
      </w:r>
      <w:r w:rsidR="0034164E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ցիպալ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մասնակցելու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ց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</w:p>
    <w:p w14:paraId="3564AFF4" w14:textId="77777777" w:rsidR="006A0F27" w:rsidRPr="002528F7" w:rsidRDefault="006A0F27" w:rsidP="006A0F27">
      <w:pPr>
        <w:pStyle w:val="af4"/>
        <w:shd w:val="clear" w:color="auto" w:fill="FFFFFF"/>
        <w:spacing w:before="0" w:beforeAutospacing="0" w:after="0" w:afterAutospacing="0"/>
        <w:ind w:left="2832" w:firstLine="708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72BEEB32" w14:textId="77777777" w:rsidR="007154FC" w:rsidRPr="002528F7" w:rsidRDefault="009E1525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բխող՝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նույն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ծածկագրով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հրավերով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սահմանված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պարտավորությունների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երաշխավորված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պարտավորություններ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կատարման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ապահով</w:t>
      </w:r>
      <w:r w:rsidR="00112726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ում</w:t>
      </w:r>
      <w:r w:rsidR="006A0F27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:</w:t>
      </w:r>
      <w:r w:rsidR="007154F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</w:p>
    <w:p w14:paraId="2151C8EA" w14:textId="77777777" w:rsidR="009E1525" w:rsidRPr="002528F7" w:rsidRDefault="005A64FF" w:rsidP="005A64FF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2.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տվող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</w:p>
    <w:p w14:paraId="59957446" w14:textId="77777777" w:rsidR="009E1525" w:rsidRPr="002528F7" w:rsidRDefault="009E1525" w:rsidP="009E1525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2528F7">
        <w:rPr>
          <w:rFonts w:ascii="Sylfaen" w:hAnsi="Sylfaen" w:cs="Sylfaen"/>
          <w:vertAlign w:val="superscript"/>
          <w:lang w:val="hy-AM"/>
        </w:rPr>
        <w:t>երաշխիքը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տվող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բանկի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559A9545" w14:textId="77777777" w:rsidR="00961895" w:rsidRPr="002528F7" w:rsidRDefault="005A64FF" w:rsidP="009E152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անձ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անվերապահորեն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պարտավորվում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սույն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սահմանված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կարգով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և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ժամկետում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ներկայացված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պահանջով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="006A0F27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բենեֆիցիարին</w:t>
      </w:r>
      <w:r w:rsidR="006A0F27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6A0F27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վճարել</w:t>
      </w:r>
      <w:r w:rsidR="006A0F27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</w:p>
    <w:p w14:paraId="265D4ADD" w14:textId="77777777" w:rsidR="00961895" w:rsidRPr="002528F7" w:rsidRDefault="00961895" w:rsidP="00961895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</w:t>
      </w:r>
      <w:r w:rsidRPr="002528F7">
        <w:rPr>
          <w:rFonts w:ascii="Sylfaen" w:hAnsi="Sylfaen" w:cs="Sylfaen"/>
          <w:vertAlign w:val="superscript"/>
          <w:lang w:val="hy-AM"/>
        </w:rPr>
        <w:t>գումարը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թվերով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և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տառերով</w:t>
      </w:r>
    </w:p>
    <w:p w14:paraId="640DCF1C" w14:textId="2645033A" w:rsidR="00961895" w:rsidRPr="002528F7" w:rsidRDefault="006A0F27" w:rsidP="0096189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գումար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)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՝</w:t>
      </w:r>
      <w:r w:rsidR="007154F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ստանալուց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C8399F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հինգ</w:t>
      </w:r>
      <w:r w:rsidR="009D3747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D3747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աշխատանքային</w:t>
      </w:r>
      <w:r w:rsidR="009D3747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D3747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օրվա</w:t>
      </w:r>
      <w:r w:rsidR="009D3747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D3747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ընթացքում</w:t>
      </w:r>
      <w:r w:rsidR="009D3747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:</w:t>
      </w:r>
      <w:r w:rsidR="004C77DB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C0396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  <w:r w:rsidR="004C77DB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Վճարումը</w:t>
      </w:r>
      <w:r w:rsidR="00244642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C0396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6258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կատարվում</w:t>
      </w:r>
      <w:r w:rsidR="0096258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6258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="0096258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6258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</w:t>
      </w:r>
      <w:r w:rsidR="000C0396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C0396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1A1BF1" w:rsidRPr="00596EF8">
        <w:rPr>
          <w:rStyle w:val="af5"/>
          <w:rFonts w:ascii="Sylfaen" w:hAnsi="Sylfaen"/>
          <w:b w:val="0"/>
          <w:bCs w:val="0"/>
          <w:sz w:val="20"/>
          <w:szCs w:val="20"/>
          <w:u w:val="single"/>
          <w:lang w:val="hy-AM"/>
        </w:rPr>
        <w:t>900</w:t>
      </w:r>
      <w:r w:rsidR="00596EF8" w:rsidRPr="00596EF8">
        <w:rPr>
          <w:rStyle w:val="af5"/>
          <w:rFonts w:ascii="Sylfaen" w:hAnsi="Sylfaen"/>
          <w:b w:val="0"/>
          <w:bCs w:val="0"/>
          <w:sz w:val="20"/>
          <w:szCs w:val="20"/>
          <w:u w:val="single"/>
          <w:lang w:val="hy-AM"/>
        </w:rPr>
        <w:t>325165109</w:t>
      </w:r>
      <w:r w:rsidR="00961895" w:rsidRPr="00596EF8">
        <w:rPr>
          <w:rStyle w:val="af5"/>
          <w:rFonts w:ascii="Sylfaen" w:hAnsi="Sylfaen"/>
          <w:b w:val="0"/>
          <w:bCs w:val="0"/>
          <w:sz w:val="20"/>
          <w:szCs w:val="20"/>
          <w:u w:val="single"/>
          <w:lang w:val="hy-AM"/>
        </w:rPr>
        <w:tab/>
      </w:r>
      <w:r w:rsidR="0096189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6189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</w:t>
      </w:r>
      <w:r w:rsidR="000C0396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աշվեհամարին</w:t>
      </w:r>
      <w:r w:rsidR="000C0396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6189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փոխանցման</w:t>
      </w:r>
      <w:r w:rsidR="0096189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6189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միջոցով</w:t>
      </w:r>
      <w:r w:rsidR="0096189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:</w:t>
      </w:r>
    </w:p>
    <w:p w14:paraId="00CF4250" w14:textId="77777777" w:rsidR="00961895" w:rsidRPr="002528F7" w:rsidRDefault="00961895" w:rsidP="0096258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հաշվեհամարը</w:t>
      </w:r>
      <w:r w:rsidRPr="002528F7">
        <w:rPr>
          <w:rFonts w:ascii="Arial AM" w:hAnsi="Arial AM" w:cs="Sylfaen"/>
          <w:vertAlign w:val="superscript"/>
          <w:lang w:val="hy-AM"/>
        </w:rPr>
        <w:t xml:space="preserve">  </w:t>
      </w:r>
    </w:p>
    <w:p w14:paraId="2A2FA213" w14:textId="77777777" w:rsidR="001557AE" w:rsidRPr="002528F7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3.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անհետկանչելի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0069706D" w14:textId="77777777" w:rsidR="001557AE" w:rsidRPr="002528F7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4.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բխող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վճարումը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փոխանցվել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7B1F3588" w14:textId="70E0AFFE" w:rsidR="000C0396" w:rsidRPr="002528F7" w:rsidRDefault="001557AE" w:rsidP="00F70E33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5.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թողարկման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պահից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="00F70E33" w:rsidRPr="00F70E33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036C">
        <w:rPr>
          <w:rFonts w:ascii="Sylfaen" w:hAnsi="Sylfaen" w:cs="Sylfaen"/>
          <w:sz w:val="20"/>
          <w:szCs w:val="20"/>
          <w:lang w:val="hy-AM"/>
        </w:rPr>
        <w:t>ԱՄԱՀ-ՀԳ-ԲՄԱՇՁԲ-24/50</w:t>
      </w:r>
      <w:r w:rsidR="00F70E33" w:rsidRPr="002528F7">
        <w:rPr>
          <w:rFonts w:ascii="Arial AM" w:hAnsi="Arial AM"/>
          <w:b/>
          <w:lang w:val="hy-AM"/>
        </w:rPr>
        <w:t xml:space="preserve">  </w:t>
      </w:r>
      <w:r w:rsidR="00F70E33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Arial AM" w:hAnsi="Arial AM" w:cs="Sylfaen"/>
          <w:vertAlign w:val="superscript"/>
          <w:lang w:val="hy-AM"/>
        </w:rPr>
        <w:t xml:space="preserve"> </w:t>
      </w:r>
    </w:p>
    <w:p w14:paraId="3986433B" w14:textId="7C0DC04C" w:rsidR="006B42B0" w:rsidRPr="002528F7" w:rsidRDefault="000C0396" w:rsidP="006B42B0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կազմակերպված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ընթացակագին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մասնակցելու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նպատակով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պրինցիպալի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հայտերի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ներկայացման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վերջնաժամկետը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լրանալու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օրվանից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հաշված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96EF8" w:rsidRPr="00596EF8">
        <w:rPr>
          <w:rFonts w:ascii="Sylfaen" w:hAnsi="Sylfaen" w:cs="Arial"/>
          <w:color w:val="000000"/>
          <w:sz w:val="20"/>
          <w:szCs w:val="20"/>
          <w:lang w:val="hy-AM"/>
        </w:rPr>
        <w:t>մեկ հարյուր քսան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  <w:r w:rsidR="00C82CF5" w:rsidRPr="002528F7">
        <w:rPr>
          <w:rFonts w:ascii="Arial AM" w:hAnsi="Arial AM"/>
          <w:color w:val="000000"/>
          <w:sz w:val="20"/>
          <w:szCs w:val="20"/>
          <w:vertAlign w:val="superscript"/>
          <w:lang w:val="hy-AM"/>
        </w:rPr>
        <w:t>**</w:t>
      </w:r>
      <w:r w:rsidR="00624D21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տրամադրման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փաստի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վերաբերյալ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տեղեկատվությունը՝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համարը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տրամադրող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բանկի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անվանումը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1-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ին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ծածկագիրը՝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առանց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չափի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նշման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տրամադրելու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պաշտոնական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հասցեից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ուղարկում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 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ընթացակարգի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հրավերում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նշված՝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eastAsia="Calibri" w:hAnsi="Sylfaen" w:cs="Sylfaen"/>
          <w:color w:val="000000"/>
          <w:sz w:val="20"/>
          <w:szCs w:val="20"/>
          <w:lang w:val="hy-AM"/>
        </w:rPr>
        <w:t>գնահատող</w:t>
      </w:r>
      <w:r w:rsidR="000A5226" w:rsidRPr="002528F7">
        <w:rPr>
          <w:rFonts w:ascii="Arial AM" w:eastAsia="Calibri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eastAsia="Calibri" w:hAnsi="Sylfaen" w:cs="Sylfaen"/>
          <w:color w:val="000000"/>
          <w:sz w:val="20"/>
          <w:szCs w:val="20"/>
          <w:lang w:val="hy-AM"/>
        </w:rPr>
        <w:t>հանձնաժողովի</w:t>
      </w:r>
      <w:r w:rsidR="000A5226" w:rsidRPr="002528F7">
        <w:rPr>
          <w:rFonts w:ascii="Arial AM" w:eastAsia="Calibri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քարտուղարի</w:t>
      </w:r>
      <w:r w:rsidR="000117CC" w:rsidRPr="00596EF8">
        <w:rPr>
          <w:rFonts w:ascii="Sylfaen" w:hAnsi="Sylfaen" w:cs="Sylfaen"/>
          <w:color w:val="000000"/>
          <w:sz w:val="20"/>
          <w:szCs w:val="20"/>
          <w:lang w:val="hy-AM"/>
        </w:rPr>
        <w:t>՝</w:t>
      </w:r>
      <w:r w:rsidR="000117CC" w:rsidRPr="00596EF8">
        <w:rPr>
          <w:rFonts w:ascii="Sylfaen" w:hAnsi="Sylfaen"/>
          <w:color w:val="000000"/>
          <w:sz w:val="20"/>
          <w:szCs w:val="20"/>
          <w:lang w:val="hy-AM"/>
        </w:rPr>
        <w:t xml:space="preserve"> </w:t>
      </w:r>
      <w:r w:rsidR="00596EF8" w:rsidRPr="00596EF8">
        <w:rPr>
          <w:rFonts w:ascii="Sylfaen" w:hAnsi="Sylfaen"/>
          <w:color w:val="000000"/>
          <w:sz w:val="20"/>
          <w:szCs w:val="20"/>
          <w:lang w:val="hy-AM"/>
        </w:rPr>
        <w:t>araqsfinans@mail.ru</w:t>
      </w:r>
      <w:r w:rsidR="006B42B0" w:rsidRPr="00596EF8">
        <w:rPr>
          <w:rFonts w:ascii="Sylfaen" w:hAnsi="Sylfaen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</w:t>
      </w:r>
      <w:r w:rsidR="000117CC" w:rsidRPr="00596EF8">
        <w:rPr>
          <w:rFonts w:ascii="Sylfaen" w:hAnsi="Sylfaen" w:cs="Sylfaen"/>
          <w:vertAlign w:val="superscript"/>
          <w:lang w:val="hy-AM"/>
        </w:rPr>
        <w:t xml:space="preserve">                                    </w:t>
      </w:r>
      <w:r w:rsidR="006B42B0" w:rsidRPr="00596EF8">
        <w:rPr>
          <w:rFonts w:ascii="Sylfaen" w:hAnsi="Sylfaen" w:cs="Sylfaen"/>
          <w:vertAlign w:val="superscript"/>
          <w:lang w:val="hy-AM"/>
        </w:rPr>
        <w:t xml:space="preserve">   </w:t>
      </w:r>
    </w:p>
    <w:p w14:paraId="77558B3A" w14:textId="554A4F74" w:rsidR="000C0396" w:rsidRPr="002528F7" w:rsidRDefault="000A5226" w:rsidP="000A5226">
      <w:pPr>
        <w:pStyle w:val="aff3"/>
        <w:tabs>
          <w:tab w:val="left" w:pos="0"/>
        </w:tabs>
        <w:ind w:left="0"/>
        <w:mirrorIndents/>
        <w:jc w:val="both"/>
        <w:rPr>
          <w:rFonts w:ascii="Arial AM" w:eastAsia="Calibri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հասցեին։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   </w:t>
      </w:r>
      <w:r w:rsidR="00624D21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 </w:t>
      </w:r>
    </w:p>
    <w:p w14:paraId="27CB34C5" w14:textId="7F9DB850" w:rsidR="000C0396" w:rsidRPr="002528F7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6.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A91342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A91342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հայտը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նիստի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արձանագրության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պատճենը</w:t>
      </w:r>
      <w:r w:rsidR="00A91342"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39B4376B" w14:textId="77777777" w:rsidR="009C370D" w:rsidRPr="002528F7" w:rsidRDefault="000C0396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7.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ստանալու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առավելագույնը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հինգ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ընթացքում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քննարկում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դրանց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համապատասխանությունը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պարզելու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51BED325" w14:textId="77777777" w:rsidR="001557AE" w:rsidRPr="002528F7" w:rsidRDefault="0061458A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8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մերժում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>`</w:t>
      </w:r>
    </w:p>
    <w:p w14:paraId="20B71307" w14:textId="77777777" w:rsidR="001557AE" w:rsidRPr="002528F7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1)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2A61AC31" w14:textId="77777777" w:rsidR="001557AE" w:rsidRPr="002528F7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ժամկետի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ավարտից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00179392" w14:textId="77777777" w:rsidR="001557AE" w:rsidRPr="002528F7" w:rsidRDefault="0061458A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9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ընդունելու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անհապաղ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բայց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ոչ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ուշ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քան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նույն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մերժման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տեղեկացնում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բենեֆիցիարին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2384EB42" w14:textId="77777777" w:rsidR="001557AE" w:rsidRPr="002528F7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1</w:t>
      </w:r>
      <w:r w:rsidR="0061458A" w:rsidRPr="002528F7">
        <w:rPr>
          <w:rFonts w:ascii="Arial AM" w:hAnsi="Arial AM"/>
          <w:color w:val="000000"/>
          <w:sz w:val="20"/>
          <w:szCs w:val="20"/>
          <w:lang w:val="hy-AM"/>
        </w:rPr>
        <w:t>0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նկատմամբ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կիրառվում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քաղաքացիական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օրենսգրքի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դրույթները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3D4204B1" w14:textId="77777777" w:rsidR="001557AE" w:rsidRPr="002528F7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1</w:t>
      </w:r>
      <w:r w:rsidR="0061458A" w:rsidRPr="002528F7">
        <w:rPr>
          <w:rFonts w:ascii="Arial AM" w:hAnsi="Arial AM"/>
          <w:color w:val="000000"/>
          <w:sz w:val="20"/>
          <w:szCs w:val="20"/>
          <w:lang w:val="hy-AM"/>
        </w:rPr>
        <w:t>1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կապակցությամբ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ծագող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վեճերը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ենթակա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լուծման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կարգով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28BAC6E1" w14:textId="77777777" w:rsidR="009C370D" w:rsidRPr="002528F7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</w:p>
    <w:p w14:paraId="206C71A5" w14:textId="77777777" w:rsidR="009C370D" w:rsidRPr="002528F7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u w:val="single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70371B"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="0070371B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70371B" w:rsidRPr="002528F7">
        <w:rPr>
          <w:rFonts w:ascii="Sylfaen" w:hAnsi="Sylfaen" w:cs="Sylfaen"/>
          <w:color w:val="000000"/>
          <w:sz w:val="20"/>
          <w:szCs w:val="20"/>
          <w:lang w:val="hy-AM"/>
        </w:rPr>
        <w:t>ղեկավար</w:t>
      </w:r>
      <w:r w:rsidR="0070371B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7B507A7D" w14:textId="77777777" w:rsidR="009C370D" w:rsidRPr="002528F7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</w:p>
    <w:p w14:paraId="59780C6A" w14:textId="77777777" w:rsidR="009C370D" w:rsidRPr="002528F7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</w:p>
    <w:p w14:paraId="6D8113D9" w14:textId="77777777" w:rsidR="009C370D" w:rsidRPr="002528F7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0BE367C4" w14:textId="5C97550C" w:rsidR="009C370D" w:rsidRPr="002528F7" w:rsidRDefault="009C370D" w:rsidP="009C370D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ամիսը</w:t>
      </w:r>
      <w:r w:rsidRPr="002528F7">
        <w:rPr>
          <w:rFonts w:ascii="Arial AM" w:hAnsi="Arial AM" w:cs="Sylfaen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vertAlign w:val="superscript"/>
          <w:lang w:val="hy-AM"/>
        </w:rPr>
        <w:t>ամսաթիվը</w:t>
      </w:r>
      <w:r w:rsidRPr="002528F7">
        <w:rPr>
          <w:rFonts w:ascii="Arial AM" w:hAnsi="Arial AM" w:cs="Sylfaen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vertAlign w:val="superscript"/>
          <w:lang w:val="hy-AM"/>
        </w:rPr>
        <w:t>տարեթիվը</w:t>
      </w:r>
    </w:p>
    <w:p w14:paraId="5E9E3364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39ED9F7E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7EABDDD5" w14:textId="76266495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>*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`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34A69968" w14:textId="0A44CA0A" w:rsidR="00C82CF5" w:rsidRPr="002528F7" w:rsidRDefault="00C82CF5" w:rsidP="00C82CF5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>**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Եթե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ընթացակարգը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կազմակերպվում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“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Գնումների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մասին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”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ՀՀ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օրենքի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15-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րդ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հոդվածի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6-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րդ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մասի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 2-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րդ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կետի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հիման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վրա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և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գնման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հայտով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տվյալ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ընթացակարգի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շրջանակում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գնվելիք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աշխատանքների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պլանավորված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(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կանխատեսվող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)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գնման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ընդհանուր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գինը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գերազանցում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25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մլն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.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ՀՀ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դրամը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,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ապա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 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իննսուն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աշխատանքային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օր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»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բառերը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փոխարինվում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են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«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մեկ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հարյուր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քսան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աշխատանքային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օր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»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բառերով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>:</w:t>
      </w:r>
    </w:p>
    <w:p w14:paraId="2E108E77" w14:textId="77777777" w:rsidR="001557AE" w:rsidRPr="002528F7" w:rsidRDefault="001557AE" w:rsidP="009C370D">
      <w:pPr>
        <w:pStyle w:val="31"/>
        <w:spacing w:line="240" w:lineRule="auto"/>
        <w:jc w:val="center"/>
        <w:rPr>
          <w:rFonts w:ascii="Arial AM" w:hAnsi="Arial AM" w:cs="Arial"/>
          <w:b/>
          <w:lang w:val="hy-AM"/>
        </w:rPr>
      </w:pPr>
    </w:p>
    <w:p w14:paraId="55FF5800" w14:textId="77777777" w:rsidR="009C370D" w:rsidRPr="002528F7" w:rsidRDefault="009C370D" w:rsidP="009C370D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Arial AM" w:hAnsi="Arial AM"/>
          <w:b/>
          <w:lang w:val="hy-AM"/>
        </w:rPr>
        <w:br w:type="page"/>
      </w:r>
      <w:r w:rsidRPr="002528F7">
        <w:rPr>
          <w:rFonts w:ascii="Sylfaen" w:hAnsi="Sylfaen" w:cs="Sylfaen"/>
          <w:b/>
          <w:lang w:val="hy-AM"/>
        </w:rPr>
        <w:lastRenderedPageBreak/>
        <w:t>Հավելված</w:t>
      </w:r>
      <w:r w:rsidRPr="002528F7">
        <w:rPr>
          <w:rFonts w:ascii="Arial AM" w:hAnsi="Arial AM" w:cs="Arial"/>
          <w:b/>
          <w:lang w:val="hy-AM"/>
        </w:rPr>
        <w:t xml:space="preserve"> 4</w:t>
      </w:r>
    </w:p>
    <w:p w14:paraId="3FDFCD6B" w14:textId="2191A920" w:rsidR="009C370D" w:rsidRPr="002528F7" w:rsidRDefault="009C370D" w:rsidP="009C370D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Arial AM" w:hAnsi="Arial AM"/>
          <w:b/>
          <w:lang w:val="hy-AM"/>
        </w:rPr>
        <w:t>-</w:t>
      </w:r>
      <w:r w:rsidR="0015036C">
        <w:rPr>
          <w:rFonts w:ascii="Sylfaen" w:hAnsi="Sylfaen" w:cs="Sylfaen"/>
          <w:b/>
          <w:lang w:val="hy-AM"/>
        </w:rPr>
        <w:t>ԱՄԱՀ-ՀԳ-ԲՄԱՇՁԲ-24/50</w:t>
      </w:r>
      <w:r w:rsidRPr="002528F7">
        <w:rPr>
          <w:rFonts w:ascii="Arial AM" w:hAnsi="Arial AM"/>
          <w:b/>
          <w:lang w:val="hy-AM"/>
        </w:rPr>
        <w:t xml:space="preserve">  </w:t>
      </w:r>
      <w:r w:rsidRPr="002528F7">
        <w:rPr>
          <w:rFonts w:ascii="Sylfaen" w:hAnsi="Sylfaen" w:cs="Sylfaen"/>
          <w:b/>
          <w:lang w:val="hy-AM"/>
        </w:rPr>
        <w:t>ծածկագրով</w:t>
      </w:r>
    </w:p>
    <w:p w14:paraId="07D85E69" w14:textId="77777777" w:rsidR="009C370D" w:rsidRPr="002528F7" w:rsidRDefault="009C370D" w:rsidP="009C370D">
      <w:pPr>
        <w:pStyle w:val="31"/>
        <w:spacing w:line="240" w:lineRule="auto"/>
        <w:jc w:val="right"/>
        <w:rPr>
          <w:rFonts w:ascii="Arial AM" w:hAnsi="Arial AM"/>
          <w:szCs w:val="24"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12AAA223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 xml:space="preserve"> N __________</w:t>
      </w:r>
    </w:p>
    <w:p w14:paraId="371AD0D6" w14:textId="77777777" w:rsidR="007A5E2D" w:rsidRPr="002528F7" w:rsidRDefault="007A5E2D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color w:val="000000"/>
          <w:sz w:val="20"/>
          <w:szCs w:val="20"/>
          <w:lang w:val="hy-AM"/>
        </w:rPr>
        <w:t>որակավորման</w:t>
      </w: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color w:val="000000"/>
          <w:sz w:val="20"/>
          <w:szCs w:val="20"/>
          <w:lang w:val="hy-AM"/>
        </w:rPr>
        <w:t>ապահովում</w:t>
      </w: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>)</w:t>
      </w:r>
    </w:p>
    <w:p w14:paraId="1ACA7D75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lang w:val="hy-AM"/>
        </w:rPr>
      </w:pPr>
    </w:p>
    <w:p w14:paraId="3E17ED21" w14:textId="14D64F41" w:rsidR="00091EBC" w:rsidRPr="002528F7" w:rsidRDefault="00091EBC" w:rsidP="003C0674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>1.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Սույն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երաշխիքը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հանդիսանում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3C0674">
        <w:rPr>
          <w:rStyle w:val="af5"/>
          <w:rFonts w:asciiTheme="minorHAnsi" w:hAnsiTheme="minorHAnsi"/>
          <w:b w:val="0"/>
          <w:bCs w:val="0"/>
          <w:sz w:val="20"/>
          <w:szCs w:val="20"/>
          <w:u w:val="single"/>
          <w:lang w:val="hy-AM"/>
        </w:rPr>
        <w:t xml:space="preserve"> </w:t>
      </w:r>
      <w:r w:rsidR="003C0674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 xml:space="preserve">ՀՀ Արմավիրի մարզի Արաքսի համայնքապետարանի </w:t>
      </w:r>
    </w:p>
    <w:p w14:paraId="36F0E295" w14:textId="0648C109" w:rsidR="00091EBC" w:rsidRPr="002528F7" w:rsidRDefault="00091EBC" w:rsidP="006E4901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կողմից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15036C">
        <w:rPr>
          <w:rFonts w:ascii="Sylfaen" w:hAnsi="Sylfaen" w:cs="Sylfaen"/>
          <w:sz w:val="20"/>
          <w:szCs w:val="20"/>
          <w:lang w:val="hy-AM"/>
        </w:rPr>
        <w:t>ԱՄԱՀ-ՀԳ-ԲՄԱՇՁԲ-24/50</w:t>
      </w:r>
      <w:r w:rsidR="00856D9D" w:rsidRPr="002528F7">
        <w:rPr>
          <w:rFonts w:ascii="Arial AM" w:hAnsi="Arial AM"/>
          <w:b/>
          <w:lang w:val="hy-AM"/>
        </w:rPr>
        <w:t xml:space="preserve">  </w:t>
      </w:r>
      <w:r w:rsidR="00856D9D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ծածկագրով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կազմակերպված</w:t>
      </w: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</w:t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  <w:t xml:space="preserve"> </w:t>
      </w:r>
    </w:p>
    <w:p w14:paraId="52312E91" w14:textId="77777777" w:rsidR="00F27778" w:rsidRPr="002528F7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գնման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ընթացակարգի</w:t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F27778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արդյունքում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</w:p>
    <w:p w14:paraId="43D4529B" w14:textId="77777777" w:rsidR="00F27778" w:rsidRPr="002528F7" w:rsidRDefault="00F27778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 w:cs="Sylfaen"/>
          <w:vertAlign w:val="superscript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vertAlign w:val="superscript"/>
          <w:lang w:val="hy-AM"/>
        </w:rPr>
        <w:t>ընտրված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4371EDA8" w14:textId="27696FED" w:rsidR="00F27778" w:rsidRPr="002528F7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պրի</w:t>
      </w:r>
      <w:r w:rsidR="0034164E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ցիպալ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="00F27778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կողմից</w:t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F27778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կնքվելիք</w:t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7A5E2D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N</w:t>
      </w:r>
      <w:r w:rsidR="003C0674">
        <w:rPr>
          <w:rStyle w:val="af5"/>
          <w:rFonts w:asciiTheme="minorHAnsi" w:hAnsiTheme="minorHAnsi"/>
          <w:b w:val="0"/>
          <w:bCs w:val="0"/>
          <w:sz w:val="20"/>
          <w:szCs w:val="20"/>
          <w:lang w:val="hy-AM"/>
        </w:rPr>
        <w:t xml:space="preserve">  </w:t>
      </w:r>
      <w:r w:rsidR="0015036C">
        <w:rPr>
          <w:rFonts w:ascii="Sylfaen" w:hAnsi="Sylfaen" w:cs="Sylfaen"/>
          <w:sz w:val="20"/>
          <w:szCs w:val="20"/>
          <w:lang w:val="hy-AM"/>
        </w:rPr>
        <w:t>ԱՄԱՀ-ՀԳ-ԲՄԱՇՁԲ-24/50</w:t>
      </w:r>
      <w:r w:rsidR="00E346EF" w:rsidRPr="002528F7">
        <w:rPr>
          <w:rFonts w:ascii="Arial AM" w:hAnsi="Arial AM"/>
          <w:b/>
          <w:lang w:val="hy-AM"/>
        </w:rPr>
        <w:t xml:space="preserve">  </w:t>
      </w:r>
      <w:r w:rsidR="00E346EF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 xml:space="preserve">  </w:t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 xml:space="preserve">            </w:t>
      </w:r>
      <w:r w:rsidR="00E23921" w:rsidRPr="002528F7">
        <w:rPr>
          <w:rFonts w:ascii="Sylfaen" w:hAnsi="Sylfaen" w:cs="Sylfaen"/>
          <w:vertAlign w:val="superscript"/>
          <w:lang w:val="hy-AM"/>
        </w:rPr>
        <w:t>կնքվելիք</w:t>
      </w:r>
      <w:r w:rsidR="00E23921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E23921" w:rsidRPr="002528F7">
        <w:rPr>
          <w:rFonts w:ascii="Sylfaen" w:hAnsi="Sylfaen" w:cs="Sylfaen"/>
          <w:vertAlign w:val="superscript"/>
          <w:lang w:val="hy-AM"/>
        </w:rPr>
        <w:t>պայմանագրի</w:t>
      </w:r>
      <w:r w:rsidR="00E23921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7A5E2D" w:rsidRPr="002528F7">
        <w:rPr>
          <w:rFonts w:ascii="Sylfaen" w:hAnsi="Sylfaen" w:cs="Sylfaen"/>
          <w:vertAlign w:val="superscript"/>
          <w:lang w:val="hy-AM"/>
        </w:rPr>
        <w:t>համարը</w:t>
      </w:r>
    </w:p>
    <w:p w14:paraId="04B72EB6" w14:textId="77777777" w:rsidR="00091EBC" w:rsidRPr="002528F7" w:rsidRDefault="00F27778" w:rsidP="006E4901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պայմանագրով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91EB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նախատեսված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պարտավորությունների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կատարման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համար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անհրաժեշտ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որակավոր</w:t>
      </w:r>
      <w:r w:rsidR="006E4901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ման</w:t>
      </w:r>
      <w:r w:rsidR="006E4901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6E4901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ապահովում</w:t>
      </w:r>
      <w:r w:rsidR="006E4901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91EB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="00091EBC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="00091EB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91EBC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երաշխավորված</w:t>
      </w:r>
      <w:r w:rsidR="00091EB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91EBC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պարտավորություններ</w:t>
      </w:r>
      <w:r w:rsidR="007A5E2D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)</w:t>
      </w:r>
      <w:r w:rsidR="00091EB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: </w:t>
      </w:r>
    </w:p>
    <w:p w14:paraId="0287A615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2.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տվող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</w:p>
    <w:p w14:paraId="28FB1C51" w14:textId="77777777" w:rsidR="00091EBC" w:rsidRPr="002528F7" w:rsidRDefault="006D3406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="00091EB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 </w:t>
      </w:r>
      <w:r w:rsidR="00091EBC" w:rsidRPr="002528F7">
        <w:rPr>
          <w:rFonts w:ascii="Sylfaen" w:hAnsi="Sylfaen" w:cs="Sylfaen"/>
          <w:vertAlign w:val="superscript"/>
          <w:lang w:val="hy-AM"/>
        </w:rPr>
        <w:t>երաշխիքը</w:t>
      </w:r>
      <w:r w:rsidR="00091EBC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091EBC" w:rsidRPr="002528F7">
        <w:rPr>
          <w:rFonts w:ascii="Sylfaen" w:hAnsi="Sylfaen" w:cs="Sylfaen"/>
          <w:vertAlign w:val="superscript"/>
          <w:lang w:val="hy-AM"/>
        </w:rPr>
        <w:t>տվող</w:t>
      </w:r>
      <w:r w:rsidR="00091EBC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091EBC" w:rsidRPr="002528F7">
        <w:rPr>
          <w:rFonts w:ascii="Sylfaen" w:hAnsi="Sylfaen" w:cs="Sylfaen"/>
          <w:vertAlign w:val="superscript"/>
          <w:lang w:val="hy-AM"/>
        </w:rPr>
        <w:t>բանկի</w:t>
      </w:r>
      <w:r w:rsidR="00FC6796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091EBC"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447A1B1B" w14:textId="77777777" w:rsidR="00091EBC" w:rsidRPr="002528F7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անձ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անվերապահորեն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պարտավորվում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սույն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սահմանված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կարգով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և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ժամկետում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ներկայացված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վճարել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6E4901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  <w:t xml:space="preserve">  </w:t>
      </w:r>
    </w:p>
    <w:p w14:paraId="1B6EB6D3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</w:t>
      </w:r>
      <w:r w:rsidR="006E4901" w:rsidRPr="002528F7">
        <w:rPr>
          <w:rFonts w:ascii="Arial AM" w:hAnsi="Arial AM" w:cs="Sylfaen"/>
          <w:vertAlign w:val="superscript"/>
          <w:lang w:val="hy-AM"/>
        </w:rPr>
        <w:t xml:space="preserve">   </w:t>
      </w:r>
      <w:r w:rsidRPr="002528F7">
        <w:rPr>
          <w:rFonts w:ascii="Sylfaen" w:hAnsi="Sylfaen" w:cs="Sylfaen"/>
          <w:vertAlign w:val="superscript"/>
          <w:lang w:val="hy-AM"/>
        </w:rPr>
        <w:t>գումարը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թվերով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և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տառերով</w:t>
      </w:r>
    </w:p>
    <w:p w14:paraId="0168723B" w14:textId="551C5BA8" w:rsidR="006E4901" w:rsidRPr="002528F7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գումար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)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ստանալուց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C8399F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հինգ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աշխատանքային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օրվա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ընթացքում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:  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Վճարումը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կատարվում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E346EF">
        <w:rPr>
          <w:rStyle w:val="af5"/>
          <w:rFonts w:ascii="Sylfaen" w:hAnsi="Sylfaen"/>
          <w:b w:val="0"/>
          <w:bCs w:val="0"/>
          <w:sz w:val="20"/>
          <w:szCs w:val="20"/>
          <w:u w:val="single"/>
          <w:lang w:val="hy-AM"/>
        </w:rPr>
        <w:tab/>
      </w:r>
      <w:r w:rsidR="00E346EF" w:rsidRPr="00E346EF">
        <w:rPr>
          <w:rStyle w:val="af5"/>
          <w:rFonts w:ascii="Sylfaen" w:hAnsi="Sylfaen"/>
          <w:b w:val="0"/>
          <w:bCs w:val="0"/>
          <w:sz w:val="20"/>
          <w:szCs w:val="20"/>
          <w:u w:val="single"/>
          <w:lang w:val="hy-AM"/>
        </w:rPr>
        <w:t>900325165109</w:t>
      </w:r>
      <w:r w:rsidR="00E346EF">
        <w:rPr>
          <w:rStyle w:val="af5"/>
          <w:rFonts w:asciiTheme="minorHAnsi" w:hAnsiTheme="minorHAnsi"/>
          <w:b w:val="0"/>
          <w:bCs w:val="0"/>
          <w:sz w:val="20"/>
          <w:szCs w:val="20"/>
          <w:u w:val="single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հաշվեհամարին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6E4901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փոխանցման</w:t>
      </w:r>
      <w:r w:rsidR="006E4901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6E4901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միջոցով</w:t>
      </w:r>
      <w:r w:rsidR="006E4901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:</w:t>
      </w:r>
    </w:p>
    <w:p w14:paraId="1EF2F00B" w14:textId="77777777" w:rsidR="006E4901" w:rsidRPr="002528F7" w:rsidRDefault="006E4901" w:rsidP="006E4901">
      <w:pPr>
        <w:pStyle w:val="af4"/>
        <w:shd w:val="clear" w:color="auto" w:fill="FFFFFF"/>
        <w:spacing w:before="0" w:beforeAutospacing="0" w:after="0" w:afterAutospacing="0"/>
        <w:ind w:left="708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հաշվեհամարը</w:t>
      </w:r>
      <w:r w:rsidRPr="002528F7">
        <w:rPr>
          <w:rFonts w:ascii="Arial AM" w:hAnsi="Arial AM" w:cs="Sylfaen"/>
          <w:vertAlign w:val="superscript"/>
          <w:lang w:val="hy-AM"/>
        </w:rPr>
        <w:t xml:space="preserve">  </w:t>
      </w:r>
    </w:p>
    <w:p w14:paraId="68EF88B9" w14:textId="77777777" w:rsidR="00091EBC" w:rsidRPr="002528F7" w:rsidRDefault="00091EBC" w:rsidP="00A558B9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3.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անհետկանչելի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485D056C" w14:textId="77777777" w:rsidR="00091EBC" w:rsidRPr="002528F7" w:rsidRDefault="00091EBC" w:rsidP="00A558B9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4.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բխող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վճարումը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փոխանցվել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3A0C6DFE" w14:textId="77777777" w:rsidR="00856D9D" w:rsidRPr="00CD773C" w:rsidRDefault="00091EBC" w:rsidP="00856D9D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5. </w:t>
      </w:r>
      <w:r w:rsidR="00BA096A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="00BA096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BA096A"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գործում</w:t>
      </w:r>
      <w:r w:rsidR="00BA096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BA096A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BA096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թողարկման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պահից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BA096A"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="00BA096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BA096A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BA096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BA096A" w:rsidRPr="002528F7">
        <w:rPr>
          <w:rFonts w:ascii="Sylfaen" w:hAnsi="Sylfaen" w:cs="Sylfaen"/>
          <w:color w:val="000000"/>
          <w:sz w:val="20"/>
          <w:szCs w:val="20"/>
          <w:lang w:val="hy-AM"/>
        </w:rPr>
        <w:t>պրինցիպալի</w:t>
      </w:r>
      <w:r w:rsidR="00BA096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BA096A" w:rsidRPr="002528F7">
        <w:rPr>
          <w:rFonts w:ascii="Sylfaen" w:hAnsi="Sylfaen" w:cs="Sylfaen"/>
          <w:color w:val="000000"/>
          <w:sz w:val="20"/>
          <w:szCs w:val="20"/>
          <w:lang w:val="hy-AM"/>
        </w:rPr>
        <w:t>միջև</w:t>
      </w:r>
      <w:r w:rsidR="00BA096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</w:p>
    <w:p w14:paraId="7F385F37" w14:textId="44EB7A74" w:rsidR="00BA096A" w:rsidRPr="002528F7" w:rsidRDefault="00BA096A" w:rsidP="00856D9D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N </w:t>
      </w:r>
      <w:r w:rsidR="0015036C">
        <w:rPr>
          <w:rFonts w:ascii="Sylfaen" w:hAnsi="Sylfaen" w:cs="Sylfaen"/>
          <w:sz w:val="20"/>
          <w:szCs w:val="20"/>
          <w:lang w:val="hy-AM"/>
        </w:rPr>
        <w:t>ԱՄԱՀ-ՀԳ-ԲՄԱՇՁԲ-24/50</w:t>
      </w:r>
      <w:r w:rsidR="00856D9D" w:rsidRPr="002528F7">
        <w:rPr>
          <w:rFonts w:ascii="Arial AM" w:hAnsi="Arial AM"/>
          <w:b/>
          <w:lang w:val="hy-AM"/>
        </w:rPr>
        <w:t xml:space="preserve">  </w:t>
      </w:r>
      <w:r w:rsidR="00856D9D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Sylfaen"/>
          <w:vertAlign w:val="superscript"/>
          <w:lang w:val="hy-AM"/>
        </w:rPr>
        <w:t xml:space="preserve">         </w:t>
      </w:r>
    </w:p>
    <w:p w14:paraId="30A9B1F9" w14:textId="77777777" w:rsidR="00BA096A" w:rsidRPr="002528F7" w:rsidRDefault="00BA096A" w:rsidP="00BA096A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u w:val="single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կնքվելիք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պայմանագիրն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մտնելու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օրվանից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մինչև</w:t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791D73FF" w14:textId="77777777" w:rsidR="00BA096A" w:rsidRPr="002528F7" w:rsidRDefault="00BA096A" w:rsidP="00BA096A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u w:val="single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կնքվել</w:t>
      </w:r>
      <w:r w:rsidR="00807F72" w:rsidRPr="002528F7">
        <w:rPr>
          <w:rFonts w:ascii="Sylfaen" w:hAnsi="Sylfaen" w:cs="Sylfaen"/>
          <w:vertAlign w:val="superscript"/>
          <w:lang w:val="hy-AM"/>
        </w:rPr>
        <w:t>իք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807F72" w:rsidRPr="002528F7">
        <w:rPr>
          <w:rFonts w:ascii="Sylfaen" w:hAnsi="Sylfaen" w:cs="Sylfaen"/>
          <w:vertAlign w:val="superscript"/>
          <w:lang w:val="hy-AM"/>
        </w:rPr>
        <w:t>պայմանագրով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807F72" w:rsidRPr="002528F7">
        <w:rPr>
          <w:rFonts w:ascii="Sylfaen" w:hAnsi="Sylfaen" w:cs="Sylfaen"/>
          <w:vertAlign w:val="superscript"/>
          <w:lang w:val="hy-AM"/>
        </w:rPr>
        <w:t>նախատեսված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</w:p>
    <w:p w14:paraId="79F7F5F8" w14:textId="77777777" w:rsidR="00BA096A" w:rsidRPr="002528F7" w:rsidRDefault="00807F72" w:rsidP="00BA096A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38A42082" w14:textId="77777777" w:rsidR="00BA096A" w:rsidRPr="002528F7" w:rsidRDefault="00BA096A" w:rsidP="00BA096A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u w:val="single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աշխատանքի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կա</w:t>
      </w:r>
      <w:r w:rsidR="00807F72" w:rsidRPr="002528F7">
        <w:rPr>
          <w:rFonts w:ascii="Sylfaen" w:hAnsi="Sylfaen" w:cs="Sylfaen"/>
          <w:vertAlign w:val="superscript"/>
          <w:lang w:val="hy-AM"/>
        </w:rPr>
        <w:t>տարման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վերջնաժամկետը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</w:p>
    <w:p w14:paraId="542A9596" w14:textId="4E1B1025" w:rsidR="00C53834" w:rsidRPr="002528F7" w:rsidRDefault="00BA096A" w:rsidP="00C53834">
      <w:pPr>
        <w:pStyle w:val="aff3"/>
        <w:tabs>
          <w:tab w:val="left" w:pos="0"/>
        </w:tabs>
        <w:ind w:left="0"/>
        <w:mirrorIndents/>
        <w:jc w:val="both"/>
        <w:rPr>
          <w:rFonts w:ascii="Arial AM" w:eastAsia="Calibri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հաջորդող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իննսուներորդ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ներառյալ</w:t>
      </w:r>
      <w:r w:rsidRPr="002528F7">
        <w:rPr>
          <w:rFonts w:ascii="Arial AM" w:hAnsi="Arial AM"/>
          <w:color w:val="000000"/>
          <w:sz w:val="20"/>
          <w:szCs w:val="20"/>
          <w:vertAlign w:val="superscript"/>
          <w:lang w:val="hy-AM"/>
        </w:rPr>
        <w:t>:</w:t>
      </w:r>
      <w:r w:rsidR="002C38F4" w:rsidRPr="002528F7">
        <w:rPr>
          <w:rFonts w:ascii="Arial AM" w:hAnsi="Arial AM"/>
          <w:color w:val="000000"/>
          <w:sz w:val="20"/>
          <w:szCs w:val="20"/>
          <w:vertAlign w:val="superscript"/>
          <w:lang w:val="hy-AM"/>
        </w:rPr>
        <w:t>**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բնօրինակից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արտատպված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տարբերակը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տրամադրելու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պաշտոնական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հասցեից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ուղարկում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1-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կազմակերպված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ընթացակարգի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հրավերում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նշված՝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քարտուղա</w:t>
      </w:r>
      <w:r w:rsidR="00856D9D">
        <w:rPr>
          <w:rFonts w:ascii="Sylfaen" w:hAnsi="Sylfaen" w:cs="Sylfaen"/>
          <w:color w:val="000000"/>
          <w:sz w:val="20"/>
          <w:szCs w:val="20"/>
          <w:lang w:val="hy-AM"/>
        </w:rPr>
        <w:t xml:space="preserve">րի՝ </w:t>
      </w:r>
      <w:r w:rsidR="00856D9D" w:rsidRPr="00596EF8">
        <w:rPr>
          <w:rFonts w:ascii="Sylfaen" w:hAnsi="Sylfaen"/>
          <w:color w:val="000000"/>
          <w:sz w:val="20"/>
          <w:szCs w:val="20"/>
          <w:lang w:val="hy-AM"/>
        </w:rPr>
        <w:t>araqsfinans@mail.ru</w:t>
      </w:r>
      <w:r w:rsidR="00856D9D" w:rsidRPr="00596EF8">
        <w:rPr>
          <w:rFonts w:ascii="Sylfaen" w:hAnsi="Sylfaen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   </w:t>
      </w:r>
    </w:p>
    <w:p w14:paraId="0B7FE6FC" w14:textId="69BFFE06" w:rsidR="00BA096A" w:rsidRPr="002528F7" w:rsidRDefault="00BA096A" w:rsidP="00BA096A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հասցեին։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   </w:t>
      </w:r>
    </w:p>
    <w:p w14:paraId="44CCF729" w14:textId="77777777" w:rsidR="00091EBC" w:rsidRPr="002528F7" w:rsidRDefault="00091EBC" w:rsidP="00807F7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6.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հետևյալ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</w:p>
    <w:p w14:paraId="0632C0C8" w14:textId="5292998A" w:rsidR="007B3D9D" w:rsidRPr="002528F7" w:rsidRDefault="007B3D9D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1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="007A5E2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N </w:t>
      </w:r>
      <w:r w:rsidR="0015036C">
        <w:rPr>
          <w:rFonts w:ascii="Sylfaen" w:hAnsi="Sylfaen" w:cs="Sylfaen"/>
          <w:sz w:val="20"/>
          <w:szCs w:val="20"/>
          <w:lang w:val="hy-AM"/>
        </w:rPr>
        <w:t>ԱՄԱՀ-ՀԳ-ԲՄԱՇՁԲ-24/50</w:t>
      </w:r>
      <w:r w:rsidR="00856D9D" w:rsidRPr="002528F7">
        <w:rPr>
          <w:rFonts w:ascii="Arial AM" w:hAnsi="Arial AM"/>
          <w:b/>
          <w:lang w:val="hy-AM"/>
        </w:rPr>
        <w:t xml:space="preserve">  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կնքված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ներառյալ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դրանում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</w:p>
    <w:p w14:paraId="641A66CF" w14:textId="77777777" w:rsidR="007B3D9D" w:rsidRPr="002528F7" w:rsidRDefault="007B3D9D" w:rsidP="007B3D9D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</w:t>
      </w:r>
      <w:r w:rsidR="0024041A" w:rsidRPr="002528F7">
        <w:rPr>
          <w:rFonts w:ascii="Arial AM" w:hAnsi="Arial AM" w:cs="Sylfaen"/>
          <w:vertAlign w:val="superscript"/>
          <w:lang w:val="hy-AM"/>
        </w:rPr>
        <w:t xml:space="preserve">       </w:t>
      </w:r>
      <w:r w:rsidRPr="002528F7">
        <w:rPr>
          <w:rFonts w:ascii="Arial AM" w:hAnsi="Arial AM" w:cs="Sylfaen"/>
          <w:vertAlign w:val="superscript"/>
          <w:lang w:val="hy-AM"/>
        </w:rPr>
        <w:t xml:space="preserve">  </w:t>
      </w:r>
      <w:r w:rsidRPr="002528F7">
        <w:rPr>
          <w:rFonts w:ascii="Sylfaen" w:hAnsi="Sylfaen" w:cs="Sylfaen"/>
          <w:vertAlign w:val="superscript"/>
          <w:lang w:val="hy-AM"/>
        </w:rPr>
        <w:t>կնքվելիք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պայմանագրի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7A5E2D" w:rsidRPr="002528F7">
        <w:rPr>
          <w:rFonts w:ascii="Sylfaen" w:hAnsi="Sylfaen" w:cs="Sylfaen"/>
          <w:vertAlign w:val="superscript"/>
          <w:lang w:val="hy-AM"/>
        </w:rPr>
        <w:t>համարը</w:t>
      </w:r>
    </w:p>
    <w:p w14:paraId="63E70F34" w14:textId="77777777" w:rsidR="00091EBC" w:rsidRPr="002528F7" w:rsidRDefault="007B3D9D" w:rsidP="007B3D9D">
      <w:pPr>
        <w:pStyle w:val="af4"/>
        <w:shd w:val="clear" w:color="auto" w:fill="FFFFFF"/>
        <w:spacing w:before="0" w:beforeAutospacing="0" w:after="0" w:afterAutospacing="0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կատարված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փոփոխությունների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համաձայնագրերի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պատճենները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323F2F55" w14:textId="77777777" w:rsidR="007B3D9D" w:rsidRPr="002528F7" w:rsidRDefault="007B3D9D" w:rsidP="007B3D9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2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պայմանագիրը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միակողմանի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լուծելու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E36F9C" w:rsidRPr="002528F7">
        <w:fldChar w:fldCharType="begin"/>
      </w:r>
      <w:r w:rsidR="00E36F9C" w:rsidRPr="004D22D2">
        <w:rPr>
          <w:rFonts w:ascii="Arial AM" w:hAnsi="Arial AM"/>
          <w:lang w:val="hy-AM"/>
          <w:rPrChange w:id="10" w:author="Sergey Shahnazaryan" w:date="2024-02-09T13:10:00Z">
            <w:rPr>
              <w:rFonts w:ascii="Arial LatArm" w:hAnsi="Arial LatArm"/>
              <w:i/>
              <w:sz w:val="20"/>
              <w:szCs w:val="20"/>
              <w:lang w:val="en-AU"/>
            </w:rPr>
          </w:rPrChange>
        </w:rPr>
        <w:instrText xml:space="preserve"> HYPERLINK "http://www.procurement.am" </w:instrText>
      </w:r>
      <w:r w:rsidR="00E36F9C" w:rsidRPr="002528F7">
        <w:fldChar w:fldCharType="separate"/>
      </w:r>
      <w:r w:rsidRPr="002528F7">
        <w:rPr>
          <w:rStyle w:val="a9"/>
          <w:rFonts w:ascii="Arial AM" w:hAnsi="Arial AM"/>
          <w:sz w:val="20"/>
          <w:szCs w:val="20"/>
          <w:lang w:val="hy-AM"/>
        </w:rPr>
        <w:t>www.procurement.am</w:t>
      </w:r>
      <w:r w:rsidR="00E36F9C" w:rsidRPr="002528F7">
        <w:rPr>
          <w:rStyle w:val="a9"/>
          <w:rFonts w:ascii="Arial AM" w:hAnsi="Arial AM"/>
          <w:sz w:val="20"/>
          <w:szCs w:val="20"/>
          <w:lang w:val="hy-AM"/>
        </w:rPr>
        <w:fldChar w:fldCharType="end"/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</w:t>
      </w:r>
      <w:r w:rsidR="002F2AD2" w:rsidRPr="002528F7">
        <w:rPr>
          <w:rFonts w:ascii="Sylfaen" w:hAnsi="Sylfaen" w:cs="Sylfaen"/>
          <w:color w:val="000000"/>
          <w:sz w:val="20"/>
          <w:szCs w:val="20"/>
          <w:lang w:val="hy-AM"/>
        </w:rPr>
        <w:t>ե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տեղեկագրում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հրապարակած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ծանուցումը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3D07A9DE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7.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ստանալու</w:t>
      </w:r>
      <w:r w:rsidR="002F2AD2" w:rsidRPr="002528F7">
        <w:rPr>
          <w:rFonts w:ascii="Sylfaen" w:hAnsi="Sylfaen" w:cs="Sylfaen"/>
          <w:color w:val="000000"/>
          <w:sz w:val="20"/>
          <w:szCs w:val="20"/>
          <w:lang w:val="hy-AM"/>
        </w:rPr>
        <w:t>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առավելագույնը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հինգ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ընթացքում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քննարկում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դրանց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համապատասխանությունը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պարզելու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6A0C8941" w14:textId="77777777" w:rsidR="00091EBC" w:rsidRPr="002528F7" w:rsidRDefault="00D82F69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8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մերժում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>`</w:t>
      </w:r>
    </w:p>
    <w:p w14:paraId="7DFA7A1F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1)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0D2BEC9A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ժամկետի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ավարտից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692094CD" w14:textId="77777777" w:rsidR="00091EBC" w:rsidRPr="002528F7" w:rsidRDefault="00D82F69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9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ընդունելու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անհապաղ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բայց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ոչ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ուշ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քան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նույն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մերժման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տեղեկացնում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բենեֆիցիարին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21F979E8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1</w:t>
      </w:r>
      <w:r w:rsidR="00D82F69" w:rsidRPr="002528F7">
        <w:rPr>
          <w:rFonts w:ascii="Arial AM" w:hAnsi="Arial AM"/>
          <w:color w:val="000000"/>
          <w:sz w:val="20"/>
          <w:szCs w:val="20"/>
          <w:lang w:val="hy-AM"/>
        </w:rPr>
        <w:t>0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նկատմամբ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կիրառվում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քաղաքացիական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օրենսգրքի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դրույթները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7AC66F4D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1</w:t>
      </w:r>
      <w:r w:rsidR="00D82F69" w:rsidRPr="002528F7">
        <w:rPr>
          <w:rFonts w:ascii="Arial AM" w:hAnsi="Arial AM"/>
          <w:color w:val="000000"/>
          <w:sz w:val="20"/>
          <w:szCs w:val="20"/>
          <w:lang w:val="hy-AM"/>
        </w:rPr>
        <w:t>1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կապակցությամբ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ծագող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վեճերը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ենթակա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լուծման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կարգով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29A8DBC1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</w:p>
    <w:p w14:paraId="4E033B7A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u w:val="single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lastRenderedPageBreak/>
        <w:t>Գործադիր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70371B"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="0070371B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70371B" w:rsidRPr="002528F7">
        <w:rPr>
          <w:rFonts w:ascii="Sylfaen" w:hAnsi="Sylfaen" w:cs="Sylfaen"/>
          <w:color w:val="000000"/>
          <w:sz w:val="20"/>
          <w:szCs w:val="20"/>
          <w:lang w:val="hy-AM"/>
        </w:rPr>
        <w:t>ղեկավար</w:t>
      </w:r>
      <w:r w:rsidR="0070371B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6D0D9248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3CB1C1A1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ամիսը</w:t>
      </w:r>
      <w:r w:rsidRPr="002528F7">
        <w:rPr>
          <w:rFonts w:ascii="Arial AM" w:hAnsi="Arial AM" w:cs="Sylfaen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vertAlign w:val="superscript"/>
          <w:lang w:val="hy-AM"/>
        </w:rPr>
        <w:t>ամսաթիվը</w:t>
      </w:r>
      <w:r w:rsidRPr="002528F7">
        <w:rPr>
          <w:rFonts w:ascii="Arial AM" w:hAnsi="Arial AM" w:cs="Sylfaen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vertAlign w:val="superscript"/>
          <w:lang w:val="hy-AM"/>
        </w:rPr>
        <w:t>տարեթիվը</w:t>
      </w:r>
    </w:p>
    <w:p w14:paraId="467C5F39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2C43381B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1ABC429C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0C8FA3E2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6C0C65E2" w14:textId="43541AA9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>*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`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0A5DFF81" w14:textId="77777777" w:rsidR="00485BCE" w:rsidRPr="002528F7" w:rsidRDefault="009C370D" w:rsidP="00485BCE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Arial AM" w:hAnsi="Arial AM"/>
          <w:b/>
          <w:lang w:val="hy-AM"/>
        </w:rPr>
        <w:br w:type="page"/>
      </w:r>
      <w:r w:rsidR="00485BCE" w:rsidRPr="002528F7">
        <w:rPr>
          <w:rFonts w:ascii="Sylfaen" w:hAnsi="Sylfaen" w:cs="Sylfaen"/>
          <w:b/>
          <w:lang w:val="hy-AM"/>
        </w:rPr>
        <w:lastRenderedPageBreak/>
        <w:t>Հավելված</w:t>
      </w:r>
      <w:r w:rsidR="00485BCE" w:rsidRPr="002528F7">
        <w:rPr>
          <w:rFonts w:ascii="Arial AM" w:hAnsi="Arial AM" w:cs="Arial"/>
          <w:b/>
          <w:lang w:val="hy-AM"/>
        </w:rPr>
        <w:t xml:space="preserve"> 4.1</w:t>
      </w:r>
    </w:p>
    <w:p w14:paraId="531FAC50" w14:textId="29E63232" w:rsidR="00485BCE" w:rsidRPr="002528F7" w:rsidRDefault="0015036C" w:rsidP="00485BCE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ԱՄԱՀ-ՀԳ-ԲՄԱՇՁԲ-24/50</w:t>
      </w:r>
      <w:r w:rsidR="004367D4" w:rsidRPr="000C108E">
        <w:rPr>
          <w:rFonts w:ascii="Arial AM" w:hAnsi="Arial AM" w:cs="Sylfaen"/>
          <w:b/>
          <w:lang w:val="hy-AM"/>
        </w:rPr>
        <w:t xml:space="preserve"> </w:t>
      </w:r>
      <w:r w:rsidR="00485BCE" w:rsidRPr="002528F7">
        <w:rPr>
          <w:rFonts w:ascii="Arial AM" w:hAnsi="Arial AM"/>
          <w:b/>
          <w:lang w:val="hy-AM"/>
        </w:rPr>
        <w:t xml:space="preserve">  </w:t>
      </w:r>
      <w:r w:rsidR="00485BCE" w:rsidRPr="002528F7">
        <w:rPr>
          <w:rFonts w:ascii="Sylfaen" w:hAnsi="Sylfaen" w:cs="Sylfaen"/>
          <w:b/>
          <w:lang w:val="hy-AM"/>
        </w:rPr>
        <w:t>ծածկագրով</w:t>
      </w:r>
    </w:p>
    <w:p w14:paraId="0122589A" w14:textId="77777777" w:rsidR="00485BCE" w:rsidRPr="002528F7" w:rsidRDefault="00485BCE" w:rsidP="00485BCE">
      <w:pPr>
        <w:pStyle w:val="31"/>
        <w:spacing w:line="240" w:lineRule="auto"/>
        <w:jc w:val="right"/>
        <w:rPr>
          <w:rFonts w:ascii="Arial AM" w:hAnsi="Arial AM"/>
          <w:szCs w:val="24"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1DADAFC3" w14:textId="77777777" w:rsidR="000E5C08" w:rsidRPr="002528F7" w:rsidRDefault="000E5C08" w:rsidP="00F70B7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20"/>
          <w:szCs w:val="20"/>
          <w:lang w:val="hy-AM"/>
        </w:rPr>
      </w:pPr>
    </w:p>
    <w:p w14:paraId="2B3C9EF0" w14:textId="77777777" w:rsidR="000E5C08" w:rsidRPr="002528F7" w:rsidRDefault="000E5C08" w:rsidP="00F70B7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20"/>
          <w:szCs w:val="20"/>
          <w:lang w:val="hy-AM"/>
        </w:rPr>
      </w:pPr>
    </w:p>
    <w:p w14:paraId="4FAA2D06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 xml:space="preserve"> N __________</w:t>
      </w:r>
    </w:p>
    <w:p w14:paraId="4E8E1A7B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color w:val="000000"/>
          <w:sz w:val="20"/>
          <w:szCs w:val="20"/>
          <w:lang w:val="hy-AM"/>
        </w:rPr>
        <w:t>որակավորման</w:t>
      </w: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color w:val="000000"/>
          <w:sz w:val="20"/>
          <w:szCs w:val="20"/>
          <w:lang w:val="hy-AM"/>
        </w:rPr>
        <w:t>ապահովում</w:t>
      </w: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>)</w:t>
      </w:r>
    </w:p>
    <w:p w14:paraId="3C9AB401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lang w:val="hy-AM"/>
        </w:rPr>
      </w:pPr>
    </w:p>
    <w:p w14:paraId="4C6E4E94" w14:textId="2236C456" w:rsidR="00F70B7C" w:rsidRPr="002528F7" w:rsidRDefault="00F70B7C" w:rsidP="00621437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 w:cs="Sylfaen"/>
          <w:vertAlign w:val="superscript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>1.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Սույն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երաշխիքը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հանդիսանում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AB7C98" w:rsidRPr="00621437">
        <w:rPr>
          <w:rStyle w:val="af5"/>
          <w:rFonts w:ascii="Sylfaen" w:hAnsi="Sylfaen" w:cs="Arial"/>
          <w:b w:val="0"/>
          <w:bCs w:val="0"/>
          <w:sz w:val="20"/>
          <w:szCs w:val="20"/>
          <w:lang w:val="hy-AM"/>
        </w:rPr>
        <w:t>ՀՀ Արմավիրի մարզի Արաքսի համայնքապետարանի</w:t>
      </w:r>
      <w:r w:rsidR="00AB7C98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կողմից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AB7C98">
        <w:rPr>
          <w:rStyle w:val="af5"/>
          <w:rFonts w:asciiTheme="minorHAnsi" w:hAnsiTheme="minorHAnsi"/>
          <w:b w:val="0"/>
          <w:bCs w:val="0"/>
          <w:sz w:val="20"/>
          <w:szCs w:val="20"/>
          <w:lang w:val="hy-AM"/>
        </w:rPr>
        <w:t xml:space="preserve"> </w:t>
      </w:r>
      <w:r w:rsidR="0015036C">
        <w:rPr>
          <w:rFonts w:ascii="Sylfaen" w:hAnsi="Sylfaen" w:cs="Sylfaen"/>
          <w:sz w:val="20"/>
          <w:szCs w:val="20"/>
          <w:lang w:val="hy-AM"/>
        </w:rPr>
        <w:t>ԱՄԱՀ-ՀԳ-ԲՄԱՇՁԲ-24/50</w:t>
      </w:r>
      <w:r w:rsidR="00AB7C98" w:rsidRPr="000C108E">
        <w:rPr>
          <w:rFonts w:ascii="Arial AM" w:hAnsi="Arial AM" w:cs="Sylfaen"/>
          <w:b/>
          <w:lang w:val="hy-AM"/>
        </w:rPr>
        <w:t xml:space="preserve"> </w:t>
      </w:r>
      <w:r w:rsidR="00AB7C98" w:rsidRPr="002528F7">
        <w:rPr>
          <w:rFonts w:ascii="Arial AM" w:hAnsi="Arial AM"/>
          <w:b/>
          <w:lang w:val="hy-AM"/>
        </w:rPr>
        <w:t xml:space="preserve"> 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ծածկագրով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կազմակերպված</w:t>
      </w: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</w:t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Sylfaen" w:hAnsi="Sylfaen" w:cs="Sylfaen"/>
          <w:vertAlign w:val="superscript"/>
          <w:lang w:val="hy-AM"/>
        </w:rPr>
        <w:t>ընթացակարգի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ծածկագիրը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</w:p>
    <w:p w14:paraId="3EC94F12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գնման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ընթացակարգի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արդյունքում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</w:p>
    <w:p w14:paraId="4BEB2E12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 w:cs="Sylfaen"/>
          <w:vertAlign w:val="superscript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vertAlign w:val="superscript"/>
          <w:lang w:val="hy-AM"/>
        </w:rPr>
        <w:t>ընտրված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18533BCA" w14:textId="67EF7330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պրի</w:t>
      </w:r>
      <w:r w:rsidR="0034164E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ցիպալ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կողմից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կնքվելիք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N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15036C">
        <w:rPr>
          <w:rFonts w:ascii="Sylfaen" w:hAnsi="Sylfaen" w:cs="Sylfaen"/>
          <w:sz w:val="20"/>
          <w:szCs w:val="20"/>
          <w:lang w:val="hy-AM"/>
        </w:rPr>
        <w:t>ԱՄԱՀ-ՀԳ-ԲՄԱՇՁԲ-24/50</w:t>
      </w:r>
      <w:r w:rsidR="00AB7C98" w:rsidRPr="000C108E">
        <w:rPr>
          <w:rFonts w:ascii="Arial AM" w:hAnsi="Arial AM" w:cs="Sylfaen"/>
          <w:b/>
          <w:lang w:val="hy-AM"/>
        </w:rPr>
        <w:t xml:space="preserve"> </w:t>
      </w:r>
      <w:r w:rsidR="00AB7C98" w:rsidRPr="002528F7">
        <w:rPr>
          <w:rFonts w:ascii="Arial AM" w:hAnsi="Arial AM"/>
          <w:b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</w:p>
    <w:p w14:paraId="4C29604A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պայմանագրով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պայմանագիր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նախատեսված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պարտավորությունների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կատարման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համար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անհրաժեշտ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որակավորման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ապահովում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երաշխավորված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պարտավորություններ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): </w:t>
      </w:r>
    </w:p>
    <w:p w14:paraId="6A5FE1A7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2.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տվող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</w:p>
    <w:p w14:paraId="7B60BDA6" w14:textId="77777777" w:rsidR="00F70B7C" w:rsidRPr="002528F7" w:rsidRDefault="006D3406" w:rsidP="00F70B7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 xml:space="preserve"> </w:t>
      </w:r>
      <w:r w:rsidR="00F70B7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  <w:r w:rsidR="00F70B7C" w:rsidRPr="002528F7">
        <w:rPr>
          <w:rFonts w:ascii="Sylfaen" w:hAnsi="Sylfaen" w:cs="Sylfaen"/>
          <w:vertAlign w:val="superscript"/>
          <w:lang w:val="hy-AM"/>
        </w:rPr>
        <w:t>երաշխիքը</w:t>
      </w:r>
      <w:r w:rsidR="00F70B7C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F70B7C" w:rsidRPr="002528F7">
        <w:rPr>
          <w:rFonts w:ascii="Sylfaen" w:hAnsi="Sylfaen" w:cs="Sylfaen"/>
          <w:vertAlign w:val="superscript"/>
          <w:lang w:val="hy-AM"/>
        </w:rPr>
        <w:t>տվող</w:t>
      </w:r>
      <w:r w:rsidR="00F70B7C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F70B7C" w:rsidRPr="002528F7">
        <w:rPr>
          <w:rFonts w:ascii="Sylfaen" w:hAnsi="Sylfaen" w:cs="Sylfaen"/>
          <w:vertAlign w:val="superscript"/>
          <w:lang w:val="hy-AM"/>
        </w:rPr>
        <w:t>բանկի</w:t>
      </w:r>
      <w:r w:rsidR="002F2AD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F70B7C"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49587E6B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անձ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անվերապահորեն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պարտավորվում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սույն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սահմանված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կարգով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և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ժամկետում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ներկայացված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վճարել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  <w:t xml:space="preserve">  </w:t>
      </w:r>
    </w:p>
    <w:p w14:paraId="62F6A51D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</w:t>
      </w:r>
      <w:r w:rsidRPr="002528F7">
        <w:rPr>
          <w:rFonts w:ascii="Sylfaen" w:hAnsi="Sylfaen" w:cs="Sylfaen"/>
          <w:vertAlign w:val="superscript"/>
          <w:lang w:val="hy-AM"/>
        </w:rPr>
        <w:t>գումարը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թվերով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և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տառերով</w:t>
      </w:r>
    </w:p>
    <w:p w14:paraId="2B292600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գումար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)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ստանալուց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C8399F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հինգ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աշխատանքային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օրվա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ընթացքում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lang w:val="hy-AM"/>
        </w:rPr>
        <w:t>Երաշխիքի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վճարելուց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հաշվի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առնվում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շրջանակում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բենեֆիցիարի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պրինցիպալի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երկկողմ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հաստատված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պրինցիպալի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անձին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Arial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արձանագրության</w:t>
      </w:r>
      <w:r w:rsidRPr="002528F7">
        <w:rPr>
          <w:rFonts w:ascii="Arial AM" w:hAnsi="Arial AM" w:cs="Arial"/>
          <w:sz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արձանագրությունների</w:t>
      </w:r>
      <w:r w:rsidRPr="002528F7">
        <w:rPr>
          <w:rFonts w:ascii="Arial AM" w:hAnsi="Arial AM" w:cs="Arial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հիման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վրա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նվազեցումները</w:t>
      </w:r>
      <w:r w:rsidRPr="002528F7">
        <w:rPr>
          <w:rFonts w:ascii="Arial AM" w:hAnsi="Arial AM" w:cs="Arial"/>
          <w:sz w:val="20"/>
          <w:lang w:val="hy-AM"/>
        </w:rPr>
        <w:t>:</w:t>
      </w:r>
    </w:p>
    <w:p w14:paraId="64A38705" w14:textId="43CCEA60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Վճարումը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կատարվում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AB7C98">
        <w:rPr>
          <w:rStyle w:val="af5"/>
          <w:rFonts w:asciiTheme="minorHAnsi" w:hAnsiTheme="minorHAnsi"/>
          <w:b w:val="0"/>
          <w:bCs w:val="0"/>
          <w:sz w:val="20"/>
          <w:szCs w:val="20"/>
          <w:lang w:val="hy-AM"/>
        </w:rPr>
        <w:t xml:space="preserve"> </w:t>
      </w:r>
      <w:r w:rsidR="00AB7C98" w:rsidRPr="00542A7A">
        <w:rPr>
          <w:rStyle w:val="af5"/>
          <w:rFonts w:ascii="Sylfaen" w:hAnsi="Sylfaen"/>
          <w:b w:val="0"/>
          <w:bCs w:val="0"/>
          <w:sz w:val="20"/>
          <w:szCs w:val="20"/>
          <w:lang w:val="hy-AM"/>
        </w:rPr>
        <w:t xml:space="preserve">900325165109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542A7A">
        <w:rPr>
          <w:rStyle w:val="af5"/>
          <w:rFonts w:asciiTheme="minorHAnsi" w:hAnsiTheme="minorHAnsi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հաշվեհամարին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փոխանցման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միջոցով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:</w:t>
      </w:r>
    </w:p>
    <w:p w14:paraId="6D2CE392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3.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անհետկանչելի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6E23420F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4.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բխող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վճարումը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փոխանցվել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22BB0404" w14:textId="6FAA4C4B" w:rsidR="00542A7A" w:rsidRPr="002528F7" w:rsidRDefault="00F70B7C" w:rsidP="00542A7A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5. </w:t>
      </w:r>
      <w:r w:rsidR="001516D3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="001516D3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16D3"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գործում</w:t>
      </w:r>
      <w:r w:rsidR="001516D3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16D3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C53834" w:rsidRPr="002528F7">
        <w:rPr>
          <w:rFonts w:ascii="Sylfaen" w:hAnsi="Sylfaen" w:cs="Sylfaen"/>
          <w:color w:val="000000"/>
          <w:sz w:val="20"/>
          <w:szCs w:val="20"/>
          <w:lang w:val="hy-AM"/>
        </w:rPr>
        <w:t>թողարկման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C53834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պահից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C53834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C53834" w:rsidRPr="002528F7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="0095281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C53834" w:rsidRPr="002528F7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C53834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16D3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16D3"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="001516D3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16D3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1516D3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16D3" w:rsidRPr="002528F7">
        <w:rPr>
          <w:rFonts w:ascii="Sylfaen" w:hAnsi="Sylfaen" w:cs="Sylfaen"/>
          <w:color w:val="000000"/>
          <w:sz w:val="20"/>
          <w:szCs w:val="20"/>
          <w:lang w:val="hy-AM"/>
        </w:rPr>
        <w:t>պրինցիպալի</w:t>
      </w:r>
      <w:r w:rsidR="001516D3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16D3" w:rsidRPr="002528F7">
        <w:rPr>
          <w:rFonts w:ascii="Sylfaen" w:hAnsi="Sylfaen" w:cs="Sylfaen"/>
          <w:color w:val="000000"/>
          <w:sz w:val="20"/>
          <w:szCs w:val="20"/>
          <w:lang w:val="hy-AM"/>
        </w:rPr>
        <w:t>միջև</w:t>
      </w:r>
      <w:r w:rsidR="001516D3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N </w:t>
      </w:r>
      <w:r w:rsidR="0015036C">
        <w:rPr>
          <w:rFonts w:ascii="Sylfaen" w:hAnsi="Sylfaen" w:cs="Sylfaen"/>
          <w:sz w:val="20"/>
          <w:szCs w:val="20"/>
          <w:lang w:val="hy-AM"/>
        </w:rPr>
        <w:t>ԱՄԱՀ-ՀԳ-ԲՄԱՇՁԲ-24/50</w:t>
      </w:r>
      <w:r w:rsidR="00542A7A" w:rsidRPr="000C108E">
        <w:rPr>
          <w:rFonts w:ascii="Arial AM" w:hAnsi="Arial AM" w:cs="Sylfaen"/>
          <w:b/>
          <w:lang w:val="hy-AM"/>
        </w:rPr>
        <w:t xml:space="preserve"> </w:t>
      </w:r>
      <w:r w:rsidR="00542A7A" w:rsidRPr="002528F7">
        <w:rPr>
          <w:rFonts w:ascii="Arial AM" w:hAnsi="Arial AM"/>
          <w:b/>
          <w:lang w:val="hy-AM"/>
        </w:rPr>
        <w:t xml:space="preserve">  </w:t>
      </w:r>
      <w:r w:rsidR="00542A7A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        </w:t>
      </w:r>
    </w:p>
    <w:p w14:paraId="59AA3A8D" w14:textId="482D7D8D" w:rsidR="001516D3" w:rsidRPr="002528F7" w:rsidRDefault="001516D3" w:rsidP="001516D3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</w:t>
      </w:r>
    </w:p>
    <w:p w14:paraId="5AF4F28D" w14:textId="77777777" w:rsidR="001516D3" w:rsidRPr="002528F7" w:rsidRDefault="001516D3" w:rsidP="001516D3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u w:val="single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կնքվելիք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պայմանագիրն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մտնելու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օրվանից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մինչև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Sylfaen" w:hAnsi="Sylfaen" w:cs="Sylfaen"/>
          <w:vertAlign w:val="superscript"/>
          <w:lang w:val="hy-AM"/>
        </w:rPr>
        <w:t>կնքվելիք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807F72" w:rsidRPr="002528F7">
        <w:rPr>
          <w:rFonts w:ascii="Sylfaen" w:hAnsi="Sylfaen" w:cs="Sylfaen"/>
          <w:vertAlign w:val="superscript"/>
          <w:lang w:val="hy-AM"/>
        </w:rPr>
        <w:t>պայմանագրով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807F72" w:rsidRPr="002528F7">
        <w:rPr>
          <w:rFonts w:ascii="Sylfaen" w:hAnsi="Sylfaen" w:cs="Sylfaen"/>
          <w:vertAlign w:val="superscript"/>
          <w:lang w:val="hy-AM"/>
        </w:rPr>
        <w:t>նախատեսված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աշխատանքի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կա</w:t>
      </w:r>
      <w:r w:rsidR="00807F72" w:rsidRPr="002528F7">
        <w:rPr>
          <w:rFonts w:ascii="Sylfaen" w:hAnsi="Sylfaen" w:cs="Sylfaen"/>
          <w:vertAlign w:val="superscript"/>
          <w:lang w:val="hy-AM"/>
        </w:rPr>
        <w:t>տարման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վերջնաժամկետը</w:t>
      </w:r>
      <w:r w:rsidRPr="002528F7">
        <w:rPr>
          <w:rFonts w:ascii="Arial AM" w:hAnsi="Arial AM" w:cs="Sylfaen"/>
          <w:vertAlign w:val="superscript"/>
          <w:lang w:val="hy-AM"/>
        </w:rPr>
        <w:t>,</w:t>
      </w:r>
    </w:p>
    <w:p w14:paraId="48EA27EB" w14:textId="0A936003" w:rsidR="00C53834" w:rsidRPr="002528F7" w:rsidRDefault="001516D3" w:rsidP="002A7CDD">
      <w:pPr>
        <w:pStyle w:val="aff3"/>
        <w:tabs>
          <w:tab w:val="left" w:pos="0"/>
        </w:tabs>
        <w:ind w:left="0"/>
        <w:mirrorIndents/>
        <w:rPr>
          <w:rFonts w:ascii="Arial AM" w:eastAsia="Calibri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հաջորդող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իննսուներորդ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ներառյալ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բնօրինակից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արտատպված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տարբերակը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տրամադրելու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պաշտոնական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հասցեից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ուղարկում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1-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կազմակերպված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ընթացակարգի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հրավերում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նշված՝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քարտուղարի</w:t>
      </w:r>
      <w:r w:rsidR="00C53834" w:rsidRPr="002528F7">
        <w:rPr>
          <w:rFonts w:ascii="Sylfaen" w:hAnsi="Sylfaen" w:cs="Sylfaen"/>
          <w:color w:val="000000"/>
          <w:sz w:val="20"/>
          <w:szCs w:val="20"/>
          <w:lang w:val="hy-AM"/>
        </w:rPr>
        <w:t>՝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>--</w:t>
      </w:r>
      <w:r w:rsidR="002A7CDD" w:rsidRPr="00596EF8">
        <w:rPr>
          <w:rFonts w:ascii="Sylfaen" w:hAnsi="Sylfaen"/>
          <w:color w:val="000000"/>
          <w:sz w:val="20"/>
          <w:szCs w:val="20"/>
          <w:lang w:val="hy-AM"/>
        </w:rPr>
        <w:t>raqsfinans@mail.ru</w:t>
      </w:r>
      <w:r w:rsidR="002A7CDD" w:rsidRPr="002A7CDD">
        <w:rPr>
          <w:rFonts w:ascii="Sylfaen" w:hAnsi="Sylfaen" w:cs="Sylfaen"/>
          <w:lang w:val="hy-AM"/>
        </w:rPr>
        <w:t xml:space="preserve">                                                </w:t>
      </w:r>
      <w:r w:rsidR="002A7CDD" w:rsidRPr="00596EF8">
        <w:rPr>
          <w:rFonts w:ascii="Sylfaen" w:hAnsi="Sylfaen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A7CD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   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          </w:t>
      </w:r>
    </w:p>
    <w:p w14:paraId="020A0057" w14:textId="38A30A38" w:rsidR="001516D3" w:rsidRPr="002528F7" w:rsidRDefault="001516D3" w:rsidP="001516D3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հասցեին։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   </w:t>
      </w:r>
    </w:p>
    <w:p w14:paraId="54BBB969" w14:textId="77777777" w:rsidR="00F70B7C" w:rsidRPr="002528F7" w:rsidRDefault="00F70B7C" w:rsidP="00807F7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6.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հետևյալ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</w:p>
    <w:p w14:paraId="143672E7" w14:textId="26C622C9" w:rsidR="00542A7A" w:rsidRPr="002528F7" w:rsidRDefault="00F70B7C" w:rsidP="00542A7A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1) N </w:t>
      </w:r>
      <w:r w:rsidR="0015036C">
        <w:rPr>
          <w:rFonts w:ascii="Sylfaen" w:hAnsi="Sylfaen" w:cs="Sylfaen"/>
          <w:sz w:val="20"/>
          <w:szCs w:val="20"/>
          <w:lang w:val="hy-AM"/>
        </w:rPr>
        <w:t>ԱՄԱՀ-ՀԳ-ԲՄԱՇՁԲ-24/50</w:t>
      </w:r>
      <w:r w:rsidR="00542A7A" w:rsidRPr="000C108E">
        <w:rPr>
          <w:rFonts w:ascii="Arial AM" w:hAnsi="Arial AM" w:cs="Sylfaen"/>
          <w:b/>
          <w:lang w:val="hy-AM"/>
        </w:rPr>
        <w:t xml:space="preserve"> </w:t>
      </w:r>
      <w:r w:rsidR="00542A7A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  <w:r w:rsidR="00542A7A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 xml:space="preserve">            </w:t>
      </w:r>
    </w:p>
    <w:p w14:paraId="580555B9" w14:textId="6ECEA819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կնքված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ներառյալ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դրանում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</w:t>
      </w:r>
    </w:p>
    <w:p w14:paraId="5FB6735F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կատարված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փոփոխությունների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համաձայնագրերի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պատճենները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7574E331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պայմանագիրը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միակողմանի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լուծելու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E36F9C" w:rsidRPr="002528F7">
        <w:fldChar w:fldCharType="begin"/>
      </w:r>
      <w:r w:rsidR="00E36F9C" w:rsidRPr="004D22D2">
        <w:rPr>
          <w:rFonts w:ascii="Arial AM" w:hAnsi="Arial AM"/>
          <w:lang w:val="hy-AM"/>
          <w:rPrChange w:id="11" w:author="Sergey Shahnazaryan" w:date="2024-02-09T13:10:00Z">
            <w:rPr>
              <w:rFonts w:ascii="Arial LatArm" w:hAnsi="Arial LatArm"/>
              <w:i/>
              <w:sz w:val="20"/>
              <w:szCs w:val="20"/>
              <w:lang w:val="en-AU"/>
            </w:rPr>
          </w:rPrChange>
        </w:rPr>
        <w:instrText xml:space="preserve"> HYPERLINK "http://www.procurement.am" </w:instrText>
      </w:r>
      <w:r w:rsidR="00E36F9C" w:rsidRPr="002528F7">
        <w:fldChar w:fldCharType="separate"/>
      </w:r>
      <w:r w:rsidRPr="002528F7">
        <w:rPr>
          <w:rStyle w:val="a9"/>
          <w:rFonts w:ascii="Arial AM" w:hAnsi="Arial AM"/>
          <w:sz w:val="20"/>
          <w:szCs w:val="20"/>
          <w:lang w:val="hy-AM"/>
        </w:rPr>
        <w:t>www.procurement.am</w:t>
      </w:r>
      <w:r w:rsidR="00E36F9C" w:rsidRPr="002528F7">
        <w:rPr>
          <w:rStyle w:val="a9"/>
          <w:rFonts w:ascii="Arial AM" w:hAnsi="Arial AM"/>
          <w:sz w:val="20"/>
          <w:szCs w:val="20"/>
          <w:lang w:val="hy-AM"/>
        </w:rPr>
        <w:fldChar w:fldCharType="end"/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</w:t>
      </w:r>
      <w:r w:rsidR="002F2AD2" w:rsidRPr="002528F7">
        <w:rPr>
          <w:rFonts w:ascii="Sylfaen" w:hAnsi="Sylfaen" w:cs="Sylfaen"/>
          <w:color w:val="000000"/>
          <w:sz w:val="20"/>
          <w:szCs w:val="20"/>
          <w:lang w:val="hy-AM"/>
        </w:rPr>
        <w:t>ե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տեղեկագրում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հրապարակած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ծանուցումը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203CCD48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3)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շրջանակում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բենեֆիցիարի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պրինցիպալի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երկկողմ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հաստատված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Arial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արձանագրությունը</w:t>
      </w:r>
      <w:r w:rsidRPr="002528F7">
        <w:rPr>
          <w:rFonts w:ascii="Arial AM" w:hAnsi="Arial AM" w:cs="Arial"/>
          <w:sz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արձանագրությունները</w:t>
      </w:r>
      <w:r w:rsidRPr="002528F7">
        <w:rPr>
          <w:rFonts w:ascii="Arial AM" w:hAnsi="Arial AM" w:cs="Arial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</w:t>
      </w:r>
      <w:r w:rsidRPr="002528F7">
        <w:rPr>
          <w:rFonts w:ascii="Arial AM" w:hAnsi="Arial AM" w:cs="Arial"/>
          <w:sz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դրանց</w:t>
      </w:r>
      <w:r w:rsidRPr="002528F7">
        <w:rPr>
          <w:rFonts w:ascii="Arial AM" w:hAnsi="Arial AM" w:cs="Arial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պատճենները</w:t>
      </w:r>
      <w:r w:rsidRPr="002528F7">
        <w:rPr>
          <w:rFonts w:ascii="Arial AM" w:hAnsi="Arial AM" w:cs="Arial"/>
          <w:sz w:val="20"/>
          <w:lang w:val="hy-AM"/>
        </w:rPr>
        <w:t>:</w:t>
      </w:r>
    </w:p>
    <w:p w14:paraId="579C0E02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7.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ստանալու</w:t>
      </w:r>
      <w:r w:rsidR="002F2AD2" w:rsidRPr="002528F7">
        <w:rPr>
          <w:rFonts w:ascii="Sylfaen" w:hAnsi="Sylfaen" w:cs="Sylfaen"/>
          <w:color w:val="000000"/>
          <w:sz w:val="20"/>
          <w:szCs w:val="20"/>
          <w:lang w:val="hy-AM"/>
        </w:rPr>
        <w:t>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առավելագույնը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հինգ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ընթացքում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քննարկում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դրանց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համապատասխանությունը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պարզելու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18D24E2D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8.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`</w:t>
      </w:r>
    </w:p>
    <w:p w14:paraId="570DD9F4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1)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496F5C07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ժամկետի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ավարտից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502A5215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9.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ընդունելու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անհապաղ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բայց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ոչ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ուշ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տեղեկացնում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029BCBCB" w14:textId="77777777" w:rsidR="00151E1B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lastRenderedPageBreak/>
        <w:t xml:space="preserve">10.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նկատմամբ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կիրառվում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քաղաքացիական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օրենսգրքի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դրույթները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68F226B4" w14:textId="4782A7D1" w:rsidR="00F70B7C" w:rsidRPr="002528F7" w:rsidRDefault="00F70B7C" w:rsidP="00265A5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11.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կապակցությամբ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ծագող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վեճերը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ենթակա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լուծման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կարգով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2CC3B83C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</w:p>
    <w:p w14:paraId="6B7F9E66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u w:val="single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ղեկավար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19ECAFA2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281AA801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ամիսը</w:t>
      </w:r>
      <w:r w:rsidRPr="002528F7">
        <w:rPr>
          <w:rFonts w:ascii="Arial AM" w:hAnsi="Arial AM" w:cs="Sylfaen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vertAlign w:val="superscript"/>
          <w:lang w:val="hy-AM"/>
        </w:rPr>
        <w:t>ամսաթիվը</w:t>
      </w:r>
      <w:r w:rsidRPr="002528F7">
        <w:rPr>
          <w:rFonts w:ascii="Arial AM" w:hAnsi="Arial AM" w:cs="Sylfaen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vertAlign w:val="superscript"/>
          <w:lang w:val="hy-AM"/>
        </w:rPr>
        <w:t>տարեթիվը</w:t>
      </w:r>
    </w:p>
    <w:p w14:paraId="2451A46C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65150DA4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224B59CD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64FB4ACE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7D8ECA72" w14:textId="3FC0DD6C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>*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`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21ABF326" w14:textId="77777777" w:rsidR="007862B1" w:rsidRPr="002528F7" w:rsidRDefault="00F70B7C" w:rsidP="00F70B7C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Arial AM" w:hAnsi="Arial AM"/>
          <w:b/>
          <w:lang w:val="hy-AM"/>
        </w:rPr>
        <w:br w:type="page"/>
      </w:r>
      <w:r w:rsidR="007862B1" w:rsidRPr="002528F7">
        <w:rPr>
          <w:rFonts w:ascii="Sylfaen" w:hAnsi="Sylfaen" w:cs="Sylfaen"/>
          <w:b/>
          <w:lang w:val="hy-AM"/>
        </w:rPr>
        <w:lastRenderedPageBreak/>
        <w:t>Հավելված</w:t>
      </w:r>
      <w:r w:rsidR="007862B1" w:rsidRPr="002528F7">
        <w:rPr>
          <w:rFonts w:ascii="Arial AM" w:hAnsi="Arial AM" w:cs="Arial"/>
          <w:b/>
          <w:lang w:val="hy-AM"/>
        </w:rPr>
        <w:t xml:space="preserve"> 4.</w:t>
      </w:r>
      <w:r w:rsidR="00003DF9" w:rsidRPr="002528F7">
        <w:rPr>
          <w:rFonts w:ascii="Arial AM" w:hAnsi="Arial AM" w:cs="Arial"/>
          <w:b/>
          <w:lang w:val="hy-AM"/>
        </w:rPr>
        <w:t>2</w:t>
      </w:r>
    </w:p>
    <w:p w14:paraId="5C9BC8E7" w14:textId="6DBDFC33" w:rsidR="007862B1" w:rsidRPr="002528F7" w:rsidRDefault="0015036C" w:rsidP="007862B1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ԱՄԱՀ-ՀԳ-ԲՄԱՇՁԲ-24/50</w:t>
      </w:r>
      <w:r w:rsidR="004367D4" w:rsidRPr="000C108E">
        <w:rPr>
          <w:rFonts w:ascii="Arial AM" w:hAnsi="Arial AM" w:cs="Sylfaen"/>
          <w:b/>
          <w:lang w:val="hy-AM"/>
        </w:rPr>
        <w:t xml:space="preserve"> </w:t>
      </w:r>
      <w:r w:rsidR="007862B1" w:rsidRPr="002528F7">
        <w:rPr>
          <w:rFonts w:ascii="Arial AM" w:hAnsi="Arial AM"/>
          <w:b/>
          <w:lang w:val="hy-AM"/>
        </w:rPr>
        <w:t xml:space="preserve">  </w:t>
      </w:r>
      <w:r w:rsidR="007862B1" w:rsidRPr="002528F7">
        <w:rPr>
          <w:rFonts w:ascii="Sylfaen" w:hAnsi="Sylfaen" w:cs="Sylfaen"/>
          <w:b/>
          <w:lang w:val="hy-AM"/>
        </w:rPr>
        <w:t>ծածկագրով</w:t>
      </w:r>
    </w:p>
    <w:p w14:paraId="5F77266D" w14:textId="77777777" w:rsidR="007862B1" w:rsidRPr="002528F7" w:rsidRDefault="007862B1" w:rsidP="007862B1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7909FBA3" w14:textId="77777777" w:rsidR="007862B1" w:rsidRPr="002528F7" w:rsidRDefault="007862B1" w:rsidP="007862B1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</w:p>
    <w:p w14:paraId="0F078677" w14:textId="77777777" w:rsidR="007862B1" w:rsidRPr="002528F7" w:rsidRDefault="007862B1" w:rsidP="007862B1">
      <w:pPr>
        <w:jc w:val="center"/>
        <w:rPr>
          <w:rFonts w:ascii="Arial AM" w:hAnsi="Arial AM" w:cs="GHEA Grapalat"/>
          <w:b/>
          <w:sz w:val="20"/>
          <w:szCs w:val="20"/>
          <w:lang w:val="hy-AM"/>
        </w:rPr>
      </w:pPr>
      <w:r w:rsidRPr="002528F7">
        <w:rPr>
          <w:rFonts w:ascii="Arial AM" w:hAnsi="Arial AM" w:cs="GHEA Grapalat"/>
          <w:b/>
          <w:sz w:val="18"/>
          <w:szCs w:val="18"/>
          <w:lang w:val="hy-AM"/>
        </w:rPr>
        <w:t xml:space="preserve">      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ՏՈւԺԱՆՔԻ</w:t>
      </w: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ՄԱՍԻՆ</w:t>
      </w: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ՀԱՄԱՁԱՅՆԱԳԻՐ</w:t>
      </w: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</w:p>
    <w:p w14:paraId="2EBE4C96" w14:textId="77777777" w:rsidR="00631658" w:rsidRPr="002528F7" w:rsidRDefault="00631658" w:rsidP="007862B1">
      <w:pPr>
        <w:jc w:val="center"/>
        <w:rPr>
          <w:rFonts w:ascii="Arial AM" w:hAnsi="Arial AM" w:cs="GHEA Grapalat"/>
          <w:b/>
          <w:sz w:val="20"/>
          <w:szCs w:val="20"/>
          <w:lang w:val="hy-AM"/>
        </w:rPr>
      </w:pPr>
      <w:r w:rsidRPr="002528F7">
        <w:rPr>
          <w:rFonts w:ascii="Arial AM" w:hAnsi="Arial AM" w:cs="GHEA Grapalat"/>
          <w:b/>
          <w:sz w:val="18"/>
          <w:szCs w:val="18"/>
          <w:lang w:val="hy-AM"/>
        </w:rPr>
        <w:t xml:space="preserve">         (</w:t>
      </w:r>
      <w:r w:rsidR="001C7C1A" w:rsidRPr="002528F7">
        <w:rPr>
          <w:rFonts w:ascii="Sylfaen" w:hAnsi="Sylfaen" w:cs="Sylfaen"/>
          <w:b/>
          <w:sz w:val="18"/>
          <w:szCs w:val="18"/>
          <w:lang w:val="hy-AM"/>
        </w:rPr>
        <w:t>որակավորման</w:t>
      </w:r>
      <w:r w:rsidR="001C7C1A" w:rsidRPr="002528F7">
        <w:rPr>
          <w:rFonts w:ascii="Arial AM" w:hAnsi="Arial AM" w:cs="GHEA Grapalat"/>
          <w:b/>
          <w:sz w:val="18"/>
          <w:szCs w:val="18"/>
          <w:lang w:val="hy-AM"/>
        </w:rPr>
        <w:t xml:space="preserve"> </w:t>
      </w:r>
      <w:r w:rsidRPr="002528F7">
        <w:rPr>
          <w:rFonts w:ascii="Sylfaen" w:hAnsi="Sylfaen" w:cs="Sylfaen"/>
          <w:b/>
          <w:sz w:val="18"/>
          <w:szCs w:val="18"/>
          <w:lang w:val="hy-AM"/>
        </w:rPr>
        <w:t>ապահովում</w:t>
      </w:r>
      <w:r w:rsidRPr="002528F7">
        <w:rPr>
          <w:rFonts w:ascii="Arial AM" w:hAnsi="Arial AM" w:cs="GHEA Grapalat"/>
          <w:b/>
          <w:sz w:val="18"/>
          <w:szCs w:val="18"/>
          <w:lang w:val="hy-AM"/>
        </w:rPr>
        <w:t>)</w:t>
      </w:r>
    </w:p>
    <w:p w14:paraId="558CE9A9" w14:textId="77777777" w:rsidR="007862B1" w:rsidRPr="002528F7" w:rsidRDefault="007862B1" w:rsidP="007862B1">
      <w:pPr>
        <w:rPr>
          <w:rFonts w:ascii="Arial AM" w:hAnsi="Arial AM" w:cs="GHEA Grapalat"/>
          <w:b/>
          <w:sz w:val="20"/>
          <w:szCs w:val="20"/>
          <w:lang w:val="hy-AM"/>
        </w:rPr>
      </w:pPr>
      <w:r w:rsidRPr="002528F7">
        <w:rPr>
          <w:rFonts w:ascii="Arial AM" w:hAnsi="Arial AM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14:paraId="19ECEA10" w14:textId="1C4E6D1F" w:rsidR="007862B1" w:rsidRPr="002528F7" w:rsidRDefault="007862B1" w:rsidP="007862B1">
      <w:pPr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 w:cs="GHEA Grapalat"/>
          <w:sz w:val="20"/>
          <w:szCs w:val="20"/>
          <w:lang w:val="hy-AM"/>
        </w:rPr>
        <w:t xml:space="preserve">     </w:t>
      </w:r>
      <w:r w:rsidRPr="002528F7">
        <w:rPr>
          <w:rFonts w:ascii="Sylfaen" w:hAnsi="Sylfaen" w:cs="Sylfaen"/>
          <w:sz w:val="20"/>
          <w:szCs w:val="20"/>
          <w:lang w:val="hy-AM"/>
        </w:rPr>
        <w:t>ք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szCs w:val="20"/>
          <w:lang w:val="hy-AM"/>
        </w:rPr>
        <w:t>Երևան</w:t>
      </w:r>
      <w:r w:rsidRPr="002528F7">
        <w:rPr>
          <w:rFonts w:ascii="Arial AM" w:hAnsi="Arial AM" w:cs="GHEA Grapalat"/>
          <w:sz w:val="20"/>
          <w:szCs w:val="20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lang w:val="hy-AM"/>
        </w:rPr>
        <w:tab/>
        <w:t xml:space="preserve">            </w:t>
      </w:r>
      <w:r w:rsidRPr="002528F7">
        <w:rPr>
          <w:rFonts w:ascii="Arial AM" w:hAnsi="Arial AM"/>
          <w:sz w:val="20"/>
          <w:szCs w:val="20"/>
          <w:lang w:val="hy-AM"/>
        </w:rPr>
        <w:t>«</w:t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 xml:space="preserve">          </w:t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="00AB2DA5" w:rsidRPr="002528F7">
        <w:rPr>
          <w:rFonts w:ascii="Arial AM" w:hAnsi="Arial AM" w:cs="GHEA Grapalat"/>
          <w:sz w:val="20"/>
          <w:szCs w:val="20"/>
          <w:lang w:val="hy-AM"/>
        </w:rPr>
        <w:t xml:space="preserve"> 20   </w:t>
      </w:r>
      <w:r w:rsidR="00AB2DA5" w:rsidRPr="002528F7">
        <w:rPr>
          <w:rFonts w:ascii="Sylfaen" w:hAnsi="Sylfaen" w:cs="Sylfaen"/>
          <w:sz w:val="20"/>
          <w:szCs w:val="20"/>
          <w:lang w:val="hy-AM"/>
        </w:rPr>
        <w:t>թ</w:t>
      </w:r>
      <w:r w:rsidR="00AB2DA5" w:rsidRPr="002528F7">
        <w:rPr>
          <w:rFonts w:ascii="Arial AM" w:hAnsi="Arial AM" w:cs="GHEA Grapalat"/>
          <w:sz w:val="20"/>
          <w:szCs w:val="20"/>
          <w:lang w:val="hy-AM"/>
        </w:rPr>
        <w:t>.</w:t>
      </w:r>
    </w:p>
    <w:p w14:paraId="30DC3058" w14:textId="77777777" w:rsidR="007862B1" w:rsidRPr="002528F7" w:rsidRDefault="007862B1" w:rsidP="007862B1">
      <w:pPr>
        <w:rPr>
          <w:rFonts w:ascii="Arial AM" w:hAnsi="Arial AM" w:cs="GHEA Grapalat"/>
          <w:sz w:val="20"/>
          <w:szCs w:val="20"/>
          <w:lang w:val="hy-AM"/>
        </w:rPr>
      </w:pPr>
    </w:p>
    <w:p w14:paraId="0A377338" w14:textId="77777777" w:rsidR="007862B1" w:rsidRPr="002528F7" w:rsidRDefault="007862B1" w:rsidP="007862B1">
      <w:pPr>
        <w:jc w:val="both"/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</w:pPr>
      <w:r w:rsidRPr="002528F7"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vertAlign w:val="subscript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դեմս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տնօրեն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</w:p>
    <w:p w14:paraId="0C4BD741" w14:textId="77777777" w:rsidR="007862B1" w:rsidRPr="002528F7" w:rsidRDefault="007862B1" w:rsidP="007862B1">
      <w:pPr>
        <w:jc w:val="both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      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անվանումը</w:t>
      </w:r>
      <w:r w:rsidRPr="002528F7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vertAlign w:val="subscript"/>
          <w:lang w:val="hy-AM"/>
        </w:rPr>
        <w:tab/>
        <w:t xml:space="preserve">   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տնօրենի</w:t>
      </w: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անուն</w:t>
      </w: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ազգանունը</w:t>
      </w: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անձնագրային</w:t>
      </w: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տվյալները</w:t>
      </w:r>
      <w:r w:rsidRPr="002528F7">
        <w:rPr>
          <w:rFonts w:ascii="Arial AM" w:hAnsi="Arial AM" w:cs="GHEA Grapalat"/>
          <w:sz w:val="20"/>
          <w:szCs w:val="20"/>
          <w:vertAlign w:val="subscript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կանոնադրության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հիման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վրա</w:t>
      </w:r>
      <w:r w:rsidRPr="002528F7">
        <w:rPr>
          <w:rFonts w:ascii="Arial AM" w:hAnsi="Arial AM" w:cs="GHEA Grapalat"/>
          <w:sz w:val="20"/>
          <w:szCs w:val="20"/>
          <w:lang w:val="hy-AM"/>
        </w:rPr>
        <w:t>` (</w:t>
      </w:r>
      <w:r w:rsidRPr="002528F7">
        <w:rPr>
          <w:rFonts w:ascii="Sylfaen" w:hAnsi="Sylfaen" w:cs="Sylfaen"/>
          <w:sz w:val="20"/>
          <w:szCs w:val="20"/>
          <w:lang w:val="hy-AM"/>
        </w:rPr>
        <w:t>այսուհետև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Ընկերություն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), </w:t>
      </w:r>
      <w:r w:rsidRPr="002528F7">
        <w:rPr>
          <w:rFonts w:ascii="Sylfaen" w:hAnsi="Sylfaen" w:cs="Sylfaen"/>
          <w:sz w:val="20"/>
          <w:szCs w:val="20"/>
          <w:lang w:val="hy-AM"/>
        </w:rPr>
        <w:t>սույնով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հետևյալ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տուժանքի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վճարման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համաձայնությունը</w:t>
      </w:r>
      <w:r w:rsidRPr="002528F7">
        <w:rPr>
          <w:rFonts w:ascii="Arial AM" w:hAnsi="Arial AM" w:cs="GHEA Grapalat"/>
          <w:sz w:val="20"/>
          <w:szCs w:val="20"/>
          <w:lang w:val="hy-AM"/>
        </w:rPr>
        <w:t>.</w:t>
      </w:r>
    </w:p>
    <w:p w14:paraId="548D9D06" w14:textId="77777777" w:rsidR="007862B1" w:rsidRPr="002528F7" w:rsidRDefault="007862B1" w:rsidP="007862B1">
      <w:pPr>
        <w:ind w:firstLine="708"/>
        <w:jc w:val="both"/>
        <w:rPr>
          <w:rFonts w:ascii="Arial AM" w:hAnsi="Arial AM" w:cs="GHEA Grapalat"/>
          <w:sz w:val="20"/>
          <w:szCs w:val="20"/>
          <w:lang w:val="hy-AM"/>
        </w:rPr>
      </w:pPr>
    </w:p>
    <w:p w14:paraId="57CDC2CC" w14:textId="77777777" w:rsidR="007862B1" w:rsidRPr="002528F7" w:rsidRDefault="007862B1" w:rsidP="007862B1">
      <w:pPr>
        <w:numPr>
          <w:ilvl w:val="0"/>
          <w:numId w:val="6"/>
        </w:numPr>
        <w:jc w:val="center"/>
        <w:rPr>
          <w:rFonts w:ascii="Arial AM" w:hAnsi="Arial AM" w:cs="GHEA Grapalat"/>
          <w:b/>
          <w:bCs/>
          <w:sz w:val="20"/>
          <w:szCs w:val="20"/>
          <w:lang w:val="pt-BR"/>
        </w:rPr>
      </w:pP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Հ</w:t>
      </w:r>
      <w:r w:rsidRPr="002528F7">
        <w:rPr>
          <w:rFonts w:ascii="Sylfaen" w:hAnsi="Sylfaen" w:cs="Sylfaen"/>
          <w:b/>
          <w:sz w:val="20"/>
          <w:szCs w:val="20"/>
        </w:rPr>
        <w:t>ամաձայնության</w:t>
      </w:r>
      <w:r w:rsidRPr="002528F7">
        <w:rPr>
          <w:rFonts w:ascii="Arial AM" w:hAnsi="Arial AM" w:cs="GHEA Grapalat"/>
          <w:b/>
          <w:sz w:val="20"/>
          <w:szCs w:val="20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</w:rPr>
        <w:t>առարկան</w:t>
      </w:r>
    </w:p>
    <w:p w14:paraId="0BB7013A" w14:textId="77777777" w:rsidR="007862B1" w:rsidRPr="002528F7" w:rsidRDefault="007862B1" w:rsidP="007862B1">
      <w:pPr>
        <w:jc w:val="both"/>
        <w:rPr>
          <w:rFonts w:ascii="Arial AM" w:hAnsi="Arial AM" w:cs="GHEA Grapalat"/>
          <w:b/>
          <w:bCs/>
          <w:sz w:val="20"/>
          <w:szCs w:val="20"/>
          <w:lang w:val="pt-BR"/>
        </w:rPr>
      </w:pPr>
      <w:r w:rsidRPr="002528F7">
        <w:rPr>
          <w:rFonts w:ascii="Arial AM" w:hAnsi="Arial AM" w:cs="GHEA Grapalat"/>
          <w:sz w:val="20"/>
          <w:szCs w:val="20"/>
          <w:lang w:val="pt-BR"/>
        </w:rPr>
        <w:tab/>
      </w:r>
      <w:r w:rsidRPr="002528F7">
        <w:rPr>
          <w:rFonts w:ascii="Arial AM" w:hAnsi="Arial AM" w:cs="GHEA Grapalat"/>
          <w:sz w:val="20"/>
          <w:szCs w:val="20"/>
          <w:lang w:val="pt-BR"/>
        </w:rPr>
        <w:tab/>
        <w:t xml:space="preserve">                               </w:t>
      </w:r>
    </w:p>
    <w:p w14:paraId="2B9F0FDF" w14:textId="4AA67D8B" w:rsidR="007862B1" w:rsidRPr="002528F7" w:rsidRDefault="00271025" w:rsidP="00271025">
      <w:pPr>
        <w:jc w:val="both"/>
        <w:rPr>
          <w:rFonts w:ascii="Arial AM" w:hAnsi="Arial AM" w:cs="GHEA Grapalat"/>
          <w:sz w:val="20"/>
          <w:szCs w:val="20"/>
          <w:lang w:val="pt-BR"/>
        </w:rPr>
      </w:pPr>
      <w:r>
        <w:rPr>
          <w:rFonts w:ascii="Sylfaen" w:hAnsi="Sylfaen" w:cs="Sylfaen"/>
          <w:sz w:val="20"/>
          <w:szCs w:val="20"/>
          <w:lang w:val="hy-AM"/>
        </w:rPr>
        <w:t xml:space="preserve">    </w:t>
      </w:r>
      <w:r w:rsidR="00A707AC">
        <w:rPr>
          <w:rFonts w:ascii="Sylfaen" w:hAnsi="Sylfaen" w:cs="Sylfaen"/>
          <w:sz w:val="20"/>
          <w:szCs w:val="20"/>
          <w:lang w:val="hy-AM"/>
        </w:rPr>
        <w:t>1</w:t>
      </w:r>
      <w:r w:rsidR="00A707AC">
        <w:rPr>
          <w:rFonts w:ascii="MS Mincho" w:eastAsia="MS Mincho" w:hAnsi="MS Mincho" w:cs="MS Mincho" w:hint="eastAsia"/>
          <w:sz w:val="20"/>
          <w:szCs w:val="20"/>
          <w:lang w:val="hy-AM"/>
        </w:rPr>
        <w:t>․</w:t>
      </w:r>
      <w:r w:rsidR="00A707AC">
        <w:rPr>
          <w:sz w:val="20"/>
          <w:szCs w:val="20"/>
          <w:lang w:val="hy-AM"/>
        </w:rPr>
        <w:t xml:space="preserve">1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մասնակցում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A707AC" w:rsidRPr="00621437">
        <w:rPr>
          <w:rStyle w:val="af5"/>
          <w:rFonts w:ascii="Sylfaen" w:hAnsi="Sylfaen" w:cs="Arial"/>
          <w:b w:val="0"/>
          <w:bCs w:val="0"/>
          <w:sz w:val="20"/>
          <w:szCs w:val="20"/>
          <w:lang w:val="hy-AM"/>
        </w:rPr>
        <w:t>ՀՀ Արմավիրի մարզի Արաքսի համայնքապետարանի</w:t>
      </w:r>
      <w:r w:rsidR="00A707AC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 xml:space="preserve"> 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(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այսուհետ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Պատվիրատու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)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  </w:t>
      </w:r>
      <w:r w:rsidRPr="002528F7">
        <w:rPr>
          <w:rFonts w:ascii="Sylfaen" w:hAnsi="Sylfaen" w:cs="Sylfaen"/>
          <w:sz w:val="20"/>
          <w:szCs w:val="20"/>
          <w:lang w:val="pt-BR"/>
        </w:rPr>
        <w:t>կազմակերպված</w:t>
      </w:r>
      <w:r w:rsidRPr="00A707AC">
        <w:rPr>
          <w:rFonts w:ascii="Sylfaen" w:hAnsi="Sylfaen" w:cs="GHEA Grapalat"/>
          <w:sz w:val="20"/>
          <w:szCs w:val="20"/>
          <w:lang w:val="pt-BR"/>
        </w:rPr>
        <w:t>`</w:t>
      </w:r>
      <w:r w:rsidRPr="00A707AC">
        <w:rPr>
          <w:rFonts w:ascii="Sylfaen" w:hAnsi="Sylfaen" w:cs="GHEA Grapalat"/>
          <w:sz w:val="20"/>
          <w:szCs w:val="20"/>
          <w:lang w:val="hy-AM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ԱՄԱՀ-ՀԳ-ԲՄԱՇՁԲ-24/50</w:t>
      </w:r>
      <w:r w:rsidRPr="000C108E">
        <w:rPr>
          <w:rFonts w:ascii="Arial AM" w:hAnsi="Arial AM" w:cs="Sylfaen"/>
          <w:b/>
          <w:lang w:val="hy-AM"/>
        </w:rPr>
        <w:t xml:space="preserve"> </w:t>
      </w:r>
      <w:r w:rsidRPr="002528F7">
        <w:rPr>
          <w:rFonts w:ascii="Arial AM" w:hAnsi="Arial AM"/>
          <w:b/>
          <w:lang w:val="hy-AM"/>
        </w:rPr>
        <w:t xml:space="preserve">  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* </w:t>
      </w:r>
      <w:r w:rsidRPr="002528F7">
        <w:rPr>
          <w:rFonts w:ascii="Sylfaen" w:hAnsi="Sylfaen" w:cs="Sylfaen"/>
          <w:sz w:val="20"/>
          <w:szCs w:val="20"/>
          <w:lang w:val="pt-BR"/>
        </w:rPr>
        <w:t>ծածկագրով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գնման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ընթացակարգին</w:t>
      </w:r>
      <w:r w:rsidRPr="002528F7">
        <w:rPr>
          <w:rFonts w:ascii="Arial AM" w:hAnsi="Arial AM" w:cs="GHEA Grapalat"/>
          <w:sz w:val="20"/>
          <w:szCs w:val="20"/>
          <w:lang w:val="pt-BR"/>
        </w:rPr>
        <w:t>: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  </w:t>
      </w:r>
    </w:p>
    <w:p w14:paraId="761E6CE9" w14:textId="77777777" w:rsidR="007862B1" w:rsidRPr="002528F7" w:rsidRDefault="006E35C3" w:rsidP="006E35C3">
      <w:pPr>
        <w:ind w:firstLine="360"/>
        <w:jc w:val="both"/>
        <w:rPr>
          <w:rFonts w:ascii="Arial AM" w:hAnsi="Arial AM" w:cs="GHEA Grapalat"/>
          <w:color w:val="5B9BD5"/>
          <w:sz w:val="20"/>
          <w:szCs w:val="20"/>
          <w:lang w:val="hy-AM"/>
        </w:rPr>
      </w:pPr>
      <w:r w:rsidRPr="002528F7">
        <w:rPr>
          <w:rFonts w:ascii="Arial AM" w:hAnsi="Arial AM" w:cs="GHEA Grapalat"/>
          <w:sz w:val="20"/>
          <w:szCs w:val="20"/>
          <w:lang w:val="pt-BR"/>
        </w:rPr>
        <w:t>1.</w:t>
      </w:r>
      <w:r w:rsidR="000149F3" w:rsidRPr="002528F7">
        <w:rPr>
          <w:rFonts w:ascii="Arial AM" w:hAnsi="Arial AM" w:cs="GHEA Grapalat"/>
          <w:sz w:val="20"/>
          <w:szCs w:val="20"/>
          <w:lang w:val="pt-BR"/>
        </w:rPr>
        <w:t>2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Որպես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գնման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ընթացակարգի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արդյունքում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ընտրված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մասնակից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կնքվելիք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պայմանագրով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պարտավորությունների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կատարման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համար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անհրաժեշտ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որակավորման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ապահովում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Պատվիրատուին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ներկայացնում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տուժանքի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վճարման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պահանջագիրը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լրացված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հաստատված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Ընկերության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: </w:t>
      </w:r>
    </w:p>
    <w:p w14:paraId="08452534" w14:textId="77777777" w:rsidR="007862B1" w:rsidRPr="002528F7" w:rsidRDefault="000149F3" w:rsidP="000149F3">
      <w:pPr>
        <w:ind w:firstLine="360"/>
        <w:jc w:val="both"/>
        <w:rPr>
          <w:rFonts w:ascii="Arial AM" w:hAnsi="Arial AM" w:cs="GHEA Grapalat"/>
          <w:color w:val="000000"/>
          <w:sz w:val="20"/>
          <w:szCs w:val="20"/>
          <w:lang w:val="pt-BR"/>
        </w:rPr>
      </w:pPr>
      <w:r w:rsidRPr="002528F7">
        <w:rPr>
          <w:rFonts w:ascii="Arial AM" w:hAnsi="Arial AM" w:cs="GHEA Grapalat"/>
          <w:color w:val="000000"/>
          <w:sz w:val="20"/>
          <w:szCs w:val="20"/>
          <w:lang w:val="pt-BR"/>
        </w:rPr>
        <w:t xml:space="preserve">1.3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pt-BR"/>
        </w:rPr>
        <w:t>Ընկերությունը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pt-BR"/>
        </w:rPr>
        <w:t>տուժանքի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pt-BR"/>
        </w:rPr>
        <w:t>համաձայնագ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ր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pt-BR"/>
        </w:rPr>
        <w:t>ի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ն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ներկայացվող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վճարման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E35C3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>(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այսուհետ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`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Պահանջագիր</w:t>
      </w:r>
      <w:r w:rsidR="006E35C3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>)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ստորագրմամբ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անհետկանչելիորեն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համաձայնվում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որ</w:t>
      </w:r>
      <w:r w:rsidR="006E35C3" w:rsidRPr="002528F7">
        <w:rPr>
          <w:rFonts w:ascii="Sylfaen" w:hAnsi="Sylfaen" w:cs="Sylfaen"/>
          <w:color w:val="000000"/>
          <w:sz w:val="20"/>
          <w:szCs w:val="20"/>
          <w:lang w:val="hy-AM"/>
        </w:rPr>
        <w:t>՝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</w:p>
    <w:p w14:paraId="5FB0E76C" w14:textId="77777777" w:rsidR="007862B1" w:rsidRPr="002528F7" w:rsidRDefault="007862B1" w:rsidP="007862B1">
      <w:pPr>
        <w:ind w:firstLine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ստորագրմամբ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Ընկերությունը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տալիս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հավաստումը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Arial AM"/>
          <w:color w:val="000000"/>
          <w:sz w:val="20"/>
          <w:szCs w:val="20"/>
          <w:lang w:val="hy-AM"/>
        </w:rPr>
        <w:t>«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Վճարման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պայմանները</w:t>
      </w:r>
      <w:r w:rsidRPr="002528F7">
        <w:rPr>
          <w:rFonts w:ascii="Arial AM" w:hAnsi="Arial AM" w:cs="Arial AM"/>
          <w:color w:val="000000"/>
          <w:sz w:val="20"/>
          <w:szCs w:val="20"/>
          <w:lang w:val="hy-AM"/>
        </w:rPr>
        <w:t>»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դաշտում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լրացված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 </w:t>
      </w:r>
      <w:r w:rsidRPr="002528F7">
        <w:rPr>
          <w:rFonts w:ascii="Arial AM" w:hAnsi="Arial AM" w:cs="Arial AM"/>
          <w:color w:val="000000"/>
          <w:sz w:val="20"/>
          <w:szCs w:val="20"/>
          <w:lang w:val="hy-AM"/>
        </w:rPr>
        <w:t>«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ակցեպտավորված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վճարման</w:t>
      </w:r>
      <w:r w:rsidRPr="002528F7">
        <w:rPr>
          <w:rFonts w:ascii="Arial AM" w:hAnsi="Arial AM" w:cs="Arial AM"/>
          <w:color w:val="000000"/>
          <w:sz w:val="20"/>
          <w:szCs w:val="20"/>
          <w:lang w:val="hy-AM"/>
        </w:rPr>
        <w:t>»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գանձման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կապված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Ընկերությանը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սպասարկող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/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/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Բանկը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>` /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այսուհետ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Բանկ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/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ստացված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Պահանջագիրը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Ընկերությանը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համաձայնություն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ստանալու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քանի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Ընկերության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վրա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արդեն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դրվել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ստորագրությունը՝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ակցեպտավորման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նպատակով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: </w:t>
      </w:r>
    </w:p>
    <w:p w14:paraId="20AB0888" w14:textId="77777777" w:rsidR="007862B1" w:rsidRPr="002528F7" w:rsidRDefault="007862B1" w:rsidP="007862B1">
      <w:pPr>
        <w:ind w:firstLine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Պահանջագիրը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հիմք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հանդիսանում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Բանկի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Պահանջագրով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ամբողջ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գումարը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pt-BR"/>
        </w:rPr>
        <w:t>Ընկերության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հաշվից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գանձելու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համար՝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առանց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ակցեպտավորման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: </w:t>
      </w:r>
    </w:p>
    <w:p w14:paraId="5C730B44" w14:textId="77777777" w:rsidR="007862B1" w:rsidRPr="002528F7" w:rsidRDefault="007862B1" w:rsidP="007862B1">
      <w:pPr>
        <w:ind w:firstLine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 </w:t>
      </w:r>
      <w:r w:rsidRPr="002528F7">
        <w:rPr>
          <w:rFonts w:ascii="Sylfaen" w:hAnsi="Sylfaen" w:cs="Sylfaen"/>
          <w:color w:val="000000"/>
          <w:sz w:val="20"/>
          <w:szCs w:val="20"/>
          <w:lang w:val="pt-BR"/>
        </w:rPr>
        <w:t>Ընկերությունը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եղանակով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Բանկին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կարգադրել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վրա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ակցեպտը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կանչելու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>:</w:t>
      </w:r>
    </w:p>
    <w:p w14:paraId="448422F1" w14:textId="77777777" w:rsidR="007862B1" w:rsidRPr="002528F7" w:rsidRDefault="007862B1" w:rsidP="007862B1">
      <w:pPr>
        <w:ind w:left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pt-BR"/>
        </w:rPr>
        <w:t>Ընկերությունը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հավաստում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Պահանջագիրը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ակցեպտավորել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տուժանքի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ամբողջ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գումարով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>:</w:t>
      </w:r>
    </w:p>
    <w:p w14:paraId="1C3D5F54" w14:textId="77777777" w:rsidR="007862B1" w:rsidRPr="002528F7" w:rsidRDefault="007862B1" w:rsidP="007862B1">
      <w:pPr>
        <w:ind w:firstLine="426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ե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Ընկերությունը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սույնով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Բանկը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որևէ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պատասխանատվություն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վճարման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Պահանջագրի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իրավաչափության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վավերականության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ներկայացման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ժամկետների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Պահանջագրի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կատարումն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ապահովելու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Բանկի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գործողությունների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: </w:t>
      </w:r>
    </w:p>
    <w:p w14:paraId="797EE2F1" w14:textId="77777777" w:rsidR="007862B1" w:rsidRPr="002528F7" w:rsidRDefault="000149F3" w:rsidP="000149F3">
      <w:pPr>
        <w:ind w:firstLine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2528F7">
        <w:rPr>
          <w:rFonts w:ascii="Arial AM" w:hAnsi="Arial AM" w:cs="GHEA Grapalat"/>
          <w:sz w:val="20"/>
          <w:szCs w:val="20"/>
          <w:lang w:val="pt-BR"/>
        </w:rPr>
        <w:t>1.4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Ընկերության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գնման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ընթացակարգի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արդյունքում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կնքված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պայմանագիրը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չկատարելու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կամ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ոչ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պատշաճ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կատարելու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եթե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այն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հանգեցնում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Պատվիրատուի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միակողմանի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լուծման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>,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Պատվիրատուն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տուժանքի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Պահանջագիրը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բնօրինակներով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ներկայացնում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Վճարող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Բանկին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այդ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մասին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գրավոր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տեղեկացնելով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Ընկերությանը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: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տուժանքի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Պահանջագիրը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էլեկտրոնային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թվային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ստորագրությամբ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հաստատված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լինելու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դրանք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Վճարող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Բանկին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են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ներկայացվում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էլեկտրոնային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կրիչներով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ինչպես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նաև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դրանցից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արտատպված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թղթային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տարբերակներով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>:</w:t>
      </w:r>
    </w:p>
    <w:p w14:paraId="13D5380E" w14:textId="77777777" w:rsidR="007862B1" w:rsidRPr="002528F7" w:rsidRDefault="007862B1" w:rsidP="000149F3">
      <w:pPr>
        <w:numPr>
          <w:ilvl w:val="1"/>
          <w:numId w:val="25"/>
        </w:numPr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Պատվիրատուն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բանկին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ներկայացնել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>:</w:t>
      </w:r>
    </w:p>
    <w:p w14:paraId="75D43857" w14:textId="77777777" w:rsidR="007862B1" w:rsidRPr="002528F7" w:rsidRDefault="000149F3" w:rsidP="000149F3">
      <w:pPr>
        <w:ind w:firstLine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2528F7">
        <w:rPr>
          <w:rFonts w:ascii="Arial AM" w:hAnsi="Arial AM" w:cs="GHEA Grapalat"/>
          <w:sz w:val="20"/>
          <w:szCs w:val="20"/>
          <w:lang w:val="hy-AM"/>
        </w:rPr>
        <w:t xml:space="preserve">1.6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Վճարող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Բանկի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Պ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ահանջագրում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նշված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գումարի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վճարման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հետևանքով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Ընկերության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առաջացած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ռիսկերի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(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Ընկերության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կրած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վնասների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)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բացասական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հետևանքների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համար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Բանկը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որևէ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պատասխանատվություն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չի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կրում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>: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Բանկը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պարտավոր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չէ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ստուգելու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Ընկերության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պայմանները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խախտելու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փաստերը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>:</w:t>
      </w:r>
    </w:p>
    <w:p w14:paraId="698257D7" w14:textId="77777777" w:rsidR="007862B1" w:rsidRPr="002528F7" w:rsidRDefault="000149F3" w:rsidP="000149F3">
      <w:pPr>
        <w:ind w:firstLine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2528F7">
        <w:rPr>
          <w:rFonts w:ascii="Arial AM" w:hAnsi="Arial AM" w:cs="GHEA Grapalat"/>
          <w:sz w:val="20"/>
          <w:szCs w:val="20"/>
          <w:lang w:val="pt-BR"/>
        </w:rPr>
        <w:t xml:space="preserve">1.7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Այն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>,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երբ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Ընկերության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հաշվի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միջոցները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չեն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բավարարում</w:t>
      </w:r>
      <w:r w:rsidR="007862B1" w:rsidRPr="002528F7">
        <w:rPr>
          <w:rFonts w:ascii="Sylfaen" w:hAnsi="Sylfaen" w:cs="Sylfaen"/>
          <w:sz w:val="20"/>
          <w:szCs w:val="20"/>
        </w:rPr>
        <w:t>՝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Վճարող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բանկը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վճարման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պահանջագիրը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ստանալուց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հետո՝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2 (</w:t>
      </w:r>
      <w:r w:rsidR="007862B1" w:rsidRPr="002528F7">
        <w:rPr>
          <w:rFonts w:ascii="Sylfaen" w:hAnsi="Sylfaen" w:cs="Sylfaen"/>
          <w:sz w:val="20"/>
          <w:szCs w:val="20"/>
        </w:rPr>
        <w:t>երկու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) </w:t>
      </w:r>
      <w:r w:rsidR="007862B1" w:rsidRPr="002528F7">
        <w:rPr>
          <w:rFonts w:ascii="Sylfaen" w:hAnsi="Sylfaen" w:cs="Sylfaen"/>
          <w:sz w:val="20"/>
          <w:szCs w:val="20"/>
        </w:rPr>
        <w:t>աշխատանքային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օրվա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ընթացքում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պետք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է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տեղեկացնի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Պատվիրատուին՝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գրավոր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ձևով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>:</w:t>
      </w:r>
    </w:p>
    <w:p w14:paraId="4870C539" w14:textId="77777777" w:rsidR="007862B1" w:rsidRPr="002528F7" w:rsidRDefault="000149F3" w:rsidP="000149F3">
      <w:pPr>
        <w:ind w:firstLine="360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2528F7">
        <w:rPr>
          <w:rFonts w:ascii="Arial AM" w:hAnsi="Arial AM" w:cs="GHEA Grapalat"/>
          <w:sz w:val="20"/>
          <w:szCs w:val="20"/>
          <w:lang w:val="pt-BR"/>
        </w:rPr>
        <w:t xml:space="preserve">1.8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Պ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ահանջագիրը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Բանկ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ներկայացնելուց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հետո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Բանկից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անկախ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պատճառներով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տասն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աշխատանքային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օրվա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ընթացքում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Պատվիրատուին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գումարը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չվճարվելու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Պատվիրատուն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չվճարման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հետ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կապված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Ընկերության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մասին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տեղեկությունները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փոխանցում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&lt;&lt;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ԱՔՌԱ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Քրեդիթ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Ռեփորթինգ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&gt;&gt;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ՓԲԸ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(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Վարկային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բյուրո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>):</w:t>
      </w:r>
    </w:p>
    <w:p w14:paraId="39A70575" w14:textId="77777777" w:rsidR="007862B1" w:rsidRPr="002528F7" w:rsidRDefault="007862B1" w:rsidP="007862B1">
      <w:pPr>
        <w:numPr>
          <w:ilvl w:val="0"/>
          <w:numId w:val="6"/>
        </w:numPr>
        <w:jc w:val="center"/>
        <w:rPr>
          <w:rFonts w:ascii="Arial AM" w:hAnsi="Arial AM" w:cs="GHEA Grapalat"/>
          <w:b/>
          <w:bCs/>
          <w:sz w:val="20"/>
          <w:szCs w:val="20"/>
        </w:rPr>
      </w:pPr>
      <w:r w:rsidRPr="002528F7">
        <w:rPr>
          <w:rFonts w:ascii="Sylfaen" w:hAnsi="Sylfaen" w:cs="Sylfaen"/>
          <w:b/>
          <w:bCs/>
          <w:sz w:val="20"/>
          <w:szCs w:val="20"/>
        </w:rPr>
        <w:t>Այլ</w:t>
      </w:r>
      <w:r w:rsidRPr="002528F7">
        <w:rPr>
          <w:rFonts w:ascii="Arial AM" w:hAnsi="Arial AM" w:cs="GHEA Grapalat"/>
          <w:b/>
          <w:bCs/>
          <w:sz w:val="20"/>
          <w:szCs w:val="20"/>
        </w:rPr>
        <w:t xml:space="preserve"> </w:t>
      </w:r>
      <w:r w:rsidRPr="002528F7">
        <w:rPr>
          <w:rFonts w:ascii="Sylfaen" w:hAnsi="Sylfaen" w:cs="Sylfaen"/>
          <w:b/>
          <w:bCs/>
          <w:sz w:val="20"/>
          <w:szCs w:val="20"/>
        </w:rPr>
        <w:t>պայմաններ</w:t>
      </w:r>
    </w:p>
    <w:p w14:paraId="57892E06" w14:textId="77777777" w:rsidR="007862B1" w:rsidRPr="002528F7" w:rsidRDefault="007862B1" w:rsidP="007862B1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 w:cs="GHEA Grapalat"/>
          <w:sz w:val="20"/>
          <w:szCs w:val="20"/>
        </w:rPr>
        <w:t xml:space="preserve">2.1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համաձայնագիրը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Պահանջագիրը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անհետկանչելի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GHEA Grapalat"/>
          <w:sz w:val="20"/>
          <w:szCs w:val="20"/>
          <w:lang w:val="hy-AM"/>
        </w:rPr>
        <w:t>,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ուժի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մեջ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մտնում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Ընկերության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կողմից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վավերացման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պահից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ուժի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մեջ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Պատվիրատուի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կողմից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կնքված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պայմանագրի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կատարման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արդյունքը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ամբողջական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ընդունվելու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օրվան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հաջորդող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քսաներորդ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աշխատանքային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օրը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ներառյալ</w:t>
      </w:r>
      <w:r w:rsidRPr="002528F7">
        <w:rPr>
          <w:rFonts w:ascii="Tahoma" w:hAnsi="Tahoma" w:cs="Tahoma"/>
          <w:sz w:val="20"/>
          <w:szCs w:val="20"/>
        </w:rPr>
        <w:t>։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</w:p>
    <w:p w14:paraId="44B771D3" w14:textId="77777777" w:rsidR="007862B1" w:rsidRPr="002528F7" w:rsidRDefault="007862B1" w:rsidP="007862B1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 w:cs="GHEA Grapalat"/>
          <w:sz w:val="20"/>
          <w:szCs w:val="20"/>
          <w:lang w:val="hy-AM"/>
        </w:rPr>
        <w:t>2.2.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համաձայնագիրը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կից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Պահանջագիրը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Բանկին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ներկայացնելով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` </w:t>
      </w:r>
    </w:p>
    <w:p w14:paraId="4C9676BB" w14:textId="77777777" w:rsidR="007862B1" w:rsidRPr="002528F7" w:rsidRDefault="007862B1" w:rsidP="007862B1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 w:cs="GHEA Grapalat"/>
          <w:sz w:val="20"/>
          <w:szCs w:val="20"/>
          <w:lang w:val="hy-AM"/>
        </w:rPr>
        <w:lastRenderedPageBreak/>
        <w:t xml:space="preserve">2.2.1.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հավաստվում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Ընկերությունը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թույլ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տվել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պայմանագրային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խախտում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իսկ</w:t>
      </w:r>
    </w:p>
    <w:p w14:paraId="4355BDEC" w14:textId="77777777" w:rsidR="007862B1" w:rsidRPr="002528F7" w:rsidDel="00A13215" w:rsidRDefault="007862B1" w:rsidP="007862B1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 w:cs="GHEA Grapalat"/>
          <w:sz w:val="20"/>
          <w:szCs w:val="20"/>
          <w:lang w:val="hy-AM"/>
        </w:rPr>
        <w:t xml:space="preserve">2.2.2. </w:t>
      </w:r>
      <w:r w:rsidRPr="002528F7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հավաստվում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տուժանքի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համաձայնագիրը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կից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Պահանջագիրը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պատշաճ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ստորագրված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իրավասու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անձի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GHEA Grapalat"/>
          <w:sz w:val="20"/>
          <w:szCs w:val="20"/>
          <w:lang w:val="hy-AM"/>
        </w:rPr>
        <w:t>:</w:t>
      </w:r>
    </w:p>
    <w:p w14:paraId="4B63E658" w14:textId="77777777" w:rsidR="007862B1" w:rsidRPr="002528F7" w:rsidRDefault="007862B1" w:rsidP="007862B1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 w:cs="GHEA Grapalat"/>
          <w:sz w:val="20"/>
          <w:szCs w:val="20"/>
          <w:lang w:val="hy-AM"/>
        </w:rPr>
        <w:t xml:space="preserve">2.3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Համաձայնագրի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կապակցությամբ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ծագած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վեճերը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լուծվում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բանակցությունների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միջոցով։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ձեռք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չբերելու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վեճերը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լուծվում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դատական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կարգով։</w:t>
      </w:r>
    </w:p>
    <w:p w14:paraId="52888F1E" w14:textId="77777777" w:rsidR="007862B1" w:rsidRPr="002528F7" w:rsidRDefault="007862B1" w:rsidP="007862B1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</w:p>
    <w:p w14:paraId="5BE740DF" w14:textId="77777777" w:rsidR="007862B1" w:rsidRPr="002528F7" w:rsidRDefault="007862B1" w:rsidP="007862B1">
      <w:pPr>
        <w:ind w:firstLine="567"/>
        <w:jc w:val="center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3.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Ընկերության</w:t>
      </w: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հասցեն</w:t>
      </w: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բանկային</w:t>
      </w: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վավերապայմանները</w:t>
      </w:r>
      <w:r w:rsidRPr="002528F7">
        <w:rPr>
          <w:rFonts w:ascii="Arial AM" w:hAnsi="Arial AM" w:cs="GHEA Grapalat"/>
          <w:b/>
          <w:sz w:val="20"/>
          <w:szCs w:val="20"/>
          <w:lang w:val="hy-AM"/>
        </w:rPr>
        <w:t>`</w:t>
      </w:r>
    </w:p>
    <w:p w14:paraId="51B09615" w14:textId="77777777" w:rsidR="007862B1" w:rsidRPr="002528F7" w:rsidRDefault="007862B1" w:rsidP="007862B1">
      <w:pPr>
        <w:jc w:val="both"/>
        <w:rPr>
          <w:rFonts w:ascii="Arial AM" w:hAnsi="Arial AM" w:cs="GHEA Grapalat"/>
          <w:sz w:val="20"/>
          <w:szCs w:val="20"/>
          <w:u w:val="single"/>
          <w:lang w:val="hy-AM"/>
        </w:rPr>
      </w:pP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</w:p>
    <w:p w14:paraId="7E7A931E" w14:textId="77777777" w:rsidR="007862B1" w:rsidRPr="002528F7" w:rsidRDefault="007862B1" w:rsidP="007862B1">
      <w:pPr>
        <w:jc w:val="both"/>
        <w:rPr>
          <w:rFonts w:ascii="Arial AM" w:hAnsi="Arial AM"/>
          <w:sz w:val="18"/>
          <w:szCs w:val="18"/>
          <w:vertAlign w:val="superscript"/>
          <w:lang w:val="hy-AM"/>
        </w:rPr>
      </w:pP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                             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ընկերության</w:t>
      </w: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անվանումը</w:t>
      </w:r>
    </w:p>
    <w:p w14:paraId="3F6AF0E4" w14:textId="77777777" w:rsidR="007862B1" w:rsidRPr="002528F7" w:rsidRDefault="007862B1" w:rsidP="007862B1">
      <w:pPr>
        <w:jc w:val="both"/>
        <w:rPr>
          <w:rFonts w:ascii="Arial AM" w:hAnsi="Arial AM"/>
          <w:sz w:val="18"/>
          <w:szCs w:val="18"/>
          <w:u w:val="single"/>
          <w:vertAlign w:val="superscript"/>
          <w:lang w:val="hy-AM"/>
        </w:rPr>
      </w:pP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</w:t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</w:p>
    <w:p w14:paraId="04A83293" w14:textId="77777777" w:rsidR="007862B1" w:rsidRPr="002528F7" w:rsidRDefault="007862B1" w:rsidP="007862B1">
      <w:pPr>
        <w:jc w:val="both"/>
        <w:rPr>
          <w:rFonts w:ascii="Arial AM" w:hAnsi="Arial AM"/>
          <w:sz w:val="18"/>
          <w:szCs w:val="18"/>
          <w:vertAlign w:val="superscript"/>
          <w:lang w:val="hy-AM"/>
        </w:rPr>
      </w:pP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                            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ընկերության</w:t>
      </w: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հասցեն</w:t>
      </w:r>
    </w:p>
    <w:p w14:paraId="43A8D96A" w14:textId="77777777" w:rsidR="007862B1" w:rsidRPr="002528F7" w:rsidRDefault="007862B1" w:rsidP="007862B1">
      <w:pPr>
        <w:jc w:val="both"/>
        <w:rPr>
          <w:rFonts w:ascii="Arial AM" w:hAnsi="Arial AM"/>
          <w:sz w:val="18"/>
          <w:szCs w:val="18"/>
          <w:u w:val="single"/>
          <w:vertAlign w:val="superscript"/>
          <w:lang w:val="hy-AM"/>
        </w:rPr>
      </w:pP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</w:p>
    <w:p w14:paraId="3FA99133" w14:textId="77777777" w:rsidR="007862B1" w:rsidRPr="002528F7" w:rsidRDefault="007862B1" w:rsidP="007862B1">
      <w:pPr>
        <w:jc w:val="both"/>
        <w:rPr>
          <w:rFonts w:ascii="Arial AM" w:hAnsi="Arial AM"/>
          <w:sz w:val="18"/>
          <w:szCs w:val="18"/>
          <w:vertAlign w:val="superscript"/>
          <w:lang w:val="hy-AM"/>
        </w:rPr>
      </w:pP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            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ընկերությանը</w:t>
      </w: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սպասարկող</w:t>
      </w: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բանկի</w:t>
      </w: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անվանումը</w:t>
      </w:r>
    </w:p>
    <w:p w14:paraId="67341543" w14:textId="77777777" w:rsidR="007862B1" w:rsidRPr="002528F7" w:rsidRDefault="007862B1" w:rsidP="007862B1">
      <w:pPr>
        <w:jc w:val="both"/>
        <w:rPr>
          <w:rFonts w:ascii="Arial AM" w:hAnsi="Arial AM"/>
          <w:sz w:val="18"/>
          <w:szCs w:val="18"/>
          <w:u w:val="single"/>
          <w:vertAlign w:val="superscript"/>
          <w:lang w:val="hy-AM"/>
        </w:rPr>
      </w:pP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</w:p>
    <w:p w14:paraId="54208CF8" w14:textId="77777777" w:rsidR="006E35C3" w:rsidRPr="002528F7" w:rsidRDefault="006E35C3" w:rsidP="007862B1">
      <w:pPr>
        <w:jc w:val="both"/>
        <w:rPr>
          <w:rFonts w:ascii="Arial AM" w:hAnsi="Arial AM"/>
          <w:sz w:val="18"/>
          <w:szCs w:val="18"/>
          <w:u w:val="single"/>
          <w:vertAlign w:val="superscript"/>
          <w:lang w:val="hy-AM"/>
        </w:rPr>
      </w:pPr>
    </w:p>
    <w:p w14:paraId="7FCCF9EE" w14:textId="77777777" w:rsidR="00334B2F" w:rsidRPr="002528F7" w:rsidRDefault="00334B2F" w:rsidP="00334B2F">
      <w:pPr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Կ</w:t>
      </w:r>
      <w:r w:rsidRPr="002528F7">
        <w:rPr>
          <w:rFonts w:ascii="Arial AM" w:hAnsi="Arial AM"/>
          <w:sz w:val="20"/>
          <w:szCs w:val="20"/>
          <w:lang w:val="hy-AM"/>
        </w:rPr>
        <w:t>.</w:t>
      </w:r>
      <w:r w:rsidRPr="002528F7">
        <w:rPr>
          <w:rFonts w:ascii="Sylfaen" w:hAnsi="Sylfaen" w:cs="Sylfaen"/>
          <w:sz w:val="20"/>
          <w:szCs w:val="20"/>
          <w:lang w:val="hy-AM"/>
        </w:rPr>
        <w:t>Տ</w:t>
      </w:r>
    </w:p>
    <w:p w14:paraId="759D189E" w14:textId="77777777" w:rsidR="00334B2F" w:rsidRPr="002528F7" w:rsidRDefault="00334B2F" w:rsidP="00334B2F">
      <w:pPr>
        <w:jc w:val="both"/>
        <w:rPr>
          <w:rFonts w:ascii="Arial AM" w:hAnsi="Arial AM"/>
          <w:sz w:val="20"/>
          <w:szCs w:val="20"/>
          <w:lang w:val="hy-AM"/>
        </w:rPr>
      </w:pPr>
    </w:p>
    <w:p w14:paraId="26C65AAA" w14:textId="77777777" w:rsidR="00334B2F" w:rsidRPr="002528F7" w:rsidRDefault="00334B2F" w:rsidP="00334B2F">
      <w:pPr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Օր</w:t>
      </w:r>
      <w:r w:rsidRPr="002528F7">
        <w:rPr>
          <w:rFonts w:ascii="Arial AM" w:hAnsi="Arial AM"/>
          <w:sz w:val="20"/>
          <w:szCs w:val="20"/>
          <w:lang w:val="hy-AM"/>
        </w:rPr>
        <w:t>/</w:t>
      </w:r>
      <w:r w:rsidRPr="002528F7">
        <w:rPr>
          <w:rFonts w:ascii="Sylfaen" w:hAnsi="Sylfaen" w:cs="Sylfaen"/>
          <w:sz w:val="20"/>
          <w:szCs w:val="20"/>
          <w:lang w:val="hy-AM"/>
        </w:rPr>
        <w:t>ամիս</w:t>
      </w:r>
      <w:r w:rsidRPr="002528F7">
        <w:rPr>
          <w:rFonts w:ascii="Arial AM" w:hAnsi="Arial AM"/>
          <w:sz w:val="20"/>
          <w:szCs w:val="20"/>
          <w:lang w:val="hy-AM"/>
        </w:rPr>
        <w:t>/</w:t>
      </w:r>
      <w:r w:rsidRPr="002528F7">
        <w:rPr>
          <w:rFonts w:ascii="Sylfaen" w:hAnsi="Sylfaen" w:cs="Sylfaen"/>
          <w:sz w:val="20"/>
          <w:szCs w:val="20"/>
          <w:lang w:val="hy-AM"/>
        </w:rPr>
        <w:t>տարի</w:t>
      </w:r>
    </w:p>
    <w:p w14:paraId="2290E993" w14:textId="77777777" w:rsidR="006E35C3" w:rsidRPr="002528F7" w:rsidRDefault="006E35C3" w:rsidP="007862B1">
      <w:pPr>
        <w:jc w:val="both"/>
        <w:rPr>
          <w:rFonts w:ascii="Arial AM" w:hAnsi="Arial AM"/>
          <w:sz w:val="18"/>
          <w:szCs w:val="18"/>
          <w:vertAlign w:val="superscript"/>
          <w:lang w:val="hy-AM"/>
        </w:rPr>
      </w:pPr>
    </w:p>
    <w:p w14:paraId="2C5D80A0" w14:textId="77777777" w:rsidR="007862B1" w:rsidRPr="002528F7" w:rsidRDefault="007862B1" w:rsidP="007862B1">
      <w:pPr>
        <w:jc w:val="both"/>
        <w:rPr>
          <w:rFonts w:ascii="Arial AM" w:hAnsi="Arial AM" w:cs="GHEA Grapalat"/>
          <w:i/>
          <w:sz w:val="18"/>
          <w:szCs w:val="18"/>
          <w:lang w:val="hy-AM"/>
        </w:rPr>
      </w:pPr>
    </w:p>
    <w:p w14:paraId="1A1C33E6" w14:textId="77777777" w:rsidR="006E35C3" w:rsidRPr="002528F7" w:rsidRDefault="006E35C3" w:rsidP="006E35C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 w:cs="Sylfaen"/>
          <w:i/>
          <w:sz w:val="16"/>
          <w:szCs w:val="16"/>
          <w:lang w:val="hy-AM"/>
        </w:rPr>
      </w:pP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*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`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46FFB3C1" w14:textId="77777777" w:rsidR="00595213" w:rsidRPr="002528F7" w:rsidRDefault="007862B1" w:rsidP="00091EBC">
      <w:pPr>
        <w:pStyle w:val="31"/>
        <w:spacing w:line="240" w:lineRule="auto"/>
        <w:jc w:val="right"/>
        <w:rPr>
          <w:rFonts w:ascii="Arial AM" w:hAnsi="Arial AM"/>
          <w:b/>
          <w:lang w:val="hy-AM"/>
        </w:rPr>
      </w:pPr>
      <w:r w:rsidRPr="002528F7">
        <w:rPr>
          <w:rFonts w:ascii="Arial AM" w:hAnsi="Arial AM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95213" w:rsidRPr="002528F7" w14:paraId="64B52A6B" w14:textId="77777777" w:rsidTr="000C108E">
        <w:trPr>
          <w:trHeight w:val="416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A9FCB9A" w14:textId="77777777" w:rsidR="00595213" w:rsidRPr="000C108E" w:rsidRDefault="00595213" w:rsidP="00CB0ADE">
            <w:pPr>
              <w:rPr>
                <w:rFonts w:ascii="Arial AM" w:hAnsi="Arial AM" w:cs="Sylfaen"/>
                <w:b/>
                <w:bCs/>
                <w:sz w:val="16"/>
                <w:szCs w:val="16"/>
                <w:lang w:val="hy-AM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lastRenderedPageBreak/>
              <w:t xml:space="preserve">1.                                                              </w:t>
            </w:r>
            <w:r w:rsidRPr="000C108E">
              <w:rPr>
                <w:rFonts w:ascii="Sylfaen" w:hAnsi="Sylfaen" w:cs="Sylfaen"/>
                <w:b/>
                <w:bCs/>
                <w:sz w:val="16"/>
                <w:szCs w:val="16"/>
              </w:rPr>
              <w:t>ՎՃԱՐՄԱՆ</w:t>
            </w:r>
            <w:r w:rsidRPr="000C108E">
              <w:rPr>
                <w:rFonts w:ascii="Arial AM" w:hAnsi="Arial AM" w:cs="Arial"/>
                <w:b/>
                <w:bCs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b/>
                <w:bCs/>
                <w:sz w:val="16"/>
                <w:szCs w:val="16"/>
              </w:rPr>
              <w:t>ՊԱՀԱՆՋԱԳԻՐ</w:t>
            </w:r>
            <w:r w:rsidRPr="000C108E">
              <w:rPr>
                <w:rFonts w:ascii="Arial AM" w:hAnsi="Arial AM" w:cs="Sylfaen"/>
                <w:b/>
                <w:bCs/>
                <w:sz w:val="16"/>
                <w:szCs w:val="16"/>
              </w:rPr>
              <w:t xml:space="preserve">* </w:t>
            </w:r>
          </w:p>
          <w:p w14:paraId="3F52C0A4" w14:textId="77777777" w:rsidR="00595213" w:rsidRPr="000C108E" w:rsidRDefault="00595213" w:rsidP="00CB0ADE">
            <w:pPr>
              <w:jc w:val="center"/>
              <w:rPr>
                <w:rFonts w:ascii="Arial AM" w:hAnsi="Arial AM" w:cs="Arial"/>
                <w:bCs/>
                <w:i/>
                <w:sz w:val="16"/>
                <w:szCs w:val="16"/>
              </w:rPr>
            </w:pPr>
          </w:p>
        </w:tc>
      </w:tr>
      <w:tr w:rsidR="00595213" w:rsidRPr="002528F7" w14:paraId="6971A942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52938B8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  <w:lang w:val="hy-AM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2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Թիվ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</w:p>
        </w:tc>
      </w:tr>
      <w:tr w:rsidR="00595213" w:rsidRPr="002528F7" w14:paraId="1F42C94C" w14:textId="77777777" w:rsidTr="00CB0AD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8772E94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3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                                                       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Ներկայացման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ամսաթիվը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` 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 xml:space="preserve">"___" </w:t>
            </w:r>
            <w:r w:rsidRPr="000C108E">
              <w:rPr>
                <w:rFonts w:ascii="Arial AM" w:hAnsi="Arial AM" w:cs="Sylfaen"/>
                <w:color w:val="000000"/>
                <w:sz w:val="16"/>
                <w:szCs w:val="16"/>
              </w:rPr>
              <w:t xml:space="preserve">___ 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20___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</w:rPr>
              <w:t>թ</w:t>
            </w:r>
            <w:r w:rsidRPr="000C108E">
              <w:rPr>
                <w:rFonts w:ascii="Arial AM" w:hAnsi="Arial AM" w:cs="Sylfaen"/>
                <w:color w:val="000000"/>
                <w:sz w:val="16"/>
                <w:szCs w:val="16"/>
              </w:rPr>
              <w:t>.</w:t>
            </w:r>
          </w:p>
        </w:tc>
      </w:tr>
      <w:tr w:rsidR="00595213" w:rsidRPr="002528F7" w14:paraId="57C46184" w14:textId="77777777" w:rsidTr="00CB0AD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3120CE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4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Վճարողի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անվանումը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,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կամ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անուն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ազգանուն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(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Ընկերություն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</w:p>
        </w:tc>
      </w:tr>
      <w:tr w:rsidR="00595213" w:rsidRPr="002528F7" w14:paraId="12FDB4CF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3DDE743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5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Վճարողի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սպասարկող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Ֆինանսական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կազմակերպություն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(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բանկ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)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</w:p>
        </w:tc>
      </w:tr>
      <w:tr w:rsidR="00595213" w:rsidRPr="002528F7" w14:paraId="79919479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A0E16E8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6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Վճարողի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հաշվի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համարը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</w:p>
        </w:tc>
      </w:tr>
      <w:tr w:rsidR="00595213" w:rsidRPr="002528F7" w14:paraId="6F7DD35D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F9F020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7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Վճարողի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ՀՎՀՀ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</w:p>
        </w:tc>
      </w:tr>
      <w:tr w:rsidR="00595213" w:rsidRPr="002528F7" w14:paraId="4D4F6D85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9228B86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8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Վճարողի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ՀԾՀ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</w:p>
        </w:tc>
      </w:tr>
      <w:tr w:rsidR="00595213" w:rsidRPr="002528F7" w14:paraId="7C47BB4C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B2958FC" w14:textId="37C0E4B4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9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Շահառու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անվանումը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,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կամ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անուն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ազգանուն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  <w:r w:rsidR="000C108E"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="000C108E" w:rsidRPr="000C108E">
              <w:rPr>
                <w:rFonts w:ascii="Sylfaen" w:hAnsi="Sylfaen"/>
                <w:iCs/>
                <w:sz w:val="16"/>
                <w:szCs w:val="16"/>
                <w:lang w:val="hy-AM"/>
              </w:rPr>
              <w:t xml:space="preserve"> </w:t>
            </w:r>
            <w:r w:rsidR="000C108E" w:rsidRPr="00ED24AF">
              <w:rPr>
                <w:rFonts w:ascii="Sylfaen" w:hAnsi="Sylfaen"/>
                <w:iCs/>
                <w:sz w:val="18"/>
                <w:szCs w:val="18"/>
                <w:lang w:val="hy-AM"/>
              </w:rPr>
              <w:t>ՀՀ Արմավիրի մարզի Արաքսի համայնքապետարան</w:t>
            </w:r>
          </w:p>
        </w:tc>
      </w:tr>
      <w:tr w:rsidR="00595213" w:rsidRPr="002528F7" w14:paraId="1E601B3A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6E94745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  <w:lang w:val="ru-RU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ru-RU"/>
              </w:rPr>
              <w:t xml:space="preserve">10. 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Շահառուի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ՀԾՀ</w:t>
            </w:r>
            <w:r w:rsidRPr="000C108E">
              <w:rPr>
                <w:rFonts w:ascii="Arial AM" w:hAnsi="Arial AM" w:cs="Sylfaen"/>
                <w:sz w:val="16"/>
                <w:szCs w:val="16"/>
                <w:lang w:val="ru-RU"/>
              </w:rPr>
              <w:t xml:space="preserve"> (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չի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լրացվում</w:t>
            </w:r>
            <w:r w:rsidRPr="000C108E">
              <w:rPr>
                <w:rFonts w:ascii="Arial AM" w:hAnsi="Arial AM" w:cs="Sylfaen"/>
                <w:sz w:val="16"/>
                <w:szCs w:val="16"/>
                <w:lang w:val="ru-RU"/>
              </w:rPr>
              <w:t>)</w:t>
            </w:r>
          </w:p>
        </w:tc>
      </w:tr>
      <w:tr w:rsidR="00595213" w:rsidRPr="002528F7" w14:paraId="153C8455" w14:textId="77777777" w:rsidTr="00CB0AD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8014EE5" w14:textId="6DAB9BE5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11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Շահառուի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ՀՎՀՀ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  <w:r w:rsidR="00ED24AF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     </w:t>
            </w:r>
            <w:r w:rsidR="000C108E"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="000C108E" w:rsidRPr="00ED24AF">
              <w:rPr>
                <w:rFonts w:ascii="Sylfaen" w:hAnsi="Sylfaen" w:cs="Arial"/>
                <w:sz w:val="18"/>
                <w:szCs w:val="18"/>
                <w:lang w:val="hy-AM"/>
              </w:rPr>
              <w:t>04440435</w:t>
            </w:r>
          </w:p>
        </w:tc>
      </w:tr>
      <w:tr w:rsidR="00595213" w:rsidRPr="002528F7" w14:paraId="0EAAF759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DAD5BE3" w14:textId="18C79D24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1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2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Շահառուի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ն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սպասարկող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Ֆինանսական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կազմակերպություն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(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բանկ</w:t>
            </w:r>
            <w:r w:rsidRPr="00ED24AF">
              <w:rPr>
                <w:rFonts w:ascii="Arial AM" w:hAnsi="Arial AM" w:cs="Sylfaen"/>
                <w:sz w:val="18"/>
                <w:szCs w:val="18"/>
              </w:rPr>
              <w:t>)</w:t>
            </w:r>
            <w:r w:rsidRPr="00ED24AF">
              <w:rPr>
                <w:rFonts w:ascii="Arial AM" w:hAnsi="Arial AM" w:cs="Arial"/>
                <w:sz w:val="18"/>
                <w:szCs w:val="18"/>
              </w:rPr>
              <w:t>`</w:t>
            </w:r>
            <w:r w:rsidR="000C108E" w:rsidRPr="00ED24AF">
              <w:rPr>
                <w:rFonts w:ascii="Arial AM" w:hAnsi="Arial AM" w:cs="Arial"/>
                <w:sz w:val="18"/>
                <w:szCs w:val="18"/>
              </w:rPr>
              <w:t xml:space="preserve"> </w:t>
            </w:r>
            <w:r w:rsidR="000C108E" w:rsidRPr="00ED24AF"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ՀՀ ՖՆ ԳՎ</w:t>
            </w:r>
          </w:p>
        </w:tc>
      </w:tr>
      <w:tr w:rsidR="00595213" w:rsidRPr="002528F7" w14:paraId="5748E277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FDFC9AD" w14:textId="425616DE" w:rsidR="00595213" w:rsidRPr="00ED24AF" w:rsidRDefault="00595213" w:rsidP="002A7CDD">
            <w:pPr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1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3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Շահառուի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հաշվի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համարը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B65222">
              <w:rPr>
                <w:rFonts w:ascii="Arial AM" w:hAnsi="Arial AM" w:cs="Arial"/>
                <w:sz w:val="16"/>
                <w:szCs w:val="16"/>
              </w:rPr>
              <w:t>(</w:t>
            </w:r>
            <w:r w:rsidRPr="00B65222">
              <w:rPr>
                <w:rFonts w:ascii="Sylfaen" w:hAnsi="Sylfaen" w:cs="Sylfaen"/>
                <w:sz w:val="16"/>
                <w:szCs w:val="16"/>
              </w:rPr>
              <w:t>հշ</w:t>
            </w:r>
            <w:r w:rsidRPr="00B65222">
              <w:rPr>
                <w:rFonts w:ascii="Arial AM" w:hAnsi="Arial AM" w:cs="Arial"/>
                <w:sz w:val="16"/>
                <w:szCs w:val="16"/>
              </w:rPr>
              <w:t>.</w:t>
            </w:r>
            <w:r w:rsidR="002A7CDD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        </w:t>
            </w:r>
            <w:r w:rsidR="002A7CDD" w:rsidRPr="002A7CDD">
              <w:rPr>
                <w:rFonts w:ascii="Sylfaen" w:hAnsi="Sylfaen" w:cs="Arial"/>
                <w:sz w:val="20"/>
                <w:szCs w:val="20"/>
                <w:lang w:val="hy-AM"/>
              </w:rPr>
              <w:t>900325165109</w:t>
            </w:r>
          </w:p>
        </w:tc>
      </w:tr>
      <w:tr w:rsidR="00595213" w:rsidRPr="002528F7" w14:paraId="784B28D2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224C94C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1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4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Գումարը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Arial AM" w:hAnsi="Arial AM" w:cs="Arial"/>
                <w:sz w:val="16"/>
                <w:szCs w:val="16"/>
                <w:lang w:val="ru-RU"/>
              </w:rPr>
              <w:t>(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թվերով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և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բառերով</w:t>
            </w:r>
            <w:r w:rsidRPr="000C108E">
              <w:rPr>
                <w:rFonts w:ascii="Arial AM" w:hAnsi="Arial AM" w:cs="Sylfaen"/>
                <w:sz w:val="16"/>
                <w:szCs w:val="16"/>
                <w:lang w:val="ru-RU"/>
              </w:rPr>
              <w:t>)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</w:p>
        </w:tc>
      </w:tr>
      <w:tr w:rsidR="00595213" w:rsidRPr="002528F7" w14:paraId="59B6298F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669F3AD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15.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Ակցեպտավորված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գումարը՝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(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թվերով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և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բառերով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)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 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(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նախատեսված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նշված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գումարի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մասնակի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ակցեպտի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համար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որը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չի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կիրառվում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)</w:t>
            </w:r>
          </w:p>
        </w:tc>
      </w:tr>
      <w:tr w:rsidR="00595213" w:rsidRPr="002528F7" w14:paraId="1284FB43" w14:textId="77777777" w:rsidTr="000C108E">
        <w:trPr>
          <w:trHeight w:val="30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C653A93" w14:textId="4E6CCA9C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1</w:t>
            </w:r>
            <w:r w:rsidRPr="00271025">
              <w:rPr>
                <w:rFonts w:ascii="Arial AM" w:hAnsi="Arial AM" w:cs="Sylfaen"/>
                <w:sz w:val="16"/>
                <w:szCs w:val="16"/>
              </w:rPr>
              <w:t>6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Արժույթը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(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բառերով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և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կոդով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)`</w:t>
            </w:r>
            <w:r w:rsidR="00271025">
              <w:rPr>
                <w:rFonts w:ascii="Arial AM" w:hAnsi="Arial AM" w:cs="Arial"/>
                <w:sz w:val="16"/>
                <w:szCs w:val="16"/>
              </w:rPr>
              <w:t>AMD</w:t>
            </w:r>
          </w:p>
        </w:tc>
      </w:tr>
      <w:tr w:rsidR="00595213" w:rsidRPr="002528F7" w14:paraId="507C90DB" w14:textId="77777777" w:rsidTr="000C108E">
        <w:trPr>
          <w:trHeight w:val="407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2A7F55C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  <w:lang w:val="hy-AM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1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7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Գործարքի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(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վճարման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)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նպատակը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 </w:t>
            </w:r>
            <w:r w:rsidRPr="000C108E">
              <w:rPr>
                <w:rFonts w:ascii="Arial AM" w:hAnsi="Arial AM" w:cs="Sylfaen"/>
                <w:bCs/>
                <w:i/>
                <w:sz w:val="16"/>
                <w:szCs w:val="16"/>
              </w:rPr>
              <w:t>(</w:t>
            </w:r>
            <w:r w:rsidR="00631658" w:rsidRPr="000C108E">
              <w:rPr>
                <w:rFonts w:ascii="Sylfaen" w:hAnsi="Sylfaen" w:cs="Sylfaen"/>
                <w:bCs/>
                <w:i/>
                <w:sz w:val="16"/>
                <w:szCs w:val="16"/>
              </w:rPr>
              <w:t>որակավորման</w:t>
            </w:r>
            <w:r w:rsidR="00631658" w:rsidRPr="000C108E">
              <w:rPr>
                <w:rFonts w:ascii="Arial AM" w:hAnsi="Arial AM" w:cs="Sylfaen"/>
                <w:bCs/>
                <w:i/>
                <w:sz w:val="16"/>
                <w:szCs w:val="16"/>
              </w:rPr>
              <w:t xml:space="preserve"> </w:t>
            </w:r>
            <w:r w:rsidR="00631658" w:rsidRPr="000C108E">
              <w:rPr>
                <w:rFonts w:ascii="Sylfaen" w:hAnsi="Sylfaen" w:cs="Sylfaen"/>
                <w:bCs/>
                <w:i/>
                <w:sz w:val="16"/>
                <w:szCs w:val="16"/>
              </w:rPr>
              <w:t>ա</w:t>
            </w:r>
            <w:r w:rsidRPr="000C108E">
              <w:rPr>
                <w:rFonts w:ascii="Sylfaen" w:hAnsi="Sylfaen" w:cs="Sylfaen"/>
                <w:bCs/>
                <w:i/>
                <w:sz w:val="16"/>
                <w:szCs w:val="16"/>
              </w:rPr>
              <w:t>պահովմ</w:t>
            </w:r>
            <w:r w:rsidRPr="000C108E">
              <w:rPr>
                <w:rFonts w:ascii="Sylfaen" w:hAnsi="Sylfaen" w:cs="Sylfaen"/>
                <w:bCs/>
                <w:i/>
                <w:sz w:val="16"/>
                <w:szCs w:val="16"/>
                <w:lang w:val="hy-AM"/>
              </w:rPr>
              <w:t>ան</w:t>
            </w:r>
            <w:r w:rsidRPr="000C108E">
              <w:rPr>
                <w:rFonts w:ascii="Arial AM" w:hAnsi="Arial AM" w:cs="Sylfaen"/>
                <w:bCs/>
                <w:i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bCs/>
                <w:i/>
                <w:sz w:val="16"/>
                <w:szCs w:val="16"/>
                <w:lang w:val="hy-AM"/>
              </w:rPr>
              <w:t>համար</w:t>
            </w:r>
            <w:r w:rsidRPr="000C108E">
              <w:rPr>
                <w:rFonts w:ascii="Arial AM" w:hAnsi="Arial AM" w:cs="Sylfaen"/>
                <w:bCs/>
                <w:i/>
                <w:sz w:val="16"/>
                <w:szCs w:val="16"/>
              </w:rPr>
              <w:t>)</w:t>
            </w:r>
          </w:p>
        </w:tc>
      </w:tr>
      <w:tr w:rsidR="00595213" w:rsidRPr="002528F7" w14:paraId="79F4A464" w14:textId="77777777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58B6DACC" w14:textId="243F9419" w:rsidR="00595213" w:rsidRPr="00B65222" w:rsidRDefault="00595213" w:rsidP="000C108E">
            <w:pPr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1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8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Վճարման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կատարման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հիմքերը՝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(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Փաստաթղթերի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անվանումը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,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այդ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թվում՝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տուժանքի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մասին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համաձայնագիրը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դրանց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համարները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>,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պ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այմանագրի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ծածկագիրը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որի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հիման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վրա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կատարվում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գանձումը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)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`</w:t>
            </w:r>
            <w:r w:rsidR="00B65222">
              <w:rPr>
                <w:rFonts w:asciiTheme="minorHAnsi" w:hAnsiTheme="minorHAnsi" w:cs="Sylfaen"/>
                <w:sz w:val="16"/>
                <w:szCs w:val="16"/>
                <w:lang w:val="hy-AM"/>
              </w:rPr>
              <w:t xml:space="preserve">   </w:t>
            </w:r>
            <w:r w:rsidR="00B65222" w:rsidRPr="002528F7">
              <w:rPr>
                <w:rFonts w:ascii="Sylfaen" w:hAnsi="Sylfaen" w:cs="Sylfaen"/>
                <w:b/>
                <w:lang w:val="hy-AM"/>
              </w:rPr>
              <w:t xml:space="preserve"> </w:t>
            </w:r>
            <w:r w:rsidR="0015036C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ԱՄԱՀ-ՀԳ-ԲՄԱՇՁԲ-24/50</w:t>
            </w:r>
          </w:p>
        </w:tc>
      </w:tr>
      <w:tr w:rsidR="00595213" w:rsidRPr="002528F7" w14:paraId="52758A43" w14:textId="77777777" w:rsidTr="000C108E">
        <w:trPr>
          <w:trHeight w:val="80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95379D4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  <w:lang w:val="hy-AM"/>
              </w:rPr>
            </w:pPr>
          </w:p>
        </w:tc>
      </w:tr>
      <w:tr w:rsidR="00595213" w:rsidRPr="002528F7" w14:paraId="49551CED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2461ACA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  <w:lang w:val="hy-AM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19.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Վճարման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պայմանները՝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                               &lt;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ակցեպտավորված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վճարում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&gt;</w:t>
            </w:r>
          </w:p>
          <w:p w14:paraId="567E60D1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  <w:lang w:val="ru-RU"/>
              </w:rPr>
            </w:pPr>
          </w:p>
        </w:tc>
      </w:tr>
      <w:tr w:rsidR="00595213" w:rsidRPr="002528F7" w14:paraId="4A48514C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1438943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20.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Առդիր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էջերի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քանակը՝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   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--- 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  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էջ</w:t>
            </w:r>
          </w:p>
          <w:p w14:paraId="76F5AF05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  <w:lang w:val="hy-AM"/>
              </w:rPr>
            </w:pPr>
          </w:p>
        </w:tc>
      </w:tr>
      <w:tr w:rsidR="00595213" w:rsidRPr="002528F7" w14:paraId="254D9D03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39B76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Courier New"/>
                <w:sz w:val="16"/>
                <w:szCs w:val="16"/>
              </w:rPr>
              <w:t> 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>22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ա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Շահառուի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ստորագրությունները</w:t>
            </w:r>
          </w:p>
          <w:p w14:paraId="2F4FE951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</w:p>
          <w:p w14:paraId="27B68E09" w14:textId="77777777" w:rsidR="00595213" w:rsidRPr="000C108E" w:rsidRDefault="00595213" w:rsidP="00CB0ADE">
            <w:pPr>
              <w:jc w:val="right"/>
              <w:rPr>
                <w:rFonts w:ascii="Arial AM" w:hAnsi="Arial AM" w:cs="Tahoma"/>
                <w:color w:val="000000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/____________________/</w:t>
            </w:r>
          </w:p>
          <w:p w14:paraId="2173BF4C" w14:textId="77777777" w:rsidR="00595213" w:rsidRPr="000C108E" w:rsidRDefault="00595213" w:rsidP="00CB0ADE">
            <w:pPr>
              <w:rPr>
                <w:rFonts w:ascii="Arial AM" w:hAnsi="Arial AM" w:cs="Tahoma"/>
                <w:color w:val="000000"/>
                <w:sz w:val="16"/>
                <w:szCs w:val="16"/>
              </w:rPr>
            </w:pPr>
          </w:p>
          <w:p w14:paraId="707E79C8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</w:p>
          <w:p w14:paraId="3F12F02F" w14:textId="77777777" w:rsidR="00595213" w:rsidRPr="000C108E" w:rsidRDefault="00595213" w:rsidP="00CB0ADE">
            <w:pPr>
              <w:jc w:val="right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/____________________/</w:t>
            </w:r>
          </w:p>
          <w:p w14:paraId="5494FEBC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</w:p>
          <w:p w14:paraId="72FD4CF5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22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</w:p>
          <w:p w14:paraId="7A7E4AF6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                                                                           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Կ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Տ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</w:p>
          <w:p w14:paraId="5A0EB83A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E6277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>2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1.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ա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Arial AM" w:hAnsi="Arial AM" w:cs="Courier New"/>
                <w:sz w:val="16"/>
                <w:szCs w:val="16"/>
              </w:rPr>
              <w:t> 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Վճարողի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ստորագրությունները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`</w:t>
            </w:r>
          </w:p>
          <w:p w14:paraId="7FD41717" w14:textId="77777777" w:rsidR="00595213" w:rsidRPr="000C108E" w:rsidRDefault="00595213" w:rsidP="00CB0ADE">
            <w:pPr>
              <w:jc w:val="right"/>
              <w:rPr>
                <w:rFonts w:ascii="Arial AM" w:hAnsi="Arial AM" w:cs="Sylfaen"/>
                <w:sz w:val="16"/>
                <w:szCs w:val="16"/>
              </w:rPr>
            </w:pPr>
          </w:p>
          <w:p w14:paraId="0686BF7A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 xml:space="preserve">                                               /____________________/</w:t>
            </w:r>
          </w:p>
          <w:p w14:paraId="7A6C67EF" w14:textId="77777777" w:rsidR="00595213" w:rsidRPr="000C108E" w:rsidRDefault="00595213" w:rsidP="00CB0ADE">
            <w:pPr>
              <w:jc w:val="right"/>
              <w:rPr>
                <w:rFonts w:ascii="Arial AM" w:hAnsi="Arial AM" w:cs="Tahoma"/>
                <w:color w:val="000000"/>
                <w:sz w:val="16"/>
                <w:szCs w:val="16"/>
              </w:rPr>
            </w:pPr>
          </w:p>
          <w:p w14:paraId="2BDC3A01" w14:textId="77777777" w:rsidR="00595213" w:rsidRPr="000C108E" w:rsidRDefault="00595213" w:rsidP="00CB0ADE">
            <w:pPr>
              <w:jc w:val="right"/>
              <w:rPr>
                <w:rFonts w:ascii="Arial AM" w:hAnsi="Arial AM" w:cs="Tahoma"/>
                <w:color w:val="000000"/>
                <w:sz w:val="16"/>
                <w:szCs w:val="16"/>
              </w:rPr>
            </w:pPr>
          </w:p>
          <w:p w14:paraId="3AAA0DB5" w14:textId="77777777" w:rsidR="00595213" w:rsidRPr="000C108E" w:rsidRDefault="00595213" w:rsidP="00CB0ADE">
            <w:pPr>
              <w:jc w:val="right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/____________________/</w:t>
            </w:r>
          </w:p>
          <w:p w14:paraId="28DCAE53" w14:textId="77777777" w:rsidR="00595213" w:rsidRPr="000C108E" w:rsidRDefault="00595213" w:rsidP="00CB0ADE">
            <w:pPr>
              <w:jc w:val="right"/>
              <w:rPr>
                <w:rFonts w:ascii="Arial AM" w:hAnsi="Arial AM" w:cs="Sylfaen"/>
                <w:sz w:val="16"/>
                <w:szCs w:val="16"/>
              </w:rPr>
            </w:pPr>
          </w:p>
          <w:p w14:paraId="35186A43" w14:textId="77777777" w:rsidR="00595213" w:rsidRPr="000C108E" w:rsidRDefault="00595213" w:rsidP="00CB0ADE">
            <w:pPr>
              <w:jc w:val="right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2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1.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                                                                  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Կ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Տ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</w:p>
          <w:p w14:paraId="04B16A74" w14:textId="77777777" w:rsidR="00595213" w:rsidRPr="000C108E" w:rsidRDefault="00595213" w:rsidP="00CB0ADE">
            <w:pPr>
              <w:jc w:val="right"/>
              <w:rPr>
                <w:rFonts w:ascii="Arial AM" w:hAnsi="Arial AM" w:cs="Sylfaen"/>
                <w:sz w:val="16"/>
                <w:szCs w:val="16"/>
              </w:rPr>
            </w:pPr>
          </w:p>
        </w:tc>
      </w:tr>
      <w:tr w:rsidR="00595213" w:rsidRPr="002528F7" w14:paraId="2EED1D9B" w14:textId="77777777" w:rsidTr="000C108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D8D50C3" w14:textId="3EB1EF0B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2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>4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</w:rPr>
              <w:t>ա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 xml:space="preserve">.  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Շահառուին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 xml:space="preserve"> 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սպասարկող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ֆինանսական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կազմակերպություն</w:t>
            </w:r>
          </w:p>
          <w:p w14:paraId="2160060F" w14:textId="4B2C4CD7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</w:pPr>
          </w:p>
          <w:p w14:paraId="7BD53048" w14:textId="7D8CB7C2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/____________________/</w:t>
            </w:r>
          </w:p>
          <w:p w14:paraId="3CAA3B42" w14:textId="1A727DA6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</w:p>
          <w:p w14:paraId="69B02B9D" w14:textId="354AF9A2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/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ստորագրություն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/</w:t>
            </w:r>
          </w:p>
          <w:p w14:paraId="268621AB" w14:textId="77777777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</w:rPr>
            </w:pPr>
          </w:p>
          <w:p w14:paraId="02C66BBA" w14:textId="77777777" w:rsidR="00595213" w:rsidRPr="000C108E" w:rsidRDefault="00595213" w:rsidP="000C108E">
            <w:pPr>
              <w:jc w:val="center"/>
              <w:rPr>
                <w:rFonts w:ascii="Arial AM" w:hAnsi="Arial AM" w:cs="Arial"/>
                <w:sz w:val="16"/>
                <w:szCs w:val="16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14:paraId="111F6071" w14:textId="18579BC3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2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>3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</w:rPr>
              <w:t>ա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 xml:space="preserve">.  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Վճարողին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 xml:space="preserve"> 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սպասարկող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ֆինանսական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կազմակերպություն</w:t>
            </w:r>
          </w:p>
          <w:p w14:paraId="7BC3866C" w14:textId="77777777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</w:rPr>
            </w:pPr>
          </w:p>
          <w:p w14:paraId="1708D6FF" w14:textId="77777777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</w:rPr>
            </w:pPr>
          </w:p>
          <w:p w14:paraId="492CAE8E" w14:textId="77777777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/____________________/</w:t>
            </w:r>
          </w:p>
          <w:p w14:paraId="52316716" w14:textId="73FF4E7F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/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ստորագրություն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/</w:t>
            </w:r>
          </w:p>
          <w:p w14:paraId="4C4C873D" w14:textId="77777777" w:rsidR="00595213" w:rsidRPr="000C108E" w:rsidRDefault="00595213" w:rsidP="000C108E">
            <w:pPr>
              <w:jc w:val="center"/>
              <w:rPr>
                <w:rFonts w:ascii="Arial AM" w:hAnsi="Arial AM" w:cs="Arial"/>
                <w:sz w:val="16"/>
                <w:szCs w:val="16"/>
                <w:lang w:val="hy-AM"/>
              </w:rPr>
            </w:pPr>
          </w:p>
        </w:tc>
      </w:tr>
      <w:tr w:rsidR="00595213" w:rsidRPr="002528F7" w14:paraId="0D37BE01" w14:textId="77777777" w:rsidTr="000C108E">
        <w:trPr>
          <w:trHeight w:val="910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95931B" w14:textId="77777777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24.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                                                     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Կ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Տ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</w:p>
          <w:p w14:paraId="5A395DCE" w14:textId="77777777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</w:p>
          <w:p w14:paraId="65D0905C" w14:textId="77777777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</w:p>
          <w:p w14:paraId="0D3F022D" w14:textId="74DDD0A1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2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4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գ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 xml:space="preserve">                                                 "___" </w:t>
            </w:r>
            <w:r w:rsidRPr="000C108E">
              <w:rPr>
                <w:rFonts w:ascii="Arial AM" w:hAnsi="Arial AM" w:cs="Sylfaen"/>
                <w:color w:val="000000"/>
                <w:sz w:val="16"/>
                <w:szCs w:val="16"/>
              </w:rPr>
              <w:t xml:space="preserve">___ 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 xml:space="preserve">20___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</w:rPr>
              <w:t>թ</w:t>
            </w:r>
            <w:r w:rsidRPr="000C108E">
              <w:rPr>
                <w:rFonts w:ascii="Arial AM" w:hAnsi="Arial AM" w:cs="Sylfaen"/>
                <w:color w:val="000000"/>
                <w:sz w:val="16"/>
                <w:szCs w:val="16"/>
              </w:rPr>
              <w:t>.</w:t>
            </w:r>
          </w:p>
          <w:p w14:paraId="45432947" w14:textId="77777777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</w:p>
          <w:p w14:paraId="7AFFAC42" w14:textId="7C999FD4" w:rsidR="00595213" w:rsidRPr="000C108E" w:rsidRDefault="00595213" w:rsidP="000C108E">
            <w:pPr>
              <w:jc w:val="center"/>
              <w:rPr>
                <w:rFonts w:ascii="Arial AM" w:hAnsi="Arial AM" w:cs="Arial"/>
                <w:sz w:val="16"/>
                <w:szCs w:val="1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8047D4" w14:textId="2C958539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23.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                                                               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Կ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Տ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</w:p>
          <w:p w14:paraId="7D50608F" w14:textId="77777777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</w:p>
          <w:p w14:paraId="0F955845" w14:textId="7F24A343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</w:p>
          <w:p w14:paraId="6F680E87" w14:textId="77777777" w:rsidR="00595213" w:rsidRPr="000C108E" w:rsidRDefault="00595213" w:rsidP="000C108E">
            <w:pPr>
              <w:jc w:val="center"/>
              <w:rPr>
                <w:rFonts w:ascii="Arial AM" w:hAnsi="Arial AM" w:cs="Sylfaen"/>
                <w:color w:val="000000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23.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գ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Կատարման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ամսաթիվը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`           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 xml:space="preserve">"___" </w:t>
            </w:r>
            <w:r w:rsidRPr="000C108E">
              <w:rPr>
                <w:rFonts w:ascii="Arial AM" w:hAnsi="Arial AM" w:cs="Sylfaen"/>
                <w:color w:val="000000"/>
                <w:sz w:val="16"/>
                <w:szCs w:val="16"/>
              </w:rPr>
              <w:t xml:space="preserve">___ 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20___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</w:rPr>
              <w:t>թ</w:t>
            </w:r>
            <w:r w:rsidRPr="000C108E">
              <w:rPr>
                <w:rFonts w:ascii="Arial AM" w:hAnsi="Arial AM" w:cs="Sylfaen"/>
                <w:color w:val="000000"/>
                <w:sz w:val="16"/>
                <w:szCs w:val="16"/>
              </w:rPr>
              <w:t>.</w:t>
            </w:r>
          </w:p>
          <w:p w14:paraId="06024B7B" w14:textId="77777777" w:rsidR="00595213" w:rsidRPr="000C108E" w:rsidRDefault="00595213" w:rsidP="000C108E">
            <w:pPr>
              <w:jc w:val="center"/>
              <w:rPr>
                <w:rFonts w:ascii="Arial AM" w:hAnsi="Arial AM" w:cs="Sylfaen"/>
                <w:color w:val="000000"/>
                <w:sz w:val="16"/>
                <w:szCs w:val="16"/>
              </w:rPr>
            </w:pPr>
          </w:p>
          <w:p w14:paraId="717AC07F" w14:textId="77777777" w:rsidR="00595213" w:rsidRPr="000C108E" w:rsidRDefault="00595213" w:rsidP="000C108E">
            <w:pPr>
              <w:jc w:val="center"/>
              <w:rPr>
                <w:rFonts w:ascii="Arial AM" w:hAnsi="Arial AM" w:cs="Arial"/>
                <w:sz w:val="16"/>
                <w:szCs w:val="16"/>
              </w:rPr>
            </w:pPr>
          </w:p>
        </w:tc>
      </w:tr>
    </w:tbl>
    <w:p w14:paraId="2E80D533" w14:textId="77777777" w:rsidR="00595213" w:rsidRPr="002528F7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1F7FDF25" w14:textId="77777777" w:rsidR="00595213" w:rsidRPr="002528F7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07A04B36" w14:textId="77777777" w:rsidR="00595213" w:rsidRPr="002528F7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2B721602" w14:textId="77777777" w:rsidR="00595213" w:rsidRPr="002528F7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52C317D4" w14:textId="77777777" w:rsidR="00595213" w:rsidRPr="002528F7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2175F656" w14:textId="77777777" w:rsidR="00595213" w:rsidRPr="002528F7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/>
          <w:i/>
          <w:sz w:val="16"/>
          <w:lang w:val="hy-AM"/>
        </w:rPr>
        <w:t xml:space="preserve">* </w:t>
      </w:r>
      <w:r w:rsidRPr="002528F7">
        <w:rPr>
          <w:rFonts w:ascii="Sylfaen" w:hAnsi="Sylfaen" w:cs="Sylfaen"/>
          <w:i/>
          <w:sz w:val="16"/>
          <w:lang w:val="hy-AM"/>
        </w:rPr>
        <w:t>Վճարման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պահանջագիրը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է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համաձայն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սույն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հրավերով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սահմանված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Arial AM" w:hAnsi="Arial AM" w:cs="Arial AM"/>
          <w:i/>
          <w:sz w:val="16"/>
          <w:lang w:val="hy-AM"/>
        </w:rPr>
        <w:t>«</w:t>
      </w:r>
      <w:r w:rsidRPr="002528F7">
        <w:rPr>
          <w:rFonts w:ascii="Sylfaen" w:hAnsi="Sylfaen" w:cs="Sylfaen"/>
          <w:i/>
          <w:sz w:val="16"/>
          <w:lang w:val="hy-AM"/>
        </w:rPr>
        <w:t>Վճարման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պահանջագրի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պարտադիր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վավերապայմանների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և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լրացման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կարգի</w:t>
      </w:r>
      <w:r w:rsidRPr="002528F7">
        <w:rPr>
          <w:rFonts w:ascii="Arial AM" w:hAnsi="Arial AM" w:cs="Arial AM"/>
          <w:i/>
          <w:sz w:val="16"/>
          <w:lang w:val="hy-AM"/>
        </w:rPr>
        <w:t>»</w:t>
      </w:r>
      <w:r w:rsidRPr="002528F7">
        <w:rPr>
          <w:rFonts w:ascii="Arial AM" w:hAnsi="Arial AM"/>
          <w:i/>
          <w:sz w:val="16"/>
          <w:lang w:val="hy-AM"/>
        </w:rPr>
        <w:t>:</w:t>
      </w:r>
    </w:p>
    <w:p w14:paraId="4577FE4F" w14:textId="77777777" w:rsidR="00631658" w:rsidRPr="000C108E" w:rsidRDefault="00595213" w:rsidP="00631658">
      <w:pPr>
        <w:jc w:val="center"/>
        <w:rPr>
          <w:rFonts w:ascii="Arial AM" w:hAnsi="Arial AM"/>
          <w:b/>
          <w:sz w:val="18"/>
          <w:szCs w:val="18"/>
          <w:lang w:val="nl-NL"/>
        </w:rPr>
      </w:pPr>
      <w:r w:rsidRPr="002528F7">
        <w:rPr>
          <w:rFonts w:ascii="Arial AM" w:hAnsi="Arial AM"/>
          <w:b/>
          <w:lang w:val="hy-AM"/>
        </w:rPr>
        <w:br w:type="page"/>
      </w:r>
      <w:r w:rsidR="00631658" w:rsidRPr="000C108E">
        <w:rPr>
          <w:rFonts w:ascii="Sylfaen" w:hAnsi="Sylfaen" w:cs="Sylfaen"/>
          <w:b/>
          <w:sz w:val="18"/>
          <w:szCs w:val="18"/>
          <w:lang w:val="hy-AM"/>
        </w:rPr>
        <w:lastRenderedPageBreak/>
        <w:t>Վճարման</w:t>
      </w:r>
      <w:r w:rsidR="00631658" w:rsidRPr="000C108E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="00631658" w:rsidRPr="000C108E">
        <w:rPr>
          <w:rFonts w:ascii="Sylfaen" w:hAnsi="Sylfaen" w:cs="Sylfaen"/>
          <w:b/>
          <w:sz w:val="18"/>
          <w:szCs w:val="18"/>
          <w:lang w:val="hy-AM"/>
        </w:rPr>
        <w:t>պահանջագրի</w:t>
      </w:r>
      <w:r w:rsidR="00631658" w:rsidRPr="000C108E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="00631658" w:rsidRPr="000C108E">
        <w:rPr>
          <w:rFonts w:ascii="Sylfaen" w:hAnsi="Sylfaen" w:cs="Sylfaen"/>
          <w:b/>
          <w:sz w:val="18"/>
          <w:szCs w:val="18"/>
          <w:lang w:val="hy-AM"/>
        </w:rPr>
        <w:t>պարտադիր</w:t>
      </w:r>
      <w:r w:rsidR="00631658" w:rsidRPr="000C108E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="00631658" w:rsidRPr="000C108E">
        <w:rPr>
          <w:rFonts w:ascii="Sylfaen" w:hAnsi="Sylfaen" w:cs="Sylfaen"/>
          <w:b/>
          <w:sz w:val="18"/>
          <w:szCs w:val="18"/>
          <w:lang w:val="hy-AM"/>
        </w:rPr>
        <w:t>վավերապայմանները</w:t>
      </w:r>
      <w:r w:rsidR="00631658" w:rsidRPr="000C108E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="00631658" w:rsidRPr="000C108E">
        <w:rPr>
          <w:rFonts w:ascii="Sylfaen" w:hAnsi="Sylfaen" w:cs="Sylfaen"/>
          <w:b/>
          <w:sz w:val="18"/>
          <w:szCs w:val="18"/>
          <w:lang w:val="hy-AM"/>
        </w:rPr>
        <w:t>և</w:t>
      </w:r>
      <w:r w:rsidR="00631658" w:rsidRPr="000C108E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="00631658" w:rsidRPr="000C108E">
        <w:rPr>
          <w:rFonts w:ascii="Sylfaen" w:hAnsi="Sylfaen" w:cs="Sylfaen"/>
          <w:b/>
          <w:sz w:val="18"/>
          <w:szCs w:val="18"/>
          <w:lang w:val="hy-AM"/>
        </w:rPr>
        <w:t>լրացման</w:t>
      </w:r>
      <w:r w:rsidR="00631658" w:rsidRPr="000C108E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="00631658" w:rsidRPr="000C108E">
        <w:rPr>
          <w:rFonts w:ascii="Sylfaen" w:hAnsi="Sylfaen" w:cs="Sylfaen"/>
          <w:b/>
          <w:sz w:val="18"/>
          <w:szCs w:val="18"/>
          <w:lang w:val="hy-AM"/>
        </w:rPr>
        <w:t>ուղեցույցը</w:t>
      </w:r>
    </w:p>
    <w:p w14:paraId="2763F7F7" w14:textId="77777777" w:rsidR="00631658" w:rsidRPr="000C108E" w:rsidRDefault="00631658" w:rsidP="00631658">
      <w:pPr>
        <w:jc w:val="center"/>
        <w:rPr>
          <w:rFonts w:ascii="Arial AM" w:hAnsi="Arial AM"/>
          <w:b/>
          <w:sz w:val="18"/>
          <w:szCs w:val="18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631658" w:rsidRPr="000C108E" w14:paraId="2C832C8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7B59" w14:textId="77777777" w:rsidR="00631658" w:rsidRPr="000C108E" w:rsidRDefault="00631658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Հ</w:t>
            </w:r>
            <w:r w:rsidRPr="000C108E">
              <w:rPr>
                <w:rFonts w:ascii="Arial AM" w:hAnsi="Arial AM"/>
                <w:sz w:val="18"/>
                <w:szCs w:val="18"/>
              </w:rPr>
              <w:t>/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DD25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&lt;&lt;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պահանջագիր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&gt;&gt;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փաստաթղթի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D027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Նշված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դաշտի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>/</w:t>
            </w:r>
          </w:p>
          <w:p w14:paraId="05521760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վավերապայմանի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առկայությունը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1FC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Վավերապայմանի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լրացման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պահանջը</w:t>
            </w:r>
            <w:r w:rsidRPr="000C108E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</w:p>
          <w:p w14:paraId="6D227EA8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(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գնումների</w:t>
            </w:r>
            <w:r w:rsidRPr="000C108E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գործընթացի</w:t>
            </w:r>
            <w:r w:rsidRPr="000C108E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հետ</w:t>
            </w:r>
            <w:r w:rsidRPr="000C108E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կապված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D243" w14:textId="77777777" w:rsidR="00631658" w:rsidRPr="000C108E" w:rsidRDefault="00631658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Վավերապայմանը</w:t>
            </w:r>
          </w:p>
          <w:p w14:paraId="46CC4F72" w14:textId="77777777" w:rsidR="00631658" w:rsidRPr="000C108E" w:rsidRDefault="00631658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լրացնող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կողմը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` </w:t>
            </w:r>
          </w:p>
          <w:p w14:paraId="2710B2F7" w14:textId="77777777" w:rsidR="00631658" w:rsidRPr="000C108E" w:rsidRDefault="00631658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շահառուն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կամ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վճարողը</w:t>
            </w:r>
          </w:p>
          <w:p w14:paraId="46AE6C72" w14:textId="77777777" w:rsidR="00631658" w:rsidRPr="000C108E" w:rsidRDefault="00631658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(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գնումների</w:t>
            </w:r>
            <w:r w:rsidRPr="000C108E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գործընթացի</w:t>
            </w:r>
            <w:r w:rsidRPr="000C108E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հետ</w:t>
            </w:r>
            <w:r w:rsidRPr="000C108E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կապված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>)</w:t>
            </w:r>
          </w:p>
        </w:tc>
      </w:tr>
      <w:tr w:rsidR="00631658" w:rsidRPr="000C108E" w14:paraId="77333E1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0C16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880C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2F52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131D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0D77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5</w:t>
            </w:r>
          </w:p>
        </w:tc>
      </w:tr>
      <w:tr w:rsidR="00631658" w:rsidRPr="000C108E" w14:paraId="4D9E2A3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94A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EA6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Փաստաթղթի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A225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388A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CA7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Փաստաթղթի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&lt;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պահանջագիր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&gt;</w:t>
            </w:r>
          </w:p>
        </w:tc>
      </w:tr>
      <w:tr w:rsidR="00631658" w:rsidRPr="000C108E" w14:paraId="381DC9C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85D5" w14:textId="77777777" w:rsidR="00631658" w:rsidRPr="000C108E" w:rsidRDefault="00631658" w:rsidP="00CB0ADE">
            <w:pPr>
              <w:pStyle w:val="aff3"/>
              <w:numPr>
                <w:ilvl w:val="0"/>
                <w:numId w:val="17"/>
              </w:numPr>
              <w:contextualSpacing/>
              <w:rPr>
                <w:rFonts w:ascii="Arial AM" w:hAnsi="Arial AM" w:cs="Times Armenian"/>
                <w:sz w:val="18"/>
                <w:szCs w:val="18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1924" w14:textId="77777777" w:rsidR="00631658" w:rsidRPr="000C108E" w:rsidRDefault="00631658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4EFA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789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A29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բանկին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ներկայացնելիս</w:t>
            </w:r>
          </w:p>
        </w:tc>
      </w:tr>
      <w:tr w:rsidR="00631658" w:rsidRPr="000C108E" w14:paraId="287C250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D833" w14:textId="77777777" w:rsidR="00631658" w:rsidRPr="000C108E" w:rsidRDefault="00631658" w:rsidP="00CB0ADE">
            <w:pPr>
              <w:pStyle w:val="aff3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Arial AM" w:hAnsi="Arial AM" w:cs="Times Armenian"/>
                <w:sz w:val="18"/>
                <w:szCs w:val="18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F9BC" w14:textId="77777777" w:rsidR="00631658" w:rsidRPr="000C108E" w:rsidRDefault="00631658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ներկայացման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A001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FD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260F746F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88F0" w14:textId="77777777" w:rsidR="00631658" w:rsidRPr="000C108E" w:rsidRDefault="00631658" w:rsidP="00CB0ADE">
            <w:pPr>
              <w:ind w:left="132" w:hanging="132"/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բանկին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օրը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: </w:t>
            </w:r>
          </w:p>
        </w:tc>
      </w:tr>
      <w:tr w:rsidR="00631658" w:rsidRPr="000C108E" w14:paraId="7A1927B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15BF" w14:textId="77777777" w:rsidR="00631658" w:rsidRPr="000C108E" w:rsidRDefault="00631658" w:rsidP="00CB0ADE">
            <w:pPr>
              <w:pStyle w:val="aff3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Arial AM" w:hAnsi="Arial AM" w:cs="Times Armenian"/>
                <w:sz w:val="18"/>
                <w:szCs w:val="18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0D91" w14:textId="77777777" w:rsidR="00631658" w:rsidRPr="000C108E" w:rsidRDefault="00631658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անվանումը</w:t>
            </w:r>
            <w:r w:rsidRPr="000C108E">
              <w:rPr>
                <w:rFonts w:ascii="Arial AM" w:hAnsi="Arial AM" w:cs="Sylfaen"/>
                <w:sz w:val="18"/>
                <w:szCs w:val="18"/>
              </w:rPr>
              <w:t>,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անուն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2A9A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0EE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195827F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անձի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անունը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որի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հաշվից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գանձվի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նշված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: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անունը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ազգանունը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եթե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ֆիզիկական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անձ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եթե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իրավաբանական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անձ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: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Նշվում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նաև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այլ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տվյալներ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անհրաժեշտության</w:t>
            </w:r>
            <w:r w:rsidRPr="000C108E">
              <w:rPr>
                <w:rFonts w:ascii="Arial AM" w:hAnsi="Arial AM"/>
                <w:sz w:val="18"/>
                <w:szCs w:val="18"/>
              </w:rPr>
              <w:t>: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1CD6" w14:textId="77777777" w:rsidR="00631658" w:rsidRPr="000C108E" w:rsidRDefault="00631658" w:rsidP="00CB0ADE">
            <w:pPr>
              <w:ind w:left="252" w:hanging="252"/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0C108E" w14:paraId="3806287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F4F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A53D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բանկը</w:t>
            </w:r>
            <w:r w:rsidRPr="000C108E">
              <w:rPr>
                <w:rFonts w:ascii="Arial AM" w:hAnsi="Arial AM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D226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F67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F40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0C108E" w14:paraId="3CE4A9A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D26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531D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8B5B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D36F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779A3E0F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բանկային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իրեն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կազմակերպությունում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որից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գանձվի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նշված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C58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0C108E" w14:paraId="6842ABE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142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393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E864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3671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1B747F6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նորմատիվ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իրավական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ակտերով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սահմաված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դեպքերում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երբ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հանդիսանում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հաշվառված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005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0C108E" w14:paraId="0C53ED1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A42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C4E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CB3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4CD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36C5C4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նորմատիվ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իրավական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ակտերով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դեպքերում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երբ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հանդիսանում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ֆիզիկական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BB8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0C108E" w14:paraId="0F9515C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3464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8EEF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անվանումը</w:t>
            </w:r>
            <w:r w:rsidRPr="000C108E">
              <w:rPr>
                <w:rFonts w:ascii="Arial AM" w:hAnsi="Arial AM" w:cs="Sylfaen"/>
                <w:sz w:val="18"/>
                <w:szCs w:val="18"/>
              </w:rPr>
              <w:t>,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անուն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3FEA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CCB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646AB171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հանդիսացող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անձի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վճարումը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ստացողի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: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Նշվում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նաև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այլ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տվյալներ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2CE4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նախապես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631658" w:rsidRPr="000C108E" w14:paraId="7F373CE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0D6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D72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9A03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3591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D4BB24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 w:cs="Sylfaen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գնումների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կապված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գործընթացում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 w:cs="Sylfaen"/>
                <w:sz w:val="18"/>
                <w:szCs w:val="18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F76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 w:cs="Sylfaen"/>
                <w:sz w:val="18"/>
                <w:szCs w:val="18"/>
                <w:lang w:val="ru-RU"/>
              </w:rPr>
              <w:t>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 w:cs="Sylfaen"/>
                <w:sz w:val="18"/>
                <w:szCs w:val="18"/>
                <w:lang w:val="ru-RU"/>
              </w:rPr>
              <w:t>)</w:t>
            </w:r>
          </w:p>
        </w:tc>
      </w:tr>
      <w:tr w:rsidR="00631658" w:rsidRPr="000C108E" w14:paraId="3873B4E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47E2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542F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79ED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2D7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05E3538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lastRenderedPageBreak/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նորմատիվ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իրավական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ակտերով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դեպքերում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երբ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հանդիսանում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հաշվառված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հարկատու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09FA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lastRenderedPageBreak/>
              <w:t>նախապես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lastRenderedPageBreak/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631658" w:rsidRPr="000C108E" w14:paraId="024FF62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F02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lastRenderedPageBreak/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4FFA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D474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4D8A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9A7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նախապես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631658" w:rsidRPr="000C108E" w14:paraId="7B7872A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4834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CD6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E973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8C0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6BCD2182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բանկային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գանձապետական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որի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վրա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փոխանցվեն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գանձված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70F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նախապես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631658" w:rsidRPr="000C108E" w14:paraId="18C760F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D40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9B8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թվերով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և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բառերով</w:t>
            </w:r>
            <w:r w:rsidRPr="000C108E">
              <w:rPr>
                <w:rFonts w:ascii="Arial AM" w:hAnsi="Arial AM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D18D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C38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E5ABE9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ենթակա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B6C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</w:tc>
      </w:tr>
      <w:tr w:rsidR="00631658" w:rsidRPr="00B55CA7" w14:paraId="77E4DE4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A7B1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017A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Ակցեպտավորված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գումարը՝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թվերով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բառերով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666F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843E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պարտադիր</w:t>
            </w:r>
          </w:p>
          <w:p w14:paraId="1B0E292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>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նախատեսված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գումարի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մասնակի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ակցեպտի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գնումների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կապված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կիրառվում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5C91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>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եւ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կիրառվում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>)</w:t>
            </w:r>
          </w:p>
        </w:tc>
      </w:tr>
      <w:tr w:rsidR="00631658" w:rsidRPr="000C108E" w14:paraId="34C5261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F4B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608F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արժույթը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բառերով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և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կոդով</w:t>
            </w:r>
            <w:r w:rsidRPr="000C108E">
              <w:rPr>
                <w:rFonts w:ascii="Arial AM" w:hAnsi="Arial AM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1162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C8B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3F2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B55CA7" w14:paraId="5B0E607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450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D1C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գործարքի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3D32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7DB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</w:rPr>
              <w:t>«</w:t>
            </w:r>
            <w:r w:rsidR="00627FA5"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որակավորման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ապահովման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0C108E">
              <w:rPr>
                <w:rFonts w:ascii="Arial AM" w:hAnsi="Arial AM"/>
                <w:sz w:val="18"/>
                <w:szCs w:val="18"/>
              </w:rPr>
              <w:t>»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5AB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հրավերով</w:t>
            </w:r>
          </w:p>
        </w:tc>
      </w:tr>
      <w:tr w:rsidR="00631658" w:rsidRPr="000C108E" w14:paraId="6A1D0F0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BFB2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034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կատարման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հիմքերը՝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9F0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6A8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20A258F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նշված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գումարի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գանձման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և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հիմք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հանդիսացող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փաստաթղթի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տվյալները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որոնց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հիման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վրա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պահանջագիր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ներկայացնում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բանկին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հիմք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հանդիսացող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պայմանագրի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,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գնման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ընթացակարգի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ծածկագիրը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ըստ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տուժանքի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մասին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համաձայնագրի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1EE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շահառու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B55CA7" w14:paraId="137983C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9511" w14:textId="77777777" w:rsidR="00631658" w:rsidRPr="000C108E" w:rsidDel="0010680B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A91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պայմանները՝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5B6F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7702" w14:textId="77777777" w:rsidR="00631658" w:rsidRPr="000C108E" w:rsidRDefault="00631658" w:rsidP="00CB0ADE">
            <w:pPr>
              <w:jc w:val="center"/>
              <w:rPr>
                <w:rFonts w:ascii="Arial AM" w:hAnsi="Arial AM" w:cs="Sylfaen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</w:p>
          <w:p w14:paraId="47FA5EB8" w14:textId="77777777" w:rsidR="00631658" w:rsidRPr="000C108E" w:rsidRDefault="00631658" w:rsidP="00CB0ADE">
            <w:pPr>
              <w:jc w:val="center"/>
              <w:rPr>
                <w:rFonts w:ascii="Arial AM" w:hAnsi="Arial AM" w:cs="Sylfaen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&lt;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ակցեպտավորված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&gt;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բառերը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, </w:t>
            </w:r>
          </w:p>
          <w:p w14:paraId="6B108E42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նշանակում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ստորագրելով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պահանջագիրը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տալիս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իր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համաձայնությունը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գումարը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իր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հաշվից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գանձելու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7CE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</w:tc>
      </w:tr>
      <w:tr w:rsidR="00631658" w:rsidRPr="000C108E" w14:paraId="7B710AD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350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1F9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առդիր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էջերի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93A2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69C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207A769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փաստաթղթերի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էջերի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քանակը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որոնք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տրամադրվեն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</w:rPr>
              <w:t>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բանկին</w:t>
            </w:r>
            <w:r w:rsidRPr="000C108E">
              <w:rPr>
                <w:rFonts w:ascii="Arial AM" w:hAnsi="Arial AM"/>
                <w:sz w:val="18"/>
                <w:szCs w:val="18"/>
              </w:rPr>
              <w:t>)</w:t>
            </w:r>
          </w:p>
          <w:p w14:paraId="1523B98D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Եթ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լրացվել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&lt;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կատարման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հիմքեր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&gt;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դաշտը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ապա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տվյալը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պարտադիր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 w:cs="Sylfaen"/>
                <w:sz w:val="18"/>
                <w:szCs w:val="18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090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B55CA7" w14:paraId="0664492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986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2</w:t>
            </w:r>
            <w:r w:rsidRPr="000C108E">
              <w:rPr>
                <w:rFonts w:ascii="Arial AM" w:hAnsi="Arial AM"/>
                <w:sz w:val="18"/>
                <w:szCs w:val="18"/>
              </w:rPr>
              <w:t>1.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724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AC83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0991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623BA96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այս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դաշտը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ներկայացման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դեպքում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: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Ընդ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եթե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պայմաններ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դաշտում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&lt;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ակցեպտավորված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&gt;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ապա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ստորագրելով՝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համաձայնվում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 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գումարը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իր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հաշվից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գանձելու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: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էլեկտրոնային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ներկայացման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դեպքում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դաշտում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էլեկտրոնային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:</w:t>
            </w:r>
          </w:p>
          <w:p w14:paraId="25DF01A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472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ստորագրվում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  <w:p w14:paraId="376A453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էլեկտրոնային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ստորագրությունը</w:t>
            </w:r>
          </w:p>
          <w:p w14:paraId="02EE2DE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</w:p>
        </w:tc>
      </w:tr>
      <w:tr w:rsidR="00631658" w:rsidRPr="00B55CA7" w14:paraId="7AE6C1D9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C453" w14:textId="77777777" w:rsidR="00631658" w:rsidRPr="000C108E" w:rsidRDefault="00631658" w:rsidP="00CB0ADE">
            <w:pPr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lastRenderedPageBreak/>
              <w:t>2</w:t>
            </w:r>
            <w:r w:rsidRPr="000C108E">
              <w:rPr>
                <w:rFonts w:ascii="Arial AM" w:hAnsi="Arial AM"/>
                <w:sz w:val="18"/>
                <w:szCs w:val="18"/>
              </w:rPr>
              <w:t>1.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7C7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7185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D84D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</w:p>
          <w:p w14:paraId="2F9CEBC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կնիքի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առկայության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երբ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պահանջագիրը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ներկայացնում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D0B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կնքվում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  <w:p w14:paraId="570BCDE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ներկայացնելիս</w:t>
            </w:r>
          </w:p>
        </w:tc>
      </w:tr>
      <w:tr w:rsidR="00631658" w:rsidRPr="000C108E" w14:paraId="541998A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A51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22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DFA4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6076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519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՝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</w:p>
          <w:p w14:paraId="1B7CF15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բանկ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C8AF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ստորագրվում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0C108E" w14:paraId="263AD2C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DF2F" w14:textId="77777777" w:rsidR="00631658" w:rsidRPr="000C108E" w:rsidRDefault="00631658" w:rsidP="00CB0ADE">
            <w:pPr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22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07D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56AA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AE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</w:p>
          <w:p w14:paraId="1FC97371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կնիքի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առկայության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7E2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կնքվում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  <w:p w14:paraId="5A19AE2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բանկ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ներկայացնելիս</w:t>
            </w:r>
          </w:p>
        </w:tc>
      </w:tr>
      <w:tr w:rsidR="00631658" w:rsidRPr="000C108E" w14:paraId="0309AA5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EB0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</w:rPr>
              <w:t>2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3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2164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աշխատակցի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AA42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70E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2E96405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լի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նելու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E4B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631658" w:rsidRPr="000C108E" w14:paraId="3261309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54E6" w14:textId="77777777" w:rsidR="00631658" w:rsidRPr="000C108E" w:rsidRDefault="00631658" w:rsidP="00CB0ADE">
            <w:pPr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</w:rPr>
              <w:t>2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3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C31E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դրոշմա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կնիքը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0BEC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352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600CD98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լի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նելու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115E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631658" w:rsidRPr="000C108E" w14:paraId="49649B0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05B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/>
                <w:sz w:val="18"/>
                <w:szCs w:val="18"/>
              </w:rPr>
              <w:t>2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3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77E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կատարման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ամսաթիվը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ժամը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89AA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2EE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C2C10B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նշվում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կատարման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ամսաթիվը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ժամը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156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631658" w:rsidRPr="000C108E" w14:paraId="1831485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A692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</w:rPr>
              <w:t>2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4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F8C4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աշխատակցի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6D37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B41D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015B44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ելու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որտեղ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 w:rsidDel="00DF049B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աշխատակցի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9F1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631658" w:rsidRPr="000C108E" w14:paraId="4288BF2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005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</w:rPr>
              <w:t>2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4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BF74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շահառռւին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դրոշմա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7612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5B7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25F6D6A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վերջինիս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ելու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որտեղ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 w:rsidDel="00DF049B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դրոշմակնիքը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5FC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631658" w:rsidRPr="000C108E" w14:paraId="6457CF6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C47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</w:rPr>
              <w:t>2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4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AA6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շահառռւին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ամսաթիվը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ժամը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DCFB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6AA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32EAE1A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վերջինիս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ելու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,  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որտեղ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 w:rsidDel="00DF049B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սույն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տվյալները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EB6E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</w:tbl>
    <w:p w14:paraId="17BC6063" w14:textId="77777777" w:rsidR="00631658" w:rsidRPr="002528F7" w:rsidRDefault="00631658" w:rsidP="00631658">
      <w:pPr>
        <w:pStyle w:val="a3"/>
        <w:jc w:val="right"/>
        <w:rPr>
          <w:rFonts w:ascii="Arial AM" w:hAnsi="Arial AM" w:cs="Sylfaen"/>
          <w:i w:val="0"/>
          <w:lang w:val="en-US"/>
        </w:rPr>
      </w:pPr>
    </w:p>
    <w:p w14:paraId="30CA71C2" w14:textId="77777777" w:rsidR="00631658" w:rsidRPr="002528F7" w:rsidRDefault="00631658" w:rsidP="00631658">
      <w:pPr>
        <w:pStyle w:val="a3"/>
        <w:jc w:val="right"/>
        <w:rPr>
          <w:rFonts w:ascii="Arial AM" w:hAnsi="Arial AM" w:cs="Sylfaen"/>
          <w:i w:val="0"/>
          <w:lang w:val="en-US"/>
        </w:rPr>
      </w:pPr>
    </w:p>
    <w:p w14:paraId="617AF75E" w14:textId="77777777" w:rsidR="00631658" w:rsidRPr="002528F7" w:rsidRDefault="00631658" w:rsidP="00631658">
      <w:pPr>
        <w:pStyle w:val="a3"/>
        <w:jc w:val="right"/>
        <w:rPr>
          <w:rFonts w:ascii="Arial AM" w:hAnsi="Arial AM" w:cs="Sylfaen"/>
          <w:i w:val="0"/>
          <w:lang w:val="en-US"/>
        </w:rPr>
      </w:pPr>
    </w:p>
    <w:p w14:paraId="4570AD76" w14:textId="77777777" w:rsidR="00631658" w:rsidRPr="002528F7" w:rsidRDefault="00631658" w:rsidP="00631658">
      <w:pPr>
        <w:pStyle w:val="a3"/>
        <w:jc w:val="right"/>
        <w:rPr>
          <w:rFonts w:ascii="Arial AM" w:hAnsi="Arial AM" w:cs="Sylfaen"/>
          <w:i w:val="0"/>
          <w:lang w:val="en-US"/>
        </w:rPr>
      </w:pPr>
    </w:p>
    <w:p w14:paraId="16F7756E" w14:textId="1C6BA37E" w:rsidR="00091EBC" w:rsidRPr="000C108E" w:rsidRDefault="00091EBC" w:rsidP="00265A5A">
      <w:pPr>
        <w:pStyle w:val="31"/>
        <w:spacing w:line="240" w:lineRule="auto"/>
        <w:ind w:firstLine="0"/>
        <w:jc w:val="right"/>
        <w:rPr>
          <w:rFonts w:ascii="Arial AM" w:hAnsi="Arial AM" w:cs="Arial"/>
          <w:b/>
          <w:sz w:val="18"/>
          <w:szCs w:val="18"/>
          <w:lang w:val="hy-AM"/>
        </w:rPr>
      </w:pPr>
      <w:r w:rsidRPr="000C108E">
        <w:rPr>
          <w:rFonts w:ascii="Sylfaen" w:hAnsi="Sylfaen" w:cs="Sylfaen"/>
          <w:b/>
          <w:sz w:val="18"/>
          <w:szCs w:val="18"/>
          <w:lang w:val="hy-AM"/>
        </w:rPr>
        <w:t>Հավելված</w:t>
      </w:r>
      <w:r w:rsidRPr="000C108E">
        <w:rPr>
          <w:rFonts w:ascii="Arial AM" w:hAnsi="Arial AM" w:cs="Arial"/>
          <w:b/>
          <w:sz w:val="18"/>
          <w:szCs w:val="18"/>
          <w:lang w:val="hy-AM"/>
        </w:rPr>
        <w:t xml:space="preserve"> </w:t>
      </w:r>
      <w:r w:rsidR="00BF7D70" w:rsidRPr="000C108E">
        <w:rPr>
          <w:rFonts w:ascii="Arial AM" w:hAnsi="Arial AM" w:cs="Arial"/>
          <w:b/>
          <w:sz w:val="18"/>
          <w:szCs w:val="18"/>
          <w:lang w:val="hy-AM"/>
        </w:rPr>
        <w:t>5</w:t>
      </w:r>
    </w:p>
    <w:p w14:paraId="2E60AD24" w14:textId="34816EC0" w:rsidR="00091EBC" w:rsidRPr="000C108E" w:rsidRDefault="0015036C" w:rsidP="00091EBC">
      <w:pPr>
        <w:pStyle w:val="31"/>
        <w:spacing w:line="240" w:lineRule="auto"/>
        <w:jc w:val="right"/>
        <w:rPr>
          <w:rFonts w:ascii="Arial AM" w:hAnsi="Arial AM" w:cs="Arial"/>
          <w:b/>
          <w:sz w:val="18"/>
          <w:szCs w:val="18"/>
          <w:lang w:val="hy-AM"/>
        </w:rPr>
      </w:pPr>
      <w:r>
        <w:rPr>
          <w:rFonts w:ascii="Sylfaen" w:hAnsi="Sylfaen" w:cs="Sylfaen"/>
          <w:b/>
          <w:sz w:val="18"/>
          <w:szCs w:val="18"/>
          <w:lang w:val="hy-AM"/>
        </w:rPr>
        <w:t>ԱՄԱՀ-ՀԳ-ԲՄԱՇՁԲ-24/50</w:t>
      </w:r>
      <w:r w:rsidR="00091EBC" w:rsidRPr="000C108E">
        <w:rPr>
          <w:rFonts w:ascii="Arial AM" w:hAnsi="Arial AM" w:cs="Sylfaen"/>
          <w:b/>
          <w:sz w:val="18"/>
          <w:szCs w:val="18"/>
          <w:lang w:val="es-ES"/>
        </w:rPr>
        <w:t>*</w:t>
      </w:r>
      <w:r w:rsidR="00091EBC" w:rsidRPr="000C108E">
        <w:rPr>
          <w:rFonts w:ascii="Arial AM" w:hAnsi="Arial AM"/>
          <w:b/>
          <w:sz w:val="18"/>
          <w:szCs w:val="18"/>
          <w:lang w:val="hy-AM"/>
        </w:rPr>
        <w:t xml:space="preserve">  </w:t>
      </w:r>
      <w:r w:rsidR="00091EBC" w:rsidRPr="000C108E">
        <w:rPr>
          <w:rFonts w:ascii="Sylfaen" w:hAnsi="Sylfaen" w:cs="Sylfaen"/>
          <w:b/>
          <w:sz w:val="18"/>
          <w:szCs w:val="18"/>
          <w:lang w:val="hy-AM"/>
        </w:rPr>
        <w:t>ծածկագրով</w:t>
      </w:r>
    </w:p>
    <w:p w14:paraId="4DDF100D" w14:textId="77777777" w:rsidR="00091EBC" w:rsidRPr="000C108E" w:rsidRDefault="00091EBC" w:rsidP="00091EBC">
      <w:pPr>
        <w:pStyle w:val="31"/>
        <w:spacing w:line="240" w:lineRule="auto"/>
        <w:jc w:val="right"/>
        <w:rPr>
          <w:rFonts w:ascii="Arial AM" w:hAnsi="Arial AM" w:cs="Sylfaen"/>
          <w:b/>
          <w:sz w:val="18"/>
          <w:szCs w:val="18"/>
          <w:lang w:val="hy-AM"/>
        </w:rPr>
      </w:pPr>
      <w:r w:rsidRPr="000C108E">
        <w:rPr>
          <w:rFonts w:ascii="Sylfaen" w:hAnsi="Sylfaen" w:cs="Sylfaen"/>
          <w:b/>
          <w:sz w:val="18"/>
          <w:szCs w:val="18"/>
          <w:lang w:val="hy-AM"/>
        </w:rPr>
        <w:t>բաց</w:t>
      </w:r>
      <w:r w:rsidRPr="000C108E">
        <w:rPr>
          <w:rFonts w:ascii="Arial AM" w:hAnsi="Arial AM" w:cs="Arial"/>
          <w:b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b/>
          <w:sz w:val="18"/>
          <w:szCs w:val="18"/>
          <w:lang w:val="hy-AM"/>
        </w:rPr>
        <w:t>մրցույթի</w:t>
      </w:r>
      <w:r w:rsidRPr="000C108E">
        <w:rPr>
          <w:rFonts w:ascii="Arial AM" w:hAnsi="Arial AM" w:cs="Arial"/>
          <w:b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b/>
          <w:sz w:val="18"/>
          <w:szCs w:val="18"/>
          <w:lang w:val="hy-AM"/>
        </w:rPr>
        <w:t>հրավերի</w:t>
      </w:r>
    </w:p>
    <w:p w14:paraId="017791A0" w14:textId="77777777" w:rsidR="00091EBC" w:rsidRPr="000C108E" w:rsidRDefault="00091EBC" w:rsidP="00091EBC">
      <w:pPr>
        <w:pStyle w:val="31"/>
        <w:spacing w:line="240" w:lineRule="auto"/>
        <w:jc w:val="right"/>
        <w:rPr>
          <w:rFonts w:ascii="Arial AM" w:hAnsi="Arial AM" w:cs="Sylfaen"/>
          <w:b/>
          <w:sz w:val="18"/>
          <w:szCs w:val="18"/>
          <w:lang w:val="hy-AM"/>
        </w:rPr>
      </w:pPr>
    </w:p>
    <w:p w14:paraId="631A64DD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Style w:val="af5"/>
          <w:rFonts w:ascii="Sylfaen" w:hAnsi="Sylfaen" w:cs="Sylfaen"/>
          <w:color w:val="000000"/>
          <w:sz w:val="18"/>
          <w:szCs w:val="18"/>
          <w:lang w:val="hy-AM"/>
        </w:rPr>
        <w:t>ԵՐԱՇԽԻՔ</w:t>
      </w:r>
      <w:r w:rsidRPr="000C108E">
        <w:rPr>
          <w:rStyle w:val="af5"/>
          <w:rFonts w:ascii="Arial AM" w:hAnsi="Arial AM"/>
          <w:color w:val="000000"/>
          <w:sz w:val="18"/>
          <w:szCs w:val="18"/>
          <w:lang w:val="hy-AM"/>
        </w:rPr>
        <w:t xml:space="preserve"> N __________</w:t>
      </w:r>
    </w:p>
    <w:p w14:paraId="069C65E8" w14:textId="77777777" w:rsidR="001C7C1A" w:rsidRPr="000C108E" w:rsidRDefault="001C7C1A" w:rsidP="001C7C1A">
      <w:pPr>
        <w:jc w:val="center"/>
        <w:rPr>
          <w:rFonts w:ascii="Arial AM" w:hAnsi="Arial AM" w:cs="GHEA Grapalat"/>
          <w:b/>
          <w:sz w:val="18"/>
          <w:szCs w:val="18"/>
          <w:lang w:val="hy-AM"/>
        </w:rPr>
      </w:pPr>
      <w:r w:rsidRPr="000C108E">
        <w:rPr>
          <w:rFonts w:ascii="Arial AM" w:hAnsi="Arial AM" w:cs="GHEA Grapalat"/>
          <w:b/>
          <w:sz w:val="18"/>
          <w:szCs w:val="18"/>
          <w:lang w:val="hy-AM"/>
        </w:rPr>
        <w:t xml:space="preserve">         (</w:t>
      </w:r>
      <w:r w:rsidRPr="000C108E">
        <w:rPr>
          <w:rFonts w:ascii="Sylfaen" w:hAnsi="Sylfaen" w:cs="Sylfaen"/>
          <w:b/>
          <w:sz w:val="18"/>
          <w:szCs w:val="18"/>
          <w:lang w:val="hy-AM"/>
        </w:rPr>
        <w:t>պայմանագրի</w:t>
      </w:r>
      <w:r w:rsidRPr="000C108E">
        <w:rPr>
          <w:rFonts w:ascii="Arial AM" w:hAnsi="Arial AM" w:cs="GHEA Grapalat"/>
          <w:b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b/>
          <w:sz w:val="18"/>
          <w:szCs w:val="18"/>
          <w:lang w:val="hy-AM"/>
        </w:rPr>
        <w:t>ապահովում</w:t>
      </w:r>
      <w:r w:rsidRPr="000C108E">
        <w:rPr>
          <w:rFonts w:ascii="Arial AM" w:hAnsi="Arial AM" w:cs="GHEA Grapalat"/>
          <w:b/>
          <w:sz w:val="18"/>
          <w:szCs w:val="18"/>
          <w:lang w:val="hy-AM"/>
        </w:rPr>
        <w:t>)</w:t>
      </w:r>
    </w:p>
    <w:p w14:paraId="38FE1846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sz w:val="18"/>
          <w:szCs w:val="18"/>
          <w:lang w:val="hy-AM"/>
        </w:rPr>
      </w:pPr>
    </w:p>
    <w:p w14:paraId="06F6089B" w14:textId="7238A1D8" w:rsidR="00091EBC" w:rsidRPr="00A707AC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Sylfaen" w:hAnsi="Sylfaen"/>
          <w:b w:val="0"/>
          <w:bCs w:val="0"/>
          <w:sz w:val="18"/>
          <w:szCs w:val="18"/>
          <w:u w:val="single"/>
          <w:lang w:val="hy-AM"/>
        </w:rPr>
      </w:pP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ab/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>1.</w:t>
      </w:r>
      <w:r w:rsidRPr="00A707AC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Սույն</w:t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 xml:space="preserve"> </w:t>
      </w:r>
      <w:r w:rsidRPr="00A707AC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երաշխիքը</w:t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 xml:space="preserve"> (</w:t>
      </w:r>
      <w:r w:rsidRPr="00A707AC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այսուհետ՝</w:t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 xml:space="preserve"> </w:t>
      </w:r>
      <w:r w:rsidRPr="00A707AC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երաշխիք</w:t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 xml:space="preserve">) </w:t>
      </w:r>
      <w:r w:rsidRPr="00A707AC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հանդիսանում</w:t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 xml:space="preserve"> </w:t>
      </w:r>
      <w:r w:rsidRPr="00A707AC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է</w:t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 xml:space="preserve"> </w:t>
      </w:r>
      <w:r w:rsidR="00271025" w:rsidRPr="00271025">
        <w:rPr>
          <w:rStyle w:val="af5"/>
          <w:rFonts w:ascii="Sylfaen" w:hAnsi="Sylfaen"/>
          <w:b w:val="0"/>
          <w:bCs w:val="0"/>
          <w:sz w:val="18"/>
          <w:szCs w:val="18"/>
          <w:u w:val="single"/>
          <w:lang w:val="hy-AM"/>
        </w:rPr>
        <w:t xml:space="preserve"> </w:t>
      </w:r>
      <w:r w:rsidR="00271025" w:rsidRPr="00271025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 xml:space="preserve">    </w:t>
      </w:r>
      <w:r w:rsidR="00A707AC" w:rsidRPr="00A707AC">
        <w:rPr>
          <w:rStyle w:val="af5"/>
          <w:rFonts w:ascii="Sylfaen" w:hAnsi="Sylfaen" w:cs="Arial"/>
          <w:b w:val="0"/>
          <w:bCs w:val="0"/>
          <w:sz w:val="18"/>
          <w:szCs w:val="18"/>
          <w:lang w:val="hy-AM"/>
        </w:rPr>
        <w:t xml:space="preserve">ՀՀ Արմավիրի մարզի Արաքսի համայնքապետարանի </w:t>
      </w:r>
      <w:r w:rsidR="00A707AC" w:rsidRPr="00A707AC">
        <w:rPr>
          <w:rFonts w:ascii="Sylfaen" w:hAnsi="Sylfaen" w:cs="GHEA Grapalat"/>
          <w:sz w:val="18"/>
          <w:szCs w:val="18"/>
          <w:lang w:val="pt-BR"/>
        </w:rPr>
        <w:t xml:space="preserve"> </w:t>
      </w:r>
    </w:p>
    <w:p w14:paraId="5D4CAAC7" w14:textId="6D6F90F5" w:rsidR="00091EBC" w:rsidRPr="000C108E" w:rsidRDefault="00A707AC" w:rsidP="007A5E2D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sz w:val="18"/>
          <w:szCs w:val="18"/>
          <w:vertAlign w:val="superscript"/>
          <w:lang w:val="hy-AM"/>
        </w:rPr>
      </w:pP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>(</w:t>
      </w:r>
      <w:r w:rsidR="00091EBC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այսուհետ՝</w:t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="00091EBC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բենեֆիցիար</w:t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) </w:t>
      </w:r>
      <w:r w:rsidR="00091EBC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և</w:t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265A5A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 xml:space="preserve"> </w:t>
      </w:r>
      <w:r w:rsidR="0034164E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>(</w:t>
      </w:r>
      <w:r w:rsidR="0034164E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այսուհետ՝</w:t>
      </w:r>
      <w:r w:rsidR="0034164E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="0034164E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պրինցիպալ</w:t>
      </w:r>
      <w:r w:rsidR="0034164E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) </w:t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="00091EBC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միջև</w:t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="00091EB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                    </w:t>
      </w:r>
      <w:r w:rsidR="00091EB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ab/>
      </w:r>
      <w:r w:rsidR="00091EB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ab/>
      </w:r>
      <w:r w:rsidR="00091EB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ab/>
      </w:r>
      <w:r w:rsidR="00091EBC"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ընտրված</w:t>
      </w:r>
      <w:r w:rsidR="00091EB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="00091EBC"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մասնակցի</w:t>
      </w:r>
      <w:r w:rsidR="00091EB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="00091EBC"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անվանումը</w:t>
      </w:r>
      <w:r w:rsidR="00091EB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</w:p>
    <w:p w14:paraId="3CB78136" w14:textId="5E1FAFC9" w:rsidR="00091EBC" w:rsidRPr="000C108E" w:rsidRDefault="00091EBC" w:rsidP="007A5E2D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</w:pP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կնքվելիք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N </w:t>
      </w:r>
      <w:r w:rsidR="00271025" w:rsidRPr="00271025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 </w:t>
      </w:r>
      <w:r w:rsidR="00271025">
        <w:rPr>
          <w:rFonts w:ascii="Sylfaen" w:hAnsi="Sylfaen" w:cs="Sylfaen"/>
          <w:b/>
          <w:sz w:val="18"/>
          <w:szCs w:val="18"/>
          <w:lang w:val="hy-AM"/>
        </w:rPr>
        <w:t>ԱՄԱՀ-ՀԳ-ԲՄԱՇՁԲ-24/50</w:t>
      </w:r>
      <w:r w:rsidR="00271025" w:rsidRPr="00271025">
        <w:rPr>
          <w:rFonts w:ascii="Sylfaen" w:hAnsi="Sylfaen" w:cs="Sylfaen"/>
          <w:b/>
          <w:sz w:val="18"/>
          <w:szCs w:val="18"/>
          <w:lang w:val="hy-AM"/>
        </w:rPr>
        <w:t xml:space="preserve">  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պայմանագրից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բխող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պրինցիպալի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ab/>
      </w:r>
      <w:r w:rsidR="00271025" w:rsidRPr="00271025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>պ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արտավորությունների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(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այսուհետ՝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երաշխավորված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պարտավորություններ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)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կատարման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ապահով</w:t>
      </w:r>
      <w:r w:rsidR="00194C6E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ում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: </w:t>
      </w:r>
    </w:p>
    <w:p w14:paraId="66E4C83C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</w:pP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2.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Երաշխիքով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(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այսուհետ՝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երաշխիք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տվող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</w:p>
    <w:p w14:paraId="71E29AE8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</w:pP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ab/>
        <w:t xml:space="preserve">                        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երաշխիքը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տվող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բանկի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անվանումը</w:t>
      </w:r>
    </w:p>
    <w:p w14:paraId="1D5DB2D1" w14:textId="00A79F32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</w:pP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անձ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)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անվերապահորեն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պարտավորվում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է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բենեֆիցիարի՝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սույն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երաշխիքով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սահմանված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կարգով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և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ժամկետում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ներկայացված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պահանջով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(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այսուհետ՝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պահանջ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)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բենեֆիցիարին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վճարել</w:t>
      </w:r>
      <w:r w:rsidR="00271025" w:rsidRPr="00271025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 xml:space="preserve">                                     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</w:p>
    <w:p w14:paraId="2EA1AB35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</w:pP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գումարը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թվերով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և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տառերով</w:t>
      </w:r>
    </w:p>
    <w:p w14:paraId="0B31DB56" w14:textId="3DBE7CAE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</w:pP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>(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այսուհետ՝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երաշխիքի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գումար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>)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՝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պահանջն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ստանալուց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="00C8399F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հինգ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աշխատանքային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օրվա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ընթացքում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:  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Վճարումը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կատարվում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է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բենեֆիցիարի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A707AC">
        <w:rPr>
          <w:rStyle w:val="af5"/>
          <w:rFonts w:asciiTheme="minorHAnsi" w:hAnsiTheme="minorHAnsi"/>
          <w:b w:val="0"/>
          <w:bCs w:val="0"/>
          <w:sz w:val="18"/>
          <w:szCs w:val="18"/>
          <w:u w:val="single"/>
          <w:lang w:val="hy-AM"/>
        </w:rPr>
        <w:t xml:space="preserve">900325165109  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հաշվեհամարին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փոխանցման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միջոցով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>:</w:t>
      </w:r>
    </w:p>
    <w:p w14:paraId="12B825DF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</w:pP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                                                                                  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հաշվեհամարը</w:t>
      </w:r>
    </w:p>
    <w:p w14:paraId="3D919542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3.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անհետկանչելի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1517D620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4.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բխող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բենեֆիցիարի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`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գումարի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վճարումը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պահանջելու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իրավունքը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կարող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փոխանցվել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այլ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անձի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տվող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անձի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գրավոր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համաձայնության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դեպքում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6019D0A7" w14:textId="7E980BB5" w:rsidR="006C4836" w:rsidRPr="000C108E" w:rsidRDefault="0024041A" w:rsidP="00A707A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Sylfaen"/>
          <w:sz w:val="18"/>
          <w:szCs w:val="18"/>
          <w:vertAlign w:val="superscript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5.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Երաշխիքը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գործում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C53834" w:rsidRPr="000C108E">
        <w:rPr>
          <w:rFonts w:ascii="Sylfaen" w:hAnsi="Sylfaen" w:cs="Sylfaen"/>
          <w:color w:val="000000"/>
          <w:sz w:val="18"/>
          <w:szCs w:val="18"/>
          <w:lang w:val="hy-AM"/>
        </w:rPr>
        <w:t>թողարկման</w:t>
      </w:r>
      <w:r w:rsidR="00C53834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C53834" w:rsidRPr="000C108E">
        <w:rPr>
          <w:rFonts w:ascii="Sylfaen" w:hAnsi="Sylfaen" w:cs="Sylfaen"/>
          <w:color w:val="000000"/>
          <w:sz w:val="18"/>
          <w:szCs w:val="18"/>
          <w:lang w:val="hy-AM"/>
        </w:rPr>
        <w:t>պահից</w:t>
      </w:r>
      <w:r w:rsidR="00C53834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C53834" w:rsidRPr="000C108E">
        <w:rPr>
          <w:rFonts w:ascii="Sylfaen" w:hAnsi="Sylfaen" w:cs="Sylfaen"/>
          <w:color w:val="000000"/>
          <w:sz w:val="18"/>
          <w:szCs w:val="18"/>
          <w:lang w:val="hy-AM"/>
        </w:rPr>
        <w:t>և</w:t>
      </w:r>
      <w:r w:rsidR="00C53834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9065B6" w:rsidRPr="000C108E">
        <w:rPr>
          <w:rFonts w:ascii="Sylfaen" w:hAnsi="Sylfaen" w:cs="Sylfaen"/>
          <w:color w:val="000000"/>
          <w:sz w:val="18"/>
          <w:szCs w:val="18"/>
          <w:lang w:val="hy-AM"/>
        </w:rPr>
        <w:t>ուժի</w:t>
      </w:r>
      <w:r w:rsidR="009065B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9065B6" w:rsidRPr="000C108E">
        <w:rPr>
          <w:rFonts w:ascii="Sylfaen" w:hAnsi="Sylfaen" w:cs="Sylfaen"/>
          <w:color w:val="000000"/>
          <w:sz w:val="18"/>
          <w:szCs w:val="18"/>
          <w:lang w:val="hy-AM"/>
        </w:rPr>
        <w:t>մեջ</w:t>
      </w:r>
      <w:r w:rsidR="00C53834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C53834"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="00C53834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բենեֆիցիարի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և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պրիցիպալի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միջև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կնքվելիք</w:t>
      </w:r>
      <w:r w:rsidR="00A707AC">
        <w:rPr>
          <w:rFonts w:ascii="Sylfaen" w:hAnsi="Sylfaen" w:cs="Sylfaen"/>
          <w:color w:val="000000"/>
          <w:sz w:val="18"/>
          <w:szCs w:val="18"/>
          <w:lang w:val="hy-AM"/>
        </w:rPr>
        <w:t xml:space="preserve">  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N </w:t>
      </w:r>
      <w:r w:rsidR="0015036C">
        <w:rPr>
          <w:rFonts w:ascii="Sylfaen" w:hAnsi="Sylfaen" w:cs="Sylfaen"/>
          <w:b/>
          <w:sz w:val="18"/>
          <w:szCs w:val="18"/>
          <w:lang w:val="hy-AM"/>
        </w:rPr>
        <w:t>ԱՄԱՀ-ՀԳ-ԲՄԱՇՁԲ-24/50</w:t>
      </w:r>
      <w:r w:rsidR="006C4836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                                </w:t>
      </w:r>
    </w:p>
    <w:p w14:paraId="59668629" w14:textId="77777777" w:rsidR="006C4836" w:rsidRPr="000C108E" w:rsidRDefault="006C4836" w:rsidP="006C4836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18"/>
          <w:szCs w:val="18"/>
          <w:u w:val="single"/>
          <w:lang w:val="hy-AM"/>
        </w:rPr>
      </w:pP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պայմանագիրն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ուժի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մեջ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մտնելու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օրվանից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մինչև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կնքվելիք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պայմանագրով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="00807F72"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նախատեսված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աշխատանքի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կատարման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վերջնաժամկետը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,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ներառյալ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երաշխիքային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ժամկետը</w:t>
      </w:r>
    </w:p>
    <w:p w14:paraId="4F6A9ECE" w14:textId="351DDFAB" w:rsidR="00436DA1" w:rsidRPr="00EA0B39" w:rsidRDefault="006C4836" w:rsidP="00436DA1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օրվան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հաջորդող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իննսուներորդ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աշխատանքային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օրը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ներառյալ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: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բնօրինակից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արտատպված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տարբերակը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տվող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անձը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տրամադրելու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օրը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իր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պաշտոնական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էլեկտրոնային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փոստի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հասցեից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ուղարկում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նաև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1-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կետում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նշված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պայմանագրի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կնքման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նպատակով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կազմակերպված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գնման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ընթացակարգի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հրավերում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նշված՝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գնահատող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հանձնաժողովի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քարտուղարի</w:t>
      </w:r>
      <w:r w:rsidR="00436DA1" w:rsidRPr="00EA0B39">
        <w:rPr>
          <w:rFonts w:ascii="Sylfaen" w:hAnsi="Sylfaen" w:cs="Sylfaen"/>
          <w:color w:val="000000"/>
          <w:sz w:val="20"/>
          <w:szCs w:val="20"/>
          <w:lang w:val="hy-AM"/>
        </w:rPr>
        <w:t>՝</w:t>
      </w:r>
      <w:r w:rsidR="00A707AC" w:rsidRPr="00EA0B39">
        <w:rPr>
          <w:rFonts w:ascii="Sylfaen" w:hAnsi="Sylfaen" w:cs="Sylfaen"/>
          <w:color w:val="000000"/>
          <w:sz w:val="20"/>
          <w:szCs w:val="20"/>
          <w:lang w:val="hy-AM"/>
        </w:rPr>
        <w:t xml:space="preserve"> araqsfinans@</w:t>
      </w:r>
      <w:r w:rsidR="00EA0B39" w:rsidRPr="00EA0B39">
        <w:rPr>
          <w:rFonts w:ascii="Sylfaen" w:hAnsi="Sylfaen" w:cs="Sylfaen"/>
          <w:color w:val="000000"/>
          <w:sz w:val="20"/>
          <w:szCs w:val="20"/>
          <w:lang w:val="hy-AM"/>
        </w:rPr>
        <w:t>mail.ru</w:t>
      </w:r>
      <w:r w:rsidR="00436DA1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     </w:t>
      </w:r>
      <w:r w:rsidR="00436DA1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="000117C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                             </w:t>
      </w:r>
      <w:r w:rsidR="00436DA1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 </w:t>
      </w:r>
    </w:p>
    <w:p w14:paraId="4D35B786" w14:textId="77777777" w:rsidR="006C4836" w:rsidRPr="000C108E" w:rsidRDefault="006C4836" w:rsidP="006C4836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էլեկտրոնային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փոստի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հասցեին։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    </w:t>
      </w:r>
    </w:p>
    <w:p w14:paraId="20CE6759" w14:textId="77777777" w:rsidR="00091EBC" w:rsidRPr="000C108E" w:rsidRDefault="00091EBC" w:rsidP="00807F7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6.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Բենեֆիցիարը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ներկայացնում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տվող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անձին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գրավոր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ձևով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: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ներկայացվում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հետևյալ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փաստաթղթերը՝</w:t>
      </w:r>
    </w:p>
    <w:p w14:paraId="295F88BE" w14:textId="484E89C8" w:rsidR="00DC3470" w:rsidRPr="000C108E" w:rsidRDefault="00DC3470" w:rsidP="00DC3470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1) </w:t>
      </w:r>
      <w:r w:rsidR="0091775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N </w:t>
      </w:r>
      <w:r w:rsidR="00EA0B39" w:rsidRPr="00EA0B39">
        <w:rPr>
          <w:rFonts w:ascii="Arial AM" w:hAnsi="Arial AM"/>
          <w:color w:val="000000"/>
          <w:sz w:val="18"/>
          <w:szCs w:val="18"/>
          <w:lang w:val="hy-AM"/>
        </w:rPr>
        <w:t xml:space="preserve">  </w:t>
      </w:r>
      <w:r w:rsidR="0015036C">
        <w:rPr>
          <w:rFonts w:ascii="Sylfaen" w:hAnsi="Sylfaen" w:cs="Sylfaen"/>
          <w:b/>
          <w:sz w:val="18"/>
          <w:szCs w:val="18"/>
          <w:lang w:val="hy-AM"/>
        </w:rPr>
        <w:t>ԱՄԱՀ-ՀԳ-ԲՄԱՇՁԲ-24/50</w:t>
      </w:r>
      <w:r w:rsidR="0091775C"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 xml:space="preserve"> </w:t>
      </w:r>
      <w:r w:rsidR="00EA0B39" w:rsidRPr="00EA0B39">
        <w:rPr>
          <w:rFonts w:ascii="Arial AM" w:hAnsi="Arial AM"/>
          <w:color w:val="000000"/>
          <w:sz w:val="18"/>
          <w:szCs w:val="18"/>
          <w:u w:val="single"/>
          <w:lang w:val="hy-AM"/>
        </w:rPr>
        <w:t xml:space="preserve"> 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պայմանագրի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,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ներառյալ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նաև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դրանում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91775C" w:rsidRPr="000C108E">
        <w:rPr>
          <w:rFonts w:ascii="Sylfaen" w:hAnsi="Sylfaen" w:cs="Sylfaen"/>
          <w:color w:val="000000"/>
          <w:sz w:val="18"/>
          <w:szCs w:val="18"/>
          <w:lang w:val="hy-AM"/>
        </w:rPr>
        <w:t>կատարված</w:t>
      </w:r>
    </w:p>
    <w:p w14:paraId="119F1D52" w14:textId="631CB312" w:rsidR="00DC3470" w:rsidRPr="000C108E" w:rsidRDefault="00DC3470" w:rsidP="00DC3470">
      <w:pPr>
        <w:pStyle w:val="af4"/>
        <w:shd w:val="clear" w:color="auto" w:fill="FFFFFF"/>
        <w:spacing w:before="0" w:beforeAutospacing="0" w:after="0" w:afterAutospacing="0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փոփոխությունների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,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լրացուցիչ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համաձայնագրերի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պատճենները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.</w:t>
      </w:r>
    </w:p>
    <w:p w14:paraId="20349195" w14:textId="77777777" w:rsidR="00DC3470" w:rsidRPr="000C108E" w:rsidRDefault="00DC3470" w:rsidP="00DC3470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2)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բենեֆիցիարի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կողմից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պայմանագիրը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միակողմանի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լուծելու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մասին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E36F9C" w:rsidRPr="000C108E">
        <w:fldChar w:fldCharType="begin"/>
      </w:r>
      <w:r w:rsidR="00E36F9C" w:rsidRPr="004D22D2">
        <w:rPr>
          <w:rFonts w:ascii="Arial AM" w:hAnsi="Arial AM"/>
          <w:sz w:val="18"/>
          <w:szCs w:val="18"/>
          <w:lang w:val="hy-AM"/>
          <w:rPrChange w:id="12" w:author="Sergey Shahnazaryan" w:date="2024-02-09T13:10:00Z">
            <w:rPr>
              <w:rFonts w:ascii="Arial LatArm" w:hAnsi="Arial LatArm"/>
              <w:i/>
              <w:sz w:val="20"/>
              <w:szCs w:val="20"/>
              <w:lang w:val="en-AU"/>
            </w:rPr>
          </w:rPrChange>
        </w:rPr>
        <w:instrText xml:space="preserve"> HYPERLINK "http://www.procurement.am" </w:instrText>
      </w:r>
      <w:r w:rsidR="00E36F9C" w:rsidRPr="000C108E">
        <w:fldChar w:fldCharType="separate"/>
      </w:r>
      <w:r w:rsidRPr="000C108E">
        <w:rPr>
          <w:rStyle w:val="a9"/>
          <w:rFonts w:ascii="Arial AM" w:hAnsi="Arial AM"/>
          <w:sz w:val="18"/>
          <w:szCs w:val="18"/>
          <w:lang w:val="hy-AM"/>
        </w:rPr>
        <w:t>www.procurement.am</w:t>
      </w:r>
      <w:r w:rsidR="00E36F9C" w:rsidRPr="000C108E">
        <w:rPr>
          <w:rStyle w:val="a9"/>
          <w:rFonts w:ascii="Arial AM" w:hAnsi="Arial AM"/>
          <w:sz w:val="18"/>
          <w:szCs w:val="18"/>
          <w:lang w:val="hy-AM"/>
        </w:rPr>
        <w:fldChar w:fldCharType="end"/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հասց</w:t>
      </w:r>
      <w:r w:rsidR="00194C6E" w:rsidRPr="000C108E">
        <w:rPr>
          <w:rFonts w:ascii="Sylfaen" w:hAnsi="Sylfaen" w:cs="Sylfaen"/>
          <w:color w:val="000000"/>
          <w:sz w:val="18"/>
          <w:szCs w:val="18"/>
          <w:lang w:val="hy-AM"/>
        </w:rPr>
        <w:t>ե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ով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գործող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տեղեկագրում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հրապարակած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ծանուցումը</w:t>
      </w:r>
      <w:r w:rsidR="00CB242F"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1BC1BCD9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7.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տվող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անձը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բենեֆիցիարի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կողմից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ներկայացված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և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փաստաթղթերը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ստանալու</w:t>
      </w:r>
      <w:r w:rsidR="00194C6E" w:rsidRPr="000C108E">
        <w:rPr>
          <w:rFonts w:ascii="Sylfaen" w:hAnsi="Sylfaen" w:cs="Sylfaen"/>
          <w:color w:val="000000"/>
          <w:sz w:val="18"/>
          <w:szCs w:val="18"/>
          <w:lang w:val="hy-AM"/>
        </w:rPr>
        <w:t>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հետո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առավելագույնը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հինգ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աշխատանքային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օրվա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ընթացքում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քննարկում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ներկայացված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և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փաստաթղթերը՝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պայմաններին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դրանց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համապատասխանությունը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պարզելու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համար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7276A1C0" w14:textId="77777777" w:rsidR="00091EBC" w:rsidRPr="000C108E" w:rsidRDefault="00D82F69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>8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.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տվող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անձը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մերժում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բենեֆիցիարի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պահանջը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,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եթե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>`</w:t>
      </w:r>
    </w:p>
    <w:p w14:paraId="4C28498C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1)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կամ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փաստաթղթերը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չեն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համապատասխանում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պայմաններին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.</w:t>
      </w:r>
    </w:p>
    <w:p w14:paraId="409A5102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2)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ներկայացվել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երաշխիքով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սահմանված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ժամկետի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ավարտից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հետո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7B2288B3" w14:textId="77777777" w:rsidR="00091EBC" w:rsidRPr="000C108E" w:rsidRDefault="00D82F69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>9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.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տվող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անձը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պահանջը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մերժելու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մասին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որոշում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ընդունելու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դեպքում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անհապաղ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,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բայց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ոչ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ուշ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,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քան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նույն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աշխատանքային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օրը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,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մերժման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մասին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տեղեկացնում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բենեֆիցիարին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76E32619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>1</w:t>
      </w:r>
      <w:r w:rsidR="00D82F69" w:rsidRPr="000C108E">
        <w:rPr>
          <w:rFonts w:ascii="Arial AM" w:hAnsi="Arial AM"/>
          <w:color w:val="000000"/>
          <w:sz w:val="18"/>
          <w:szCs w:val="18"/>
          <w:lang w:val="hy-AM"/>
        </w:rPr>
        <w:t>0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.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նկատմամբ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կիրառվում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Հայաստանի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Հանրապետության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քաղաքացիական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օրենսգրքի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համապատասխան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դրույթները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03397CA8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>1</w:t>
      </w:r>
      <w:r w:rsidR="00D82F69" w:rsidRPr="000C108E">
        <w:rPr>
          <w:rFonts w:ascii="Arial AM" w:hAnsi="Arial AM"/>
          <w:color w:val="000000"/>
          <w:sz w:val="18"/>
          <w:szCs w:val="18"/>
          <w:lang w:val="hy-AM"/>
        </w:rPr>
        <w:t>1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.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կապակցությամբ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ծագող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վեճերը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ենթակա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լուծման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Հայաստանի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Հանրապետության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օրենսդրությամբ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սահմանված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կարգով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4F6FD7FA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</w:p>
    <w:p w14:paraId="10BD6C57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u w:val="single"/>
          <w:lang w:val="hy-AM"/>
        </w:rPr>
      </w:pP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Գործադիր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70371B" w:rsidRPr="000C108E">
        <w:rPr>
          <w:rFonts w:ascii="Sylfaen" w:hAnsi="Sylfaen" w:cs="Sylfaen"/>
          <w:color w:val="000000"/>
          <w:sz w:val="18"/>
          <w:szCs w:val="18"/>
          <w:lang w:val="hy-AM"/>
        </w:rPr>
        <w:t>մարմնի</w:t>
      </w:r>
      <w:r w:rsidR="0070371B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70371B" w:rsidRPr="000C108E">
        <w:rPr>
          <w:rFonts w:ascii="Sylfaen" w:hAnsi="Sylfaen" w:cs="Sylfaen"/>
          <w:color w:val="000000"/>
          <w:sz w:val="18"/>
          <w:szCs w:val="18"/>
          <w:lang w:val="hy-AM"/>
        </w:rPr>
        <w:t>ղեկավար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</w:p>
    <w:p w14:paraId="4DF1F9E8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</w:p>
    <w:p w14:paraId="570D0AE1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</w:p>
    <w:p w14:paraId="2A672C29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sz w:val="18"/>
          <w:szCs w:val="18"/>
          <w:vertAlign w:val="superscript"/>
          <w:lang w:val="hy-AM"/>
        </w:rPr>
      </w:pP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                                                    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ամիսը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,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ամսաթիվը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,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տարեթիվը</w:t>
      </w:r>
    </w:p>
    <w:p w14:paraId="5315F33D" w14:textId="77777777" w:rsidR="00091EBC" w:rsidRPr="000C108E" w:rsidRDefault="00091EBC" w:rsidP="00091EBC">
      <w:pPr>
        <w:pStyle w:val="31"/>
        <w:spacing w:line="240" w:lineRule="auto"/>
        <w:jc w:val="center"/>
        <w:rPr>
          <w:rFonts w:ascii="Arial AM" w:hAnsi="Arial AM" w:cs="Arial"/>
          <w:b/>
          <w:sz w:val="18"/>
          <w:szCs w:val="18"/>
          <w:lang w:val="hy-AM"/>
        </w:rPr>
      </w:pPr>
    </w:p>
    <w:p w14:paraId="0C215CE8" w14:textId="77777777" w:rsidR="00091EBC" w:rsidRPr="000C108E" w:rsidRDefault="00091EBC" w:rsidP="00091EBC">
      <w:pPr>
        <w:pStyle w:val="31"/>
        <w:spacing w:line="240" w:lineRule="auto"/>
        <w:jc w:val="right"/>
        <w:rPr>
          <w:rFonts w:ascii="Arial AM" w:hAnsi="Arial AM"/>
          <w:sz w:val="18"/>
          <w:szCs w:val="18"/>
          <w:lang w:val="hy-AM"/>
        </w:rPr>
      </w:pPr>
    </w:p>
    <w:p w14:paraId="40765A7E" w14:textId="77777777" w:rsidR="00AB2DA5" w:rsidRPr="000C108E" w:rsidRDefault="00AB2DA5" w:rsidP="00AB2DA5">
      <w:pPr>
        <w:pStyle w:val="af2"/>
        <w:jc w:val="both"/>
        <w:rPr>
          <w:rFonts w:ascii="Arial AM" w:hAnsi="Arial AM"/>
          <w:i/>
          <w:sz w:val="18"/>
          <w:szCs w:val="18"/>
          <w:lang w:val="hy-AM"/>
        </w:rPr>
      </w:pPr>
      <w:r w:rsidRPr="000C108E">
        <w:rPr>
          <w:rFonts w:ascii="Arial AM" w:hAnsi="Arial AM"/>
          <w:i/>
          <w:sz w:val="18"/>
          <w:szCs w:val="18"/>
          <w:lang w:val="hy-AM"/>
        </w:rPr>
        <w:t>*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լրացվում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է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հանձնաժողովի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քարտուղարի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կողմից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`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մինչև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հրավերը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տեղեկագրում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հրապարակելը</w:t>
      </w:r>
      <w:r w:rsidRPr="000C108E">
        <w:rPr>
          <w:rFonts w:ascii="Arial AM" w:hAnsi="Arial AM"/>
          <w:i/>
          <w:sz w:val="18"/>
          <w:szCs w:val="18"/>
          <w:lang w:val="hy-AM"/>
        </w:rPr>
        <w:t>:</w:t>
      </w:r>
    </w:p>
    <w:p w14:paraId="76F5D96A" w14:textId="77777777" w:rsidR="00631658" w:rsidRPr="000C108E" w:rsidRDefault="009C370D" w:rsidP="00631658">
      <w:pPr>
        <w:jc w:val="right"/>
        <w:rPr>
          <w:rFonts w:ascii="Arial AM" w:hAnsi="Arial AM" w:cs="GHEA Grapalat"/>
          <w:i/>
          <w:sz w:val="18"/>
          <w:szCs w:val="18"/>
          <w:lang w:val="hy-AM"/>
        </w:rPr>
      </w:pPr>
      <w:r w:rsidRPr="000C108E">
        <w:rPr>
          <w:rFonts w:ascii="Arial AM" w:hAnsi="Arial AM"/>
          <w:b/>
          <w:sz w:val="18"/>
          <w:szCs w:val="18"/>
          <w:lang w:val="hy-AM"/>
        </w:rPr>
        <w:br w:type="page"/>
      </w:r>
    </w:p>
    <w:p w14:paraId="50A2ACFF" w14:textId="77777777" w:rsidR="00631658" w:rsidRPr="000C108E" w:rsidRDefault="00631658" w:rsidP="00631658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0C108E">
        <w:rPr>
          <w:rFonts w:ascii="Sylfaen" w:hAnsi="Sylfaen" w:cs="Sylfaen"/>
          <w:b/>
          <w:lang w:val="hy-AM"/>
        </w:rPr>
        <w:lastRenderedPageBreak/>
        <w:t>Հավելված</w:t>
      </w:r>
      <w:r w:rsidRPr="000C108E">
        <w:rPr>
          <w:rFonts w:ascii="Arial AM" w:hAnsi="Arial AM" w:cs="Sylfaen"/>
          <w:b/>
          <w:lang w:val="hy-AM"/>
        </w:rPr>
        <w:t xml:space="preserve"> 5.1</w:t>
      </w:r>
    </w:p>
    <w:p w14:paraId="0BD38549" w14:textId="4D974A13" w:rsidR="00631658" w:rsidRPr="000C108E" w:rsidRDefault="0015036C" w:rsidP="00631658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>
        <w:rPr>
          <w:rFonts w:ascii="Sylfaen" w:hAnsi="Sylfaen" w:cs="Sylfaen"/>
          <w:b/>
          <w:lang w:val="hy-AM"/>
        </w:rPr>
        <w:t>ԱՄԱՀ-ՀԳ-ԲՄԱՇՁԲ-24/50</w:t>
      </w:r>
      <w:r w:rsidR="004367D4" w:rsidRPr="000C108E">
        <w:rPr>
          <w:rFonts w:ascii="Arial AM" w:hAnsi="Arial AM" w:cs="Sylfaen"/>
          <w:b/>
          <w:lang w:val="hy-AM"/>
        </w:rPr>
        <w:t xml:space="preserve"> </w:t>
      </w:r>
      <w:r w:rsidR="00631658" w:rsidRPr="000C108E">
        <w:rPr>
          <w:rFonts w:ascii="Arial AM" w:hAnsi="Arial AM" w:cs="Sylfaen"/>
          <w:b/>
          <w:lang w:val="hy-AM"/>
        </w:rPr>
        <w:t xml:space="preserve">  </w:t>
      </w:r>
      <w:r w:rsidR="00631658" w:rsidRPr="000C108E">
        <w:rPr>
          <w:rFonts w:ascii="Sylfaen" w:hAnsi="Sylfaen" w:cs="Sylfaen"/>
          <w:b/>
          <w:lang w:val="hy-AM"/>
        </w:rPr>
        <w:t>ծածկագրով</w:t>
      </w:r>
    </w:p>
    <w:p w14:paraId="4CAD0268" w14:textId="77777777" w:rsidR="00631658" w:rsidRPr="000C108E" w:rsidRDefault="00631658" w:rsidP="00631658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0C108E">
        <w:rPr>
          <w:rFonts w:ascii="Sylfaen" w:hAnsi="Sylfaen" w:cs="Sylfaen"/>
          <w:b/>
          <w:lang w:val="hy-AM"/>
        </w:rPr>
        <w:t>բաց</w:t>
      </w:r>
      <w:r w:rsidRPr="000C108E">
        <w:rPr>
          <w:rFonts w:ascii="Arial AM" w:hAnsi="Arial AM" w:cs="Sylfaen"/>
          <w:b/>
          <w:lang w:val="hy-AM"/>
        </w:rPr>
        <w:t xml:space="preserve"> </w:t>
      </w:r>
      <w:r w:rsidRPr="000C108E">
        <w:rPr>
          <w:rFonts w:ascii="Sylfaen" w:hAnsi="Sylfaen" w:cs="Sylfaen"/>
          <w:b/>
          <w:lang w:val="hy-AM"/>
        </w:rPr>
        <w:t>մրցույթի</w:t>
      </w:r>
      <w:r w:rsidRPr="000C108E">
        <w:rPr>
          <w:rFonts w:ascii="Arial AM" w:hAnsi="Arial AM" w:cs="Sylfaen"/>
          <w:b/>
          <w:lang w:val="hy-AM"/>
        </w:rPr>
        <w:t xml:space="preserve"> </w:t>
      </w:r>
      <w:r w:rsidRPr="000C108E">
        <w:rPr>
          <w:rFonts w:ascii="Sylfaen" w:hAnsi="Sylfaen" w:cs="Sylfaen"/>
          <w:b/>
          <w:lang w:val="hy-AM"/>
        </w:rPr>
        <w:t>հրավերի</w:t>
      </w:r>
    </w:p>
    <w:p w14:paraId="0263D9E0" w14:textId="77777777" w:rsidR="000C108E" w:rsidRPr="00CF714D" w:rsidRDefault="00631658" w:rsidP="00631658">
      <w:pPr>
        <w:jc w:val="center"/>
        <w:rPr>
          <w:rFonts w:ascii="Arial AM" w:hAnsi="Arial AM" w:cs="GHEA Grapalat"/>
          <w:b/>
          <w:sz w:val="20"/>
          <w:szCs w:val="20"/>
          <w:lang w:val="hy-AM"/>
        </w:rPr>
      </w:pP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   </w:t>
      </w:r>
    </w:p>
    <w:p w14:paraId="24423529" w14:textId="4BAA21DE" w:rsidR="00631658" w:rsidRPr="000C108E" w:rsidRDefault="00631658" w:rsidP="00631658">
      <w:pPr>
        <w:jc w:val="center"/>
        <w:rPr>
          <w:rFonts w:ascii="Arial AM" w:hAnsi="Arial AM" w:cs="GHEA Grapalat"/>
          <w:b/>
          <w:sz w:val="20"/>
          <w:szCs w:val="20"/>
          <w:lang w:val="hy-AM"/>
        </w:rPr>
      </w:pP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  </w:t>
      </w:r>
      <w:r w:rsidRPr="000C108E">
        <w:rPr>
          <w:rFonts w:ascii="Sylfaen" w:hAnsi="Sylfaen" w:cs="Sylfaen"/>
          <w:b/>
          <w:sz w:val="20"/>
          <w:szCs w:val="20"/>
          <w:lang w:val="hy-AM"/>
        </w:rPr>
        <w:t>ՏՈւԺԱՆՔԻ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b/>
          <w:sz w:val="20"/>
          <w:szCs w:val="20"/>
          <w:lang w:val="hy-AM"/>
        </w:rPr>
        <w:t>ՄԱՍԻՆ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b/>
          <w:sz w:val="20"/>
          <w:szCs w:val="20"/>
          <w:lang w:val="hy-AM"/>
        </w:rPr>
        <w:t>ՀԱՄԱՁԱՅՆԱԳԻՐ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</w:p>
    <w:p w14:paraId="1AFE3685" w14:textId="77777777" w:rsidR="001C7C1A" w:rsidRPr="000C108E" w:rsidRDefault="00631658" w:rsidP="001C7C1A">
      <w:pPr>
        <w:jc w:val="center"/>
        <w:rPr>
          <w:rFonts w:ascii="Arial AM" w:hAnsi="Arial AM" w:cs="GHEA Grapalat"/>
          <w:b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t xml:space="preserve">  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="001C7C1A"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        (</w:t>
      </w:r>
      <w:r w:rsidR="001C7C1A" w:rsidRPr="000C108E">
        <w:rPr>
          <w:rFonts w:ascii="Sylfaen" w:hAnsi="Sylfaen" w:cs="Sylfaen"/>
          <w:b/>
          <w:sz w:val="20"/>
          <w:szCs w:val="20"/>
          <w:lang w:val="hy-AM"/>
        </w:rPr>
        <w:t>պայմանագրի</w:t>
      </w:r>
      <w:r w:rsidR="001C7C1A"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="001C7C1A" w:rsidRPr="000C108E">
        <w:rPr>
          <w:rFonts w:ascii="Sylfaen" w:hAnsi="Sylfaen" w:cs="Sylfaen"/>
          <w:b/>
          <w:sz w:val="20"/>
          <w:szCs w:val="20"/>
          <w:lang w:val="hy-AM"/>
        </w:rPr>
        <w:t>ապահովում</w:t>
      </w:r>
      <w:r w:rsidR="001C7C1A" w:rsidRPr="000C108E">
        <w:rPr>
          <w:rFonts w:ascii="Arial AM" w:hAnsi="Arial AM" w:cs="GHEA Grapalat"/>
          <w:b/>
          <w:sz w:val="20"/>
          <w:szCs w:val="20"/>
          <w:lang w:val="hy-AM"/>
        </w:rPr>
        <w:t>)</w:t>
      </w:r>
    </w:p>
    <w:p w14:paraId="257E50E1" w14:textId="77777777" w:rsidR="00631658" w:rsidRPr="000C108E" w:rsidRDefault="00631658" w:rsidP="00631658">
      <w:pPr>
        <w:rPr>
          <w:rFonts w:ascii="Arial AM" w:hAnsi="Arial AM" w:cs="GHEA Grapalat"/>
          <w:b/>
          <w:sz w:val="20"/>
          <w:szCs w:val="20"/>
          <w:lang w:val="hy-AM"/>
        </w:rPr>
      </w:pPr>
    </w:p>
    <w:p w14:paraId="79F182EE" w14:textId="4F615B44" w:rsidR="00631658" w:rsidRPr="000C108E" w:rsidRDefault="00631658" w:rsidP="00631658">
      <w:pPr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t xml:space="preserve">     </w:t>
      </w:r>
      <w:r w:rsidRPr="000C108E">
        <w:rPr>
          <w:rFonts w:ascii="Sylfaen" w:hAnsi="Sylfaen" w:cs="Sylfaen"/>
          <w:sz w:val="20"/>
          <w:szCs w:val="20"/>
          <w:lang w:val="hy-AM"/>
        </w:rPr>
        <w:t>ք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. </w:t>
      </w:r>
      <w:r w:rsidRPr="000C108E">
        <w:rPr>
          <w:rFonts w:ascii="Sylfaen" w:hAnsi="Sylfaen" w:cs="Sylfaen"/>
          <w:sz w:val="20"/>
          <w:szCs w:val="20"/>
          <w:lang w:val="hy-AM"/>
        </w:rPr>
        <w:t>Երևան</w:t>
      </w:r>
      <w:r w:rsidRPr="000C108E">
        <w:rPr>
          <w:rFonts w:ascii="Arial AM" w:hAnsi="Arial AM" w:cs="GHEA Grapalat"/>
          <w:sz w:val="20"/>
          <w:szCs w:val="20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lang w:val="hy-AM"/>
        </w:rPr>
        <w:tab/>
        <w:t xml:space="preserve">            </w:t>
      </w:r>
      <w:r w:rsidRPr="000C108E">
        <w:rPr>
          <w:rFonts w:ascii="Arial AM" w:hAnsi="Arial AM"/>
          <w:sz w:val="20"/>
          <w:szCs w:val="20"/>
          <w:lang w:val="hy-AM"/>
        </w:rPr>
        <w:t>«</w:t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 xml:space="preserve">         </w:t>
      </w:r>
      <w:r w:rsidR="00EA0B39" w:rsidRPr="00CD773C">
        <w:rPr>
          <w:rFonts w:ascii="Arial AM" w:hAnsi="Arial AM" w:cs="GHEA Grapalat"/>
          <w:sz w:val="20"/>
          <w:szCs w:val="20"/>
          <w:u w:val="single"/>
          <w:lang w:val="hy-AM"/>
        </w:rPr>
        <w:t xml:space="preserve"> </w:t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 xml:space="preserve"> </w:t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="00AB2DA5" w:rsidRPr="000C108E">
        <w:rPr>
          <w:rFonts w:ascii="Arial AM" w:hAnsi="Arial AM" w:cs="GHEA Grapalat"/>
          <w:sz w:val="20"/>
          <w:szCs w:val="20"/>
          <w:lang w:val="hy-AM"/>
        </w:rPr>
        <w:t xml:space="preserve"> 20   </w:t>
      </w:r>
      <w:r w:rsidR="00AB2DA5" w:rsidRPr="000C108E">
        <w:rPr>
          <w:rFonts w:ascii="Sylfaen" w:hAnsi="Sylfaen" w:cs="Sylfaen"/>
          <w:sz w:val="20"/>
          <w:szCs w:val="20"/>
          <w:lang w:val="hy-AM"/>
        </w:rPr>
        <w:t>թ</w:t>
      </w:r>
      <w:r w:rsidR="00AB2DA5" w:rsidRPr="000C108E">
        <w:rPr>
          <w:rFonts w:ascii="Arial AM" w:hAnsi="Arial AM" w:cs="GHEA Grapalat"/>
          <w:sz w:val="20"/>
          <w:szCs w:val="20"/>
          <w:lang w:val="hy-AM"/>
        </w:rPr>
        <w:t>.</w:t>
      </w:r>
    </w:p>
    <w:p w14:paraId="4138D155" w14:textId="77777777" w:rsidR="00631658" w:rsidRPr="000C108E" w:rsidRDefault="00631658" w:rsidP="00631658">
      <w:pPr>
        <w:rPr>
          <w:rFonts w:ascii="Arial AM" w:hAnsi="Arial AM" w:cs="GHEA Grapalat"/>
          <w:sz w:val="20"/>
          <w:szCs w:val="20"/>
          <w:lang w:val="hy-AM"/>
        </w:rPr>
      </w:pPr>
    </w:p>
    <w:p w14:paraId="3BC380DF" w14:textId="77777777" w:rsidR="00631658" w:rsidRPr="000C108E" w:rsidRDefault="00631658" w:rsidP="00631658">
      <w:pPr>
        <w:jc w:val="both"/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</w:pPr>
      <w:r w:rsidRPr="000C108E"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vertAlign w:val="subscript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դեմս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տնօրեն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</w:p>
    <w:p w14:paraId="5633C06E" w14:textId="77777777" w:rsidR="00631658" w:rsidRPr="000C108E" w:rsidRDefault="00631658" w:rsidP="00631658">
      <w:pPr>
        <w:jc w:val="both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անվանումը</w:t>
      </w:r>
      <w:r w:rsidRPr="000C108E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vertAlign w:val="subscript"/>
          <w:lang w:val="hy-AM"/>
        </w:rPr>
        <w:tab/>
        <w:t xml:space="preserve">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տնօրենի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անուն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ազգանունը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անձնագրային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տվյալները</w:t>
      </w:r>
      <w:r w:rsidRPr="000C108E">
        <w:rPr>
          <w:rFonts w:ascii="Arial AM" w:hAnsi="Arial AM" w:cs="GHEA Grapalat"/>
          <w:sz w:val="20"/>
          <w:szCs w:val="20"/>
          <w:vertAlign w:val="subscript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որը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գործում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կանոնադրության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հիման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վրա</w:t>
      </w:r>
      <w:r w:rsidRPr="000C108E">
        <w:rPr>
          <w:rFonts w:ascii="Arial AM" w:hAnsi="Arial AM" w:cs="GHEA Grapalat"/>
          <w:sz w:val="20"/>
          <w:szCs w:val="20"/>
          <w:lang w:val="hy-AM"/>
        </w:rPr>
        <w:t>` (</w:t>
      </w:r>
      <w:r w:rsidRPr="000C108E">
        <w:rPr>
          <w:rFonts w:ascii="Sylfaen" w:hAnsi="Sylfaen" w:cs="Sylfaen"/>
          <w:sz w:val="20"/>
          <w:szCs w:val="20"/>
          <w:lang w:val="hy-AM"/>
        </w:rPr>
        <w:t>այսուհետև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`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Ընկերություն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), </w:t>
      </w:r>
      <w:r w:rsidRPr="000C108E">
        <w:rPr>
          <w:rFonts w:ascii="Sylfaen" w:hAnsi="Sylfaen" w:cs="Sylfaen"/>
          <w:sz w:val="20"/>
          <w:szCs w:val="20"/>
          <w:lang w:val="hy-AM"/>
        </w:rPr>
        <w:t>սույնով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սահմանում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հետևյալ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տուժանքի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վճարման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համաձայնությունը</w:t>
      </w:r>
      <w:r w:rsidRPr="000C108E">
        <w:rPr>
          <w:rFonts w:ascii="Arial AM" w:hAnsi="Arial AM" w:cs="GHEA Grapalat"/>
          <w:sz w:val="20"/>
          <w:szCs w:val="20"/>
          <w:lang w:val="hy-AM"/>
        </w:rPr>
        <w:t>.</w:t>
      </w:r>
    </w:p>
    <w:p w14:paraId="1A6A1880" w14:textId="77777777" w:rsidR="00631658" w:rsidRPr="000C108E" w:rsidRDefault="00631658" w:rsidP="00631658">
      <w:pPr>
        <w:ind w:firstLine="708"/>
        <w:jc w:val="both"/>
        <w:rPr>
          <w:rFonts w:ascii="Arial AM" w:hAnsi="Arial AM" w:cs="GHEA Grapalat"/>
          <w:sz w:val="20"/>
          <w:szCs w:val="20"/>
          <w:lang w:val="hy-AM"/>
        </w:rPr>
      </w:pPr>
    </w:p>
    <w:p w14:paraId="733AA67C" w14:textId="77777777" w:rsidR="00631658" w:rsidRPr="000C108E" w:rsidRDefault="00194C6E" w:rsidP="006D197A">
      <w:pPr>
        <w:ind w:left="360"/>
        <w:jc w:val="center"/>
        <w:rPr>
          <w:rFonts w:ascii="Arial AM" w:hAnsi="Arial AM" w:cs="GHEA Grapalat"/>
          <w:b/>
          <w:bCs/>
          <w:sz w:val="20"/>
          <w:szCs w:val="20"/>
          <w:lang w:val="pt-BR"/>
        </w:rPr>
      </w:pPr>
      <w:r w:rsidRPr="000C108E">
        <w:rPr>
          <w:rFonts w:ascii="Arial AM" w:hAnsi="Arial AM" w:cs="GHEA Grapalat"/>
          <w:b/>
          <w:sz w:val="20"/>
          <w:szCs w:val="20"/>
          <w:lang w:val="hy-AM"/>
        </w:rPr>
        <w:t>1.</w:t>
      </w:r>
      <w:r w:rsidR="00631658"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b/>
          <w:sz w:val="20"/>
          <w:szCs w:val="20"/>
          <w:lang w:val="hy-AM"/>
        </w:rPr>
        <w:t>Համաձայնության</w:t>
      </w:r>
      <w:r w:rsidR="00631658"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b/>
          <w:sz w:val="20"/>
          <w:szCs w:val="20"/>
          <w:lang w:val="hy-AM"/>
        </w:rPr>
        <w:t>առարկան</w:t>
      </w:r>
    </w:p>
    <w:p w14:paraId="2C11E7E5" w14:textId="77777777" w:rsidR="00631658" w:rsidRPr="000C108E" w:rsidRDefault="00631658" w:rsidP="00631658">
      <w:pPr>
        <w:jc w:val="both"/>
        <w:rPr>
          <w:rFonts w:ascii="Arial AM" w:hAnsi="Arial AM" w:cs="GHEA Grapalat"/>
          <w:b/>
          <w:bCs/>
          <w:sz w:val="20"/>
          <w:szCs w:val="20"/>
          <w:lang w:val="pt-BR"/>
        </w:rPr>
      </w:pPr>
      <w:r w:rsidRPr="000C108E">
        <w:rPr>
          <w:rFonts w:ascii="Arial AM" w:hAnsi="Arial AM" w:cs="GHEA Grapalat"/>
          <w:sz w:val="20"/>
          <w:szCs w:val="20"/>
          <w:lang w:val="pt-BR"/>
        </w:rPr>
        <w:tab/>
      </w:r>
      <w:r w:rsidRPr="000C108E">
        <w:rPr>
          <w:rFonts w:ascii="Arial AM" w:hAnsi="Arial AM" w:cs="GHEA Grapalat"/>
          <w:sz w:val="20"/>
          <w:szCs w:val="20"/>
          <w:lang w:val="pt-BR"/>
        </w:rPr>
        <w:tab/>
        <w:t xml:space="preserve">                               </w:t>
      </w:r>
    </w:p>
    <w:p w14:paraId="2676BF38" w14:textId="126FDB77" w:rsidR="00631658" w:rsidRPr="000C108E" w:rsidRDefault="00631658" w:rsidP="00631658">
      <w:pPr>
        <w:ind w:left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0C108E">
        <w:rPr>
          <w:rFonts w:ascii="Arial AM" w:hAnsi="Arial AM" w:cs="GHEA Grapalat"/>
          <w:sz w:val="20"/>
          <w:szCs w:val="20"/>
          <w:lang w:val="pt-BR"/>
        </w:rPr>
        <w:t xml:space="preserve">1.1 </w:t>
      </w:r>
      <w:r w:rsidRPr="000C108E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մասնակցում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է</w:t>
      </w:r>
      <w:r w:rsidR="00EA0B39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="00EA0B39" w:rsidRPr="00EA0B39">
        <w:rPr>
          <w:rStyle w:val="af5"/>
          <w:rFonts w:ascii="Sylfaen" w:hAnsi="Sylfaen" w:cs="Arial"/>
          <w:b w:val="0"/>
          <w:bCs w:val="0"/>
          <w:sz w:val="20"/>
          <w:szCs w:val="20"/>
          <w:lang w:val="hy-AM"/>
        </w:rPr>
        <w:t>ՀՀ Արմավիրի մարզի Արաքսի համայնքապետարանի</w:t>
      </w:r>
      <w:r w:rsidR="00EA0B39" w:rsidRPr="00A707AC">
        <w:rPr>
          <w:rStyle w:val="af5"/>
          <w:rFonts w:ascii="Sylfaen" w:hAnsi="Sylfaen" w:cs="Arial"/>
          <w:b w:val="0"/>
          <w:bCs w:val="0"/>
          <w:sz w:val="18"/>
          <w:szCs w:val="18"/>
          <w:lang w:val="hy-AM"/>
        </w:rPr>
        <w:t xml:space="preserve"> </w:t>
      </w:r>
      <w:r w:rsidR="00EA0B39" w:rsidRPr="00A707AC">
        <w:rPr>
          <w:rFonts w:ascii="Sylfaen" w:hAnsi="Sylfaen" w:cs="GHEA Grapalat"/>
          <w:sz w:val="18"/>
          <w:szCs w:val="18"/>
          <w:lang w:val="pt-BR"/>
        </w:rPr>
        <w:t xml:space="preserve"> 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 (</w:t>
      </w:r>
      <w:r w:rsidRPr="000C108E">
        <w:rPr>
          <w:rFonts w:ascii="Sylfaen" w:hAnsi="Sylfaen" w:cs="Sylfaen"/>
          <w:sz w:val="20"/>
          <w:szCs w:val="20"/>
          <w:lang w:val="pt-BR"/>
        </w:rPr>
        <w:t>այսուհետ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Pr="000C108E">
        <w:rPr>
          <w:rFonts w:ascii="Sylfaen" w:hAnsi="Sylfaen" w:cs="Sylfaen"/>
          <w:sz w:val="20"/>
          <w:szCs w:val="20"/>
          <w:lang w:val="pt-BR"/>
        </w:rPr>
        <w:t>Պատվիրատու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) </w:t>
      </w:r>
      <w:r w:rsidRPr="000C108E">
        <w:rPr>
          <w:rFonts w:ascii="Sylfaen" w:hAnsi="Sylfaen" w:cs="Sylfaen"/>
          <w:sz w:val="20"/>
          <w:szCs w:val="20"/>
          <w:lang w:val="pt-BR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</w:p>
    <w:p w14:paraId="34928250" w14:textId="181E69EA" w:rsidR="00631658" w:rsidRPr="000C108E" w:rsidRDefault="00631658" w:rsidP="00631658">
      <w:pPr>
        <w:jc w:val="both"/>
        <w:rPr>
          <w:rFonts w:ascii="Arial AM" w:hAnsi="Arial AM" w:cs="GHEA Grapalat"/>
          <w:sz w:val="20"/>
          <w:szCs w:val="20"/>
          <w:lang w:val="pt-BR"/>
        </w:rPr>
      </w:pPr>
      <w:r w:rsidRPr="000C108E">
        <w:rPr>
          <w:rFonts w:ascii="Sylfaen" w:hAnsi="Sylfaen" w:cs="Sylfaen"/>
          <w:sz w:val="20"/>
          <w:szCs w:val="20"/>
          <w:lang w:val="pt-BR"/>
        </w:rPr>
        <w:t>կազմակերպված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="0015036C">
        <w:rPr>
          <w:rFonts w:ascii="Sylfaen" w:hAnsi="Sylfaen" w:cs="Sylfaen"/>
          <w:b/>
          <w:sz w:val="18"/>
          <w:szCs w:val="18"/>
          <w:lang w:val="hy-AM"/>
        </w:rPr>
        <w:t>ԱՄԱՀ-ՀԳ-ԲՄԱՇՁԲ-24/50</w:t>
      </w:r>
      <w:r w:rsidR="00EA0B39" w:rsidRPr="00EA0B39">
        <w:rPr>
          <w:rFonts w:ascii="Arial AM" w:hAnsi="Arial AM" w:cs="Sylfaen"/>
          <w:b/>
          <w:sz w:val="18"/>
          <w:szCs w:val="18"/>
          <w:lang w:val="pt-BR"/>
        </w:rPr>
        <w:t xml:space="preserve"> 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* </w:t>
      </w:r>
      <w:r w:rsidRPr="000C108E">
        <w:rPr>
          <w:rFonts w:ascii="Sylfaen" w:hAnsi="Sylfaen" w:cs="Sylfaen"/>
          <w:sz w:val="20"/>
          <w:szCs w:val="20"/>
          <w:lang w:val="pt-BR"/>
        </w:rPr>
        <w:t>ծածկագրով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գնման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ընթացակարգին</w:t>
      </w:r>
      <w:r w:rsidRPr="000C108E">
        <w:rPr>
          <w:rFonts w:ascii="Arial AM" w:hAnsi="Arial AM" w:cs="GHEA Grapalat"/>
          <w:sz w:val="20"/>
          <w:szCs w:val="20"/>
          <w:lang w:val="pt-BR"/>
        </w:rPr>
        <w:t>:</w:t>
      </w:r>
    </w:p>
    <w:p w14:paraId="739E0F07" w14:textId="77777777" w:rsidR="00631658" w:rsidRPr="000C108E" w:rsidRDefault="00631658" w:rsidP="00631658">
      <w:pPr>
        <w:ind w:left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0C108E">
        <w:rPr>
          <w:rFonts w:ascii="Arial AM" w:hAnsi="Arial AM"/>
          <w:sz w:val="20"/>
          <w:szCs w:val="20"/>
          <w:vertAlign w:val="superscript"/>
          <w:lang w:val="pt-BR"/>
        </w:rPr>
        <w:t xml:space="preserve">                                                 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ընթացակարգի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ծածկագիրը</w:t>
      </w:r>
    </w:p>
    <w:p w14:paraId="11B362D3" w14:textId="77777777" w:rsidR="00631658" w:rsidRPr="000C108E" w:rsidRDefault="00631658" w:rsidP="00631658">
      <w:pPr>
        <w:ind w:firstLine="426"/>
        <w:jc w:val="both"/>
        <w:rPr>
          <w:rFonts w:ascii="Arial AM" w:hAnsi="Arial AM" w:cs="GHEA Grapalat"/>
          <w:color w:val="5B9BD5"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pt-BR"/>
        </w:rPr>
        <w:t xml:space="preserve">1.2 </w:t>
      </w:r>
      <w:r w:rsidRPr="000C108E">
        <w:rPr>
          <w:rFonts w:ascii="Sylfaen" w:hAnsi="Sylfaen" w:cs="Sylfaen"/>
          <w:sz w:val="20"/>
          <w:szCs w:val="20"/>
          <w:lang w:val="pt-BR"/>
        </w:rPr>
        <w:t>Որպես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գնման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ընթացակարգի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արդյունքում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կնքվելիք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կատարման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ապահովում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Պատվիրատուին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է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ներկայացնում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սույն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տուժանքի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և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կից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վճարման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պահանջագիրը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Pr="000C108E">
        <w:rPr>
          <w:rFonts w:ascii="Sylfaen" w:hAnsi="Sylfaen" w:cs="Sylfaen"/>
          <w:sz w:val="20"/>
          <w:szCs w:val="20"/>
          <w:lang w:val="pt-BR"/>
        </w:rPr>
        <w:t>լրացված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և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հաստատված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: </w:t>
      </w:r>
    </w:p>
    <w:p w14:paraId="29E3060E" w14:textId="77777777" w:rsidR="00631658" w:rsidRPr="000C108E" w:rsidRDefault="007A5E2D" w:rsidP="007A5E2D">
      <w:pPr>
        <w:ind w:firstLine="426"/>
        <w:jc w:val="both"/>
        <w:rPr>
          <w:rFonts w:ascii="Arial AM" w:hAnsi="Arial AM" w:cs="GHEA Grapalat"/>
          <w:color w:val="000000"/>
          <w:sz w:val="20"/>
          <w:szCs w:val="20"/>
          <w:lang w:val="pt-BR"/>
        </w:rPr>
      </w:pPr>
      <w:r w:rsidRPr="000C108E">
        <w:rPr>
          <w:rFonts w:ascii="Arial AM" w:hAnsi="Arial AM" w:cs="GHEA Grapalat"/>
          <w:color w:val="000000"/>
          <w:sz w:val="20"/>
          <w:szCs w:val="20"/>
          <w:lang w:val="pt-BR"/>
        </w:rPr>
        <w:t xml:space="preserve">1.3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pt-BR"/>
        </w:rPr>
        <w:t>Ընկերությունը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pt-BR"/>
        </w:rPr>
        <w:t>տուժանքի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pt-BR"/>
        </w:rPr>
        <w:t>համաձայնագ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ր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pt-BR"/>
        </w:rPr>
        <w:t>ի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ն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ներկայացվող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վճարման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>(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այսուհետ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`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Պահանջագիր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>)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ստորագրմամբ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անհետկանչելիորեն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համաձայնվում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որ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</w:p>
    <w:p w14:paraId="056C12EB" w14:textId="79AC9E9A" w:rsidR="00631658" w:rsidRPr="000C108E" w:rsidRDefault="00631658" w:rsidP="00631658">
      <w:pPr>
        <w:ind w:firstLine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ստորագրմամբ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Ընկերությունը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տալիս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հավաստումը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Arial AM" w:hAnsi="Arial AM" w:cs="Arial AM"/>
          <w:color w:val="000000"/>
          <w:sz w:val="20"/>
          <w:szCs w:val="20"/>
          <w:lang w:val="hy-AM"/>
        </w:rPr>
        <w:t>«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Վճարման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պայմանները</w:t>
      </w:r>
      <w:r w:rsidRPr="000C108E">
        <w:rPr>
          <w:rFonts w:ascii="Arial AM" w:hAnsi="Arial AM" w:cs="Arial AM"/>
          <w:color w:val="000000"/>
          <w:sz w:val="20"/>
          <w:szCs w:val="20"/>
          <w:lang w:val="hy-AM"/>
        </w:rPr>
        <w:t>»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դաշտում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լրացված</w:t>
      </w:r>
      <w:r w:rsidRPr="000C108E">
        <w:rPr>
          <w:rFonts w:ascii="Arial AM" w:hAnsi="Arial AM" w:cs="Arial AM"/>
          <w:color w:val="000000"/>
          <w:sz w:val="20"/>
          <w:szCs w:val="20"/>
          <w:lang w:val="hy-AM"/>
        </w:rPr>
        <w:t>«</w:t>
      </w:r>
      <w:r w:rsidR="00CD773C" w:rsidRPr="00CD773C">
        <w:rPr>
          <w:rFonts w:ascii="Arial AM" w:hAnsi="Arial AM" w:cs="Arial AM"/>
          <w:color w:val="000000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ակցեպտավորված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վճարման</w:t>
      </w:r>
      <w:r w:rsidRPr="000C108E">
        <w:rPr>
          <w:rFonts w:ascii="Arial AM" w:hAnsi="Arial AM" w:cs="Arial AM"/>
          <w:color w:val="000000"/>
          <w:sz w:val="20"/>
          <w:szCs w:val="20"/>
          <w:lang w:val="hy-AM"/>
        </w:rPr>
        <w:t>»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որի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գանձման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հետ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կապված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Ընկերությանը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սպասարկող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/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/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Բանկը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>` /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այսուհետ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`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Բանկ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/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ստացված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Պահանջագիրը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չի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Ընկերությանը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համաձայնություն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ստանալու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քանի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որ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վրա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արդեն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դրվել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ստորագրությունը՝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ակցեպտավորման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նպատակով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: </w:t>
      </w:r>
    </w:p>
    <w:p w14:paraId="1E1E6DF5" w14:textId="77777777" w:rsidR="00631658" w:rsidRPr="000C108E" w:rsidRDefault="00631658" w:rsidP="00631658">
      <w:pPr>
        <w:ind w:firstLine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բ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Պահանջագիրը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հիմք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հանդիսանում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Բանկի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`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Պահանջագրով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ամբողջ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գումարը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pt-BR"/>
        </w:rPr>
        <w:t>Ընկերության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հաշվից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գանձելու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համար՝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առանց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ակցեպտավորման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: </w:t>
      </w:r>
    </w:p>
    <w:p w14:paraId="106D0668" w14:textId="77777777" w:rsidR="00631658" w:rsidRPr="000C108E" w:rsidRDefault="00631658" w:rsidP="00631658">
      <w:pPr>
        <w:ind w:firstLine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գ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 </w:t>
      </w:r>
      <w:r w:rsidRPr="000C108E">
        <w:rPr>
          <w:rFonts w:ascii="Sylfaen" w:hAnsi="Sylfaen" w:cs="Sylfaen"/>
          <w:color w:val="000000"/>
          <w:sz w:val="20"/>
          <w:szCs w:val="20"/>
          <w:lang w:val="pt-BR"/>
        </w:rPr>
        <w:t>Ընկերությունը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չի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եղանակով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Բանկին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կարգադրել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վրա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դրված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ակցեպտը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հետ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կանչելու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>:</w:t>
      </w:r>
    </w:p>
    <w:p w14:paraId="419B7250" w14:textId="77777777" w:rsidR="00631658" w:rsidRPr="000C108E" w:rsidRDefault="00631658" w:rsidP="00631658">
      <w:pPr>
        <w:ind w:left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դ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</w:t>
      </w:r>
      <w:r w:rsidRPr="000C108E">
        <w:rPr>
          <w:rFonts w:ascii="Sylfaen" w:hAnsi="Sylfaen" w:cs="Sylfaen"/>
          <w:color w:val="000000"/>
          <w:sz w:val="20"/>
          <w:szCs w:val="20"/>
          <w:lang w:val="pt-BR"/>
        </w:rPr>
        <w:t>Ընկերությունը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հավաստում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որ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Պահանջագիրը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ակցեպտավորել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տուժանքի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ամբողջ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գումարով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>:</w:t>
      </w:r>
    </w:p>
    <w:p w14:paraId="037D3930" w14:textId="77777777" w:rsidR="00631658" w:rsidRPr="000C108E" w:rsidRDefault="00631658" w:rsidP="00631658">
      <w:pPr>
        <w:ind w:firstLine="426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Sylfaen" w:hAnsi="Sylfaen" w:cs="Sylfaen"/>
          <w:sz w:val="20"/>
          <w:szCs w:val="20"/>
          <w:lang w:val="hy-AM"/>
        </w:rPr>
        <w:t>ե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)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Ընկերությունը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սույնով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համաձայնում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որ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Բանկը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որևէ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պատասխանատվություն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չի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կրում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վճարման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պահանջի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Պահանջագրի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իրավաչափության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վավերականության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ներկայացման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ժամկետների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Պահանջագրի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կատարումն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ապահովելու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համար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Բանկի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գործողությունների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համար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: </w:t>
      </w:r>
    </w:p>
    <w:p w14:paraId="76079CE8" w14:textId="7B9C09D0" w:rsidR="00631658" w:rsidRPr="000C108E" w:rsidRDefault="0034164E" w:rsidP="00265A5A">
      <w:pPr>
        <w:ind w:firstLine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t>1.4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Ընկերության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կողմից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գնման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ընթացակարգի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արդյունքում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կնքված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պայմանագիրը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չկատարելու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կամ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ոչ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պատշաճ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կատարելու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դեպքում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Պատվիրատուն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սույն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տուժանքի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և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կից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Պահանջագիրը</w:t>
      </w:r>
      <w:r w:rsidR="00631658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բնօրինակներով</w:t>
      </w:r>
      <w:r w:rsidR="00631658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ներկայացնում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է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Վճարող</w:t>
      </w:r>
      <w:r w:rsidR="00631658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Բանկին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այդ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մասին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գրավոր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տեղեկացնելով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Ընկերությանը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: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Սույն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տուժանքի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և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կից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Պահանջագիրը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էլեկտրոնային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թվային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ստորագրությամբ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հաստատված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լինելու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դեպքում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դրանք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Վճարող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Բանկին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են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ներկայացվում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էլեկտրոնային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կրիչներով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ինչպես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նաև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դրանցից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արտատպված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թղթային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տարբերակներով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>:</w:t>
      </w:r>
    </w:p>
    <w:p w14:paraId="1D1B7282" w14:textId="7D3EC691" w:rsidR="00631658" w:rsidRPr="000C108E" w:rsidRDefault="0034164E" w:rsidP="00265A5A">
      <w:pPr>
        <w:ind w:left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>1.5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Պատվիրատուն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բանկին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ներկայացնել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փաստաթղթեր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>:</w:t>
      </w:r>
    </w:p>
    <w:p w14:paraId="4104B361" w14:textId="77777777" w:rsidR="00631658" w:rsidRPr="000C108E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0C108E">
        <w:rPr>
          <w:rFonts w:ascii="Sylfaen" w:hAnsi="Sylfaen" w:cs="Sylfaen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Բանկի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</w:t>
      </w:r>
      <w:r w:rsidRPr="000C108E">
        <w:rPr>
          <w:rFonts w:ascii="Sylfaen" w:hAnsi="Sylfaen" w:cs="Sylfaen"/>
          <w:sz w:val="20"/>
          <w:szCs w:val="20"/>
          <w:lang w:val="pt-BR"/>
        </w:rPr>
        <w:t>ահանջագրում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նշված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գումարի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վճարման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հետևանքով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առաջացած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ռիսկերի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(</w:t>
      </w:r>
      <w:r w:rsidRPr="000C108E">
        <w:rPr>
          <w:rFonts w:ascii="Sylfaen" w:hAnsi="Sylfaen" w:cs="Sylfaen"/>
          <w:sz w:val="20"/>
          <w:szCs w:val="20"/>
          <w:lang w:val="pt-BR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կրած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վնասների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) </w:t>
      </w:r>
      <w:r w:rsidRPr="000C108E">
        <w:rPr>
          <w:rFonts w:ascii="Sylfaen" w:hAnsi="Sylfaen" w:cs="Sylfaen"/>
          <w:sz w:val="20"/>
          <w:szCs w:val="20"/>
          <w:lang w:val="hy-AM"/>
        </w:rPr>
        <w:t>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բացասական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հետևանքների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համար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Բանկը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որևէ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պատասխանատվություն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չի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կրում</w:t>
      </w:r>
      <w:r w:rsidRPr="000C108E">
        <w:rPr>
          <w:rFonts w:ascii="Arial AM" w:hAnsi="Arial AM" w:cs="GHEA Grapalat"/>
          <w:sz w:val="20"/>
          <w:szCs w:val="20"/>
          <w:lang w:val="hy-AM"/>
        </w:rPr>
        <w:t>: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Բանկը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պարտավոր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չէ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ստուգելու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պայմանները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խախտելու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փաստերը</w:t>
      </w:r>
      <w:r w:rsidRPr="000C108E">
        <w:rPr>
          <w:rFonts w:ascii="Arial AM" w:hAnsi="Arial AM" w:cs="GHEA Grapalat"/>
          <w:sz w:val="20"/>
          <w:szCs w:val="20"/>
          <w:lang w:val="hy-AM"/>
        </w:rPr>
        <w:t>:</w:t>
      </w:r>
    </w:p>
    <w:p w14:paraId="6C625505" w14:textId="77777777" w:rsidR="00631658" w:rsidRPr="000C108E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0C108E">
        <w:rPr>
          <w:rFonts w:ascii="Sylfaen" w:hAnsi="Sylfaen" w:cs="Sylfaen"/>
          <w:sz w:val="20"/>
          <w:szCs w:val="20"/>
          <w:lang w:val="hy-AM"/>
        </w:rPr>
        <w:t>Այն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դեպքում</w:t>
      </w:r>
      <w:r w:rsidRPr="000C108E">
        <w:rPr>
          <w:rFonts w:ascii="Arial AM" w:hAnsi="Arial AM" w:cs="GHEA Grapalat"/>
          <w:sz w:val="20"/>
          <w:szCs w:val="20"/>
          <w:lang w:val="pt-BR"/>
        </w:rPr>
        <w:t>,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երբ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հաշվի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միջոցները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չեն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0C108E">
        <w:rPr>
          <w:rFonts w:ascii="Sylfaen" w:hAnsi="Sylfaen" w:cs="Sylfaen"/>
          <w:sz w:val="20"/>
          <w:szCs w:val="20"/>
        </w:rPr>
        <w:t>՝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Վճարող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բանկը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վճարման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պահանջագիրը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ստանալուց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հետո՝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2 (</w:t>
      </w:r>
      <w:r w:rsidRPr="000C108E">
        <w:rPr>
          <w:rFonts w:ascii="Sylfaen" w:hAnsi="Sylfaen" w:cs="Sylfaen"/>
          <w:sz w:val="20"/>
          <w:szCs w:val="20"/>
        </w:rPr>
        <w:t>երկու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) </w:t>
      </w:r>
      <w:r w:rsidRPr="000C108E">
        <w:rPr>
          <w:rFonts w:ascii="Sylfaen" w:hAnsi="Sylfaen" w:cs="Sylfaen"/>
          <w:sz w:val="20"/>
          <w:szCs w:val="20"/>
        </w:rPr>
        <w:t>աշխատանքային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օրվա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ընթացքում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պետք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է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տեղեկացնի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Պատվիրատուին՝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գրավոր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ձևով</w:t>
      </w:r>
      <w:r w:rsidRPr="000C108E">
        <w:rPr>
          <w:rFonts w:ascii="Arial AM" w:hAnsi="Arial AM" w:cs="GHEA Grapalat"/>
          <w:sz w:val="20"/>
          <w:szCs w:val="20"/>
          <w:lang w:val="pt-BR"/>
        </w:rPr>
        <w:t>:</w:t>
      </w:r>
    </w:p>
    <w:p w14:paraId="13649748" w14:textId="77777777" w:rsidR="00631658" w:rsidRPr="000C108E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Սույն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և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կից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</w:t>
      </w:r>
      <w:r w:rsidRPr="000C108E">
        <w:rPr>
          <w:rFonts w:ascii="Sylfaen" w:hAnsi="Sylfaen" w:cs="Sylfaen"/>
          <w:sz w:val="20"/>
          <w:szCs w:val="20"/>
          <w:lang w:val="pt-BR"/>
        </w:rPr>
        <w:t>ահանջագիրը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Բանկ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ներկայացնելուց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հետո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pt-BR"/>
        </w:rPr>
        <w:t>Բանկից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անկախ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պատճառներով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pt-BR"/>
        </w:rPr>
        <w:t>տասն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աշխատանքային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օրվա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ընթացքում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Պատվիրատուին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գումարը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չվճարվելու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դեպքում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pt-BR"/>
        </w:rPr>
        <w:t>Պատվիրատուն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չվճարման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հետ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կապված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մասին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տեղեկությունները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փոխանցում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է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&lt;&lt;</w:t>
      </w:r>
      <w:r w:rsidRPr="000C108E">
        <w:rPr>
          <w:rFonts w:ascii="Sylfaen" w:hAnsi="Sylfaen" w:cs="Sylfaen"/>
          <w:sz w:val="20"/>
          <w:szCs w:val="20"/>
          <w:lang w:val="pt-BR"/>
        </w:rPr>
        <w:t>ԱՔՌԱ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Քրեդիթ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Ռեփորթինգ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&gt;&gt; </w:t>
      </w:r>
      <w:r w:rsidRPr="000C108E">
        <w:rPr>
          <w:rFonts w:ascii="Sylfaen" w:hAnsi="Sylfaen" w:cs="Sylfaen"/>
          <w:sz w:val="20"/>
          <w:szCs w:val="20"/>
          <w:lang w:val="pt-BR"/>
        </w:rPr>
        <w:t>ՓԲԸ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(</w:t>
      </w:r>
      <w:r w:rsidRPr="000C108E">
        <w:rPr>
          <w:rFonts w:ascii="Sylfaen" w:hAnsi="Sylfaen" w:cs="Sylfaen"/>
          <w:sz w:val="20"/>
          <w:szCs w:val="20"/>
          <w:lang w:val="pt-BR"/>
        </w:rPr>
        <w:t>Վարկային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բյուրո</w:t>
      </w:r>
      <w:r w:rsidRPr="000C108E">
        <w:rPr>
          <w:rFonts w:ascii="Arial AM" w:hAnsi="Arial AM" w:cs="GHEA Grapalat"/>
          <w:sz w:val="20"/>
          <w:szCs w:val="20"/>
          <w:lang w:val="pt-BR"/>
        </w:rPr>
        <w:t>):</w:t>
      </w:r>
    </w:p>
    <w:p w14:paraId="150C5F61" w14:textId="77777777" w:rsidR="00631658" w:rsidRPr="000C108E" w:rsidRDefault="00631658" w:rsidP="00631658">
      <w:pPr>
        <w:jc w:val="both"/>
        <w:rPr>
          <w:rFonts w:ascii="Arial AM" w:hAnsi="Arial AM" w:cs="GHEA Grapalat"/>
          <w:sz w:val="20"/>
          <w:szCs w:val="20"/>
          <w:lang w:val="hy-AM"/>
        </w:rPr>
      </w:pPr>
    </w:p>
    <w:p w14:paraId="16B3C4E3" w14:textId="77777777" w:rsidR="00631658" w:rsidRPr="000C108E" w:rsidRDefault="00194C6E" w:rsidP="006D197A">
      <w:pPr>
        <w:ind w:left="360"/>
        <w:jc w:val="center"/>
        <w:rPr>
          <w:rFonts w:ascii="Arial AM" w:hAnsi="Arial AM" w:cs="GHEA Grapalat"/>
          <w:b/>
          <w:bCs/>
          <w:sz w:val="20"/>
          <w:szCs w:val="20"/>
          <w:lang w:val="hy-AM"/>
        </w:rPr>
      </w:pPr>
      <w:r w:rsidRPr="000C108E">
        <w:rPr>
          <w:rFonts w:ascii="Arial AM" w:hAnsi="Arial AM" w:cs="GHEA Grapalat"/>
          <w:b/>
          <w:bCs/>
          <w:sz w:val="20"/>
          <w:szCs w:val="20"/>
          <w:lang w:val="hy-AM"/>
        </w:rPr>
        <w:t>2.</w:t>
      </w:r>
      <w:r w:rsidR="00631658" w:rsidRPr="000C108E">
        <w:rPr>
          <w:rFonts w:ascii="Sylfaen" w:hAnsi="Sylfaen" w:cs="Sylfaen"/>
          <w:b/>
          <w:bCs/>
          <w:sz w:val="20"/>
          <w:szCs w:val="20"/>
          <w:lang w:val="hy-AM"/>
        </w:rPr>
        <w:t>Այլ</w:t>
      </w:r>
      <w:r w:rsidR="00631658" w:rsidRPr="000C108E">
        <w:rPr>
          <w:rFonts w:ascii="Arial AM" w:hAnsi="Arial AM" w:cs="GHEA Grapalat"/>
          <w:b/>
          <w:bCs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b/>
          <w:bCs/>
          <w:sz w:val="20"/>
          <w:szCs w:val="20"/>
          <w:lang w:val="hy-AM"/>
        </w:rPr>
        <w:t>պայմաններ</w:t>
      </w:r>
    </w:p>
    <w:p w14:paraId="0994F83C" w14:textId="77777777" w:rsidR="00334B2F" w:rsidRPr="000C108E" w:rsidRDefault="007A5E2D" w:rsidP="007A5E2D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lastRenderedPageBreak/>
        <w:t xml:space="preserve">2.1 </w:t>
      </w:r>
      <w:r w:rsidRPr="000C108E">
        <w:rPr>
          <w:rFonts w:ascii="Sylfaen" w:hAnsi="Sylfaen" w:cs="Sylfaen"/>
          <w:sz w:val="20"/>
          <w:szCs w:val="20"/>
          <w:lang w:val="hy-AM"/>
        </w:rPr>
        <w:t>Սույն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համաձայնագիրը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Պահանջագիրը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անհետկանչելի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են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ուժի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մեջ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են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մտնում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վավերացման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պահից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ուժի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մեջ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են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մինչև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կնքվելիք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ստանձնվող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կատարման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վերջին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օրվան</w:t>
      </w:r>
      <w:r w:rsidR="00334B2F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334B2F" w:rsidRPr="000C108E">
        <w:rPr>
          <w:rFonts w:ascii="Sylfaen" w:hAnsi="Sylfaen" w:cs="Sylfaen"/>
          <w:sz w:val="20"/>
          <w:szCs w:val="20"/>
          <w:lang w:val="hy-AM"/>
        </w:rPr>
        <w:t>հաջորդող</w:t>
      </w:r>
      <w:r w:rsidR="00334B2F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334B2F" w:rsidRPr="000C108E">
        <w:rPr>
          <w:rFonts w:ascii="Sylfaen" w:hAnsi="Sylfaen" w:cs="Sylfaen"/>
          <w:sz w:val="20"/>
          <w:szCs w:val="20"/>
          <w:lang w:val="hy-AM"/>
        </w:rPr>
        <w:t>քսաներորդ</w:t>
      </w:r>
      <w:r w:rsidR="00334B2F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334B2F" w:rsidRPr="000C108E">
        <w:rPr>
          <w:rFonts w:ascii="Sylfaen" w:hAnsi="Sylfaen" w:cs="Sylfaen"/>
          <w:sz w:val="20"/>
          <w:szCs w:val="20"/>
          <w:lang w:val="hy-AM"/>
        </w:rPr>
        <w:t>աշխատանքային</w:t>
      </w:r>
      <w:r w:rsidR="00334B2F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334B2F" w:rsidRPr="000C108E">
        <w:rPr>
          <w:rFonts w:ascii="Sylfaen" w:hAnsi="Sylfaen" w:cs="Sylfaen"/>
          <w:sz w:val="20"/>
          <w:szCs w:val="20"/>
          <w:lang w:val="hy-AM"/>
        </w:rPr>
        <w:t>օրը</w:t>
      </w:r>
      <w:r w:rsidR="00334B2F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334B2F" w:rsidRPr="000C108E">
        <w:rPr>
          <w:rFonts w:ascii="Sylfaen" w:hAnsi="Sylfaen" w:cs="Sylfaen"/>
          <w:sz w:val="20"/>
          <w:szCs w:val="20"/>
          <w:lang w:val="hy-AM"/>
        </w:rPr>
        <w:t>ներառյալ</w:t>
      </w:r>
      <w:r w:rsidR="00334B2F" w:rsidRPr="000C108E">
        <w:rPr>
          <w:rFonts w:ascii="Arial AM" w:hAnsi="Arial AM" w:cs="GHEA Grapalat"/>
          <w:sz w:val="20"/>
          <w:szCs w:val="20"/>
          <w:lang w:val="hy-AM"/>
        </w:rPr>
        <w:t>:</w:t>
      </w:r>
    </w:p>
    <w:p w14:paraId="3303B904" w14:textId="77777777" w:rsidR="00631658" w:rsidRPr="000C108E" w:rsidRDefault="00631658" w:rsidP="00631658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t>2.2.</w:t>
      </w:r>
      <w:r w:rsidRPr="000C108E">
        <w:rPr>
          <w:rFonts w:ascii="Sylfaen" w:hAnsi="Sylfaen" w:cs="Sylfaen"/>
          <w:sz w:val="20"/>
          <w:szCs w:val="20"/>
          <w:lang w:val="hy-AM"/>
        </w:rPr>
        <w:t>Սույն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համաձայնագիրը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Պահանջագիրը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Բանկին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ներկայացնելով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` </w:t>
      </w:r>
    </w:p>
    <w:p w14:paraId="30DD902B" w14:textId="77777777" w:rsidR="00631658" w:rsidRPr="000C108E" w:rsidRDefault="00631658" w:rsidP="00631658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t xml:space="preserve">2.2.1. </w:t>
      </w:r>
      <w:r w:rsidRPr="000C108E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հավաստվում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որ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Ընկերությունը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թույլ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տվել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պայմանագրային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խախտում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իսկ</w:t>
      </w:r>
    </w:p>
    <w:p w14:paraId="3EF08090" w14:textId="77777777" w:rsidR="00631658" w:rsidRPr="000C108E" w:rsidDel="00A13215" w:rsidRDefault="00631658" w:rsidP="00631658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t xml:space="preserve">2.2.2.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հավաստվում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որ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սույն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տուժանքի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համաձայնագիրը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Պահանջագիրը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պատշաճ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ստորագրված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իրավասու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անձի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>:</w:t>
      </w:r>
    </w:p>
    <w:p w14:paraId="2B80DDF8" w14:textId="77777777" w:rsidR="00631658" w:rsidRPr="000C108E" w:rsidRDefault="00631658" w:rsidP="00631658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t xml:space="preserve">2.3 </w:t>
      </w:r>
      <w:r w:rsidRPr="000C108E">
        <w:rPr>
          <w:rFonts w:ascii="Sylfaen" w:hAnsi="Sylfaen" w:cs="Sylfaen"/>
          <w:sz w:val="20"/>
          <w:szCs w:val="20"/>
          <w:lang w:val="hy-AM"/>
        </w:rPr>
        <w:t>Սույն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Համաձայնագրի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կապակցությամբ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ծագած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վեճերը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լուծվում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են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բանակցությունների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միջոցով։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ձեռք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չբերելու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դեպքում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վեճերը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լուծվում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են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դատական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կարգով։</w:t>
      </w:r>
    </w:p>
    <w:p w14:paraId="09D03BC7" w14:textId="77777777" w:rsidR="00631658" w:rsidRPr="000C108E" w:rsidRDefault="00631658" w:rsidP="00631658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</w:p>
    <w:p w14:paraId="1491FC1D" w14:textId="77777777" w:rsidR="00631658" w:rsidRPr="000C108E" w:rsidRDefault="00631658" w:rsidP="00631658">
      <w:pPr>
        <w:ind w:firstLine="567"/>
        <w:jc w:val="center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3. </w:t>
      </w:r>
      <w:r w:rsidRPr="000C108E">
        <w:rPr>
          <w:rFonts w:ascii="Sylfaen" w:hAnsi="Sylfaen" w:cs="Sylfaen"/>
          <w:b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b/>
          <w:sz w:val="20"/>
          <w:szCs w:val="20"/>
          <w:lang w:val="hy-AM"/>
        </w:rPr>
        <w:t>հասցեն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b/>
          <w:sz w:val="20"/>
          <w:szCs w:val="20"/>
          <w:lang w:val="hy-AM"/>
        </w:rPr>
        <w:t>բանկային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b/>
          <w:sz w:val="20"/>
          <w:szCs w:val="20"/>
          <w:lang w:val="hy-AM"/>
        </w:rPr>
        <w:t>վավերապայմանները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>`</w:t>
      </w:r>
    </w:p>
    <w:p w14:paraId="3F81AE91" w14:textId="77777777" w:rsidR="00631658" w:rsidRPr="000C108E" w:rsidRDefault="00631658" w:rsidP="00631658">
      <w:pPr>
        <w:jc w:val="both"/>
        <w:rPr>
          <w:rFonts w:ascii="Arial AM" w:hAnsi="Arial AM" w:cs="GHEA Grapalat"/>
          <w:sz w:val="20"/>
          <w:szCs w:val="20"/>
          <w:u w:val="single"/>
          <w:lang w:val="hy-AM"/>
        </w:rPr>
      </w:pP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</w:p>
    <w:p w14:paraId="6D12B5D5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                       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անվանումը</w:t>
      </w:r>
    </w:p>
    <w:p w14:paraId="01D69F53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u w:val="single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</w:p>
    <w:p w14:paraId="21AAD8D8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                      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հասցեն</w:t>
      </w:r>
    </w:p>
    <w:p w14:paraId="324D97F6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u w:val="single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</w:p>
    <w:p w14:paraId="65CB7967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      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ընկերությանը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սպասարկող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բանկի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անվանումը</w:t>
      </w:r>
    </w:p>
    <w:p w14:paraId="49FD57BB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</w:p>
    <w:p w14:paraId="171B8FAE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           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բանկային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հաշվեհամարը</w:t>
      </w:r>
    </w:p>
    <w:p w14:paraId="1763CB86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</w:p>
    <w:p w14:paraId="6A8387D4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    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հարկ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վճարողի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հաշվառման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համարը</w:t>
      </w:r>
    </w:p>
    <w:p w14:paraId="52FEBA0A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u w:val="single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</w:p>
    <w:p w14:paraId="1133EC4D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տնօրենի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անունը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ազգանունը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և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ստորագրությունը</w:t>
      </w:r>
    </w:p>
    <w:p w14:paraId="0FFCF136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lang w:val="hy-AM"/>
        </w:rPr>
      </w:pPr>
      <w:r w:rsidRPr="000C108E">
        <w:rPr>
          <w:rFonts w:ascii="Sylfaen" w:hAnsi="Sylfaen" w:cs="Sylfaen"/>
          <w:sz w:val="20"/>
          <w:szCs w:val="20"/>
          <w:lang w:val="hy-AM"/>
        </w:rPr>
        <w:t>Կ</w:t>
      </w:r>
      <w:r w:rsidRPr="000C108E">
        <w:rPr>
          <w:rFonts w:ascii="Arial AM" w:hAnsi="Arial AM"/>
          <w:sz w:val="20"/>
          <w:szCs w:val="20"/>
          <w:lang w:val="hy-AM"/>
        </w:rPr>
        <w:t>.</w:t>
      </w:r>
      <w:r w:rsidRPr="000C108E">
        <w:rPr>
          <w:rFonts w:ascii="Sylfaen" w:hAnsi="Sylfaen" w:cs="Sylfaen"/>
          <w:sz w:val="20"/>
          <w:szCs w:val="20"/>
          <w:lang w:val="hy-AM"/>
        </w:rPr>
        <w:t>Տ</w:t>
      </w:r>
    </w:p>
    <w:p w14:paraId="75BE50AC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lang w:val="hy-AM"/>
        </w:rPr>
      </w:pPr>
    </w:p>
    <w:p w14:paraId="2129CF32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lang w:val="hy-AM"/>
        </w:rPr>
      </w:pPr>
      <w:r w:rsidRPr="000C108E">
        <w:rPr>
          <w:rFonts w:ascii="Sylfaen" w:hAnsi="Sylfaen" w:cs="Sylfaen"/>
          <w:sz w:val="20"/>
          <w:szCs w:val="20"/>
          <w:lang w:val="hy-AM"/>
        </w:rPr>
        <w:t>Օր</w:t>
      </w:r>
      <w:r w:rsidRPr="000C108E">
        <w:rPr>
          <w:rFonts w:ascii="Arial AM" w:hAnsi="Arial AM"/>
          <w:sz w:val="20"/>
          <w:szCs w:val="20"/>
          <w:lang w:val="hy-AM"/>
        </w:rPr>
        <w:t>/</w:t>
      </w:r>
      <w:r w:rsidRPr="000C108E">
        <w:rPr>
          <w:rFonts w:ascii="Sylfaen" w:hAnsi="Sylfaen" w:cs="Sylfaen"/>
          <w:sz w:val="20"/>
          <w:szCs w:val="20"/>
          <w:lang w:val="hy-AM"/>
        </w:rPr>
        <w:t>ամիս</w:t>
      </w:r>
      <w:r w:rsidRPr="000C108E">
        <w:rPr>
          <w:rFonts w:ascii="Arial AM" w:hAnsi="Arial AM"/>
          <w:sz w:val="20"/>
          <w:szCs w:val="20"/>
          <w:lang w:val="hy-AM"/>
        </w:rPr>
        <w:t>/</w:t>
      </w:r>
      <w:r w:rsidRPr="000C108E">
        <w:rPr>
          <w:rFonts w:ascii="Sylfaen" w:hAnsi="Sylfaen" w:cs="Sylfaen"/>
          <w:sz w:val="20"/>
          <w:szCs w:val="20"/>
          <w:lang w:val="hy-AM"/>
        </w:rPr>
        <w:t>տարի</w:t>
      </w:r>
    </w:p>
    <w:p w14:paraId="5BFE7C9E" w14:textId="77777777" w:rsidR="00631658" w:rsidRPr="000C108E" w:rsidRDefault="00631658" w:rsidP="00631658">
      <w:pPr>
        <w:jc w:val="center"/>
        <w:rPr>
          <w:rFonts w:ascii="Arial AM" w:hAnsi="Arial AM" w:cs="GHEA Grapalat"/>
          <w:sz w:val="20"/>
          <w:szCs w:val="20"/>
          <w:lang w:val="hy-AM"/>
        </w:rPr>
      </w:pPr>
    </w:p>
    <w:p w14:paraId="4CFF8FDD" w14:textId="77777777" w:rsidR="00631658" w:rsidRPr="000C108E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 w:cs="Sylfaen"/>
          <w:i/>
          <w:sz w:val="20"/>
          <w:szCs w:val="20"/>
          <w:lang w:val="hy-AM"/>
        </w:rPr>
      </w:pPr>
      <w:r w:rsidRPr="000C108E">
        <w:rPr>
          <w:rFonts w:ascii="Arial AM" w:hAnsi="Arial AM" w:cs="Sylfaen"/>
          <w:i/>
          <w:sz w:val="20"/>
          <w:szCs w:val="20"/>
          <w:lang w:val="hy-AM"/>
        </w:rPr>
        <w:t xml:space="preserve">*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լրացվում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է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հանձնաժողովի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քարտուղարի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կողմից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`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մինչև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հրավերը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տեղեկագրում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հրապարակելը</w:t>
      </w:r>
      <w:r w:rsidRPr="000C108E">
        <w:rPr>
          <w:rFonts w:ascii="Arial AM" w:hAnsi="Arial AM"/>
          <w:i/>
          <w:sz w:val="20"/>
          <w:szCs w:val="20"/>
          <w:lang w:val="hy-AM"/>
        </w:rPr>
        <w:t>:</w:t>
      </w:r>
    </w:p>
    <w:p w14:paraId="033F02A8" w14:textId="77777777" w:rsidR="00631658" w:rsidRPr="000C108E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 w:cs="Sylfaen"/>
          <w:i/>
          <w:sz w:val="20"/>
          <w:szCs w:val="20"/>
          <w:lang w:val="hy-AM"/>
        </w:rPr>
      </w:pPr>
    </w:p>
    <w:p w14:paraId="235593B1" w14:textId="77777777" w:rsidR="00631658" w:rsidRPr="000C108E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 w:cs="Sylfaen"/>
          <w:i/>
          <w:sz w:val="20"/>
          <w:szCs w:val="20"/>
          <w:lang w:val="hy-AM"/>
        </w:rPr>
      </w:pPr>
    </w:p>
    <w:p w14:paraId="250FAAAC" w14:textId="77777777" w:rsidR="00334B2F" w:rsidRPr="002528F7" w:rsidRDefault="00631658" w:rsidP="00334B2F">
      <w:pPr>
        <w:pStyle w:val="31"/>
        <w:spacing w:line="240" w:lineRule="auto"/>
        <w:jc w:val="right"/>
        <w:rPr>
          <w:rFonts w:ascii="Arial AM" w:hAnsi="Arial AM"/>
          <w:b/>
          <w:lang w:val="hy-AM"/>
        </w:rPr>
      </w:pPr>
      <w:r w:rsidRPr="002528F7">
        <w:rPr>
          <w:rFonts w:ascii="Arial AM" w:hAnsi="Arial AM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1070" w:type="dxa"/>
        <w:tblLook w:val="0000" w:firstRow="0" w:lastRow="0" w:firstColumn="0" w:lastColumn="0" w:noHBand="0" w:noVBand="0"/>
      </w:tblPr>
      <w:tblGrid>
        <w:gridCol w:w="5662"/>
        <w:gridCol w:w="5408"/>
      </w:tblGrid>
      <w:tr w:rsidR="00334B2F" w:rsidRPr="002528F7" w14:paraId="0EE62EB0" w14:textId="77777777" w:rsidTr="00E1768C">
        <w:trPr>
          <w:trHeight w:val="301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51349E5" w14:textId="77777777" w:rsidR="00334B2F" w:rsidRPr="00E1768C" w:rsidRDefault="00334B2F" w:rsidP="00E1768C">
            <w:pPr>
              <w:rPr>
                <w:rFonts w:ascii="Arial AM" w:hAnsi="Arial AM" w:cs="Sylfaen"/>
                <w:b/>
                <w:bCs/>
                <w:sz w:val="20"/>
                <w:szCs w:val="20"/>
                <w:lang w:val="hy-AM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E1768C">
              <w:rPr>
                <w:rFonts w:ascii="Sylfaen" w:hAnsi="Sylfaen" w:cs="Sylfaen"/>
                <w:b/>
                <w:bCs/>
                <w:sz w:val="20"/>
                <w:szCs w:val="20"/>
              </w:rPr>
              <w:t>ՎՃԱՐՄԱՆ</w:t>
            </w:r>
            <w:r w:rsidRPr="00E1768C">
              <w:rPr>
                <w:rFonts w:ascii="Arial AM" w:hAnsi="Arial AM" w:cs="Arial"/>
                <w:b/>
                <w:bCs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b/>
                <w:bCs/>
                <w:sz w:val="20"/>
                <w:szCs w:val="20"/>
              </w:rPr>
              <w:t>ՊԱՀԱՆՋԱԳԻՐ</w:t>
            </w:r>
            <w:r w:rsidRPr="00E1768C">
              <w:rPr>
                <w:rFonts w:ascii="Arial AM" w:hAnsi="Arial AM" w:cs="Sylfaen"/>
                <w:b/>
                <w:bCs/>
                <w:sz w:val="20"/>
                <w:szCs w:val="20"/>
              </w:rPr>
              <w:t xml:space="preserve">* </w:t>
            </w:r>
          </w:p>
          <w:p w14:paraId="3006C5FC" w14:textId="77777777" w:rsidR="00334B2F" w:rsidRPr="00E1768C" w:rsidRDefault="00334B2F" w:rsidP="00E1768C">
            <w:pPr>
              <w:jc w:val="center"/>
              <w:rPr>
                <w:rFonts w:ascii="Arial AM" w:hAnsi="Arial AM" w:cs="Arial"/>
                <w:bCs/>
                <w:i/>
                <w:sz w:val="20"/>
                <w:szCs w:val="20"/>
              </w:rPr>
            </w:pPr>
          </w:p>
        </w:tc>
      </w:tr>
      <w:tr w:rsidR="00334B2F" w:rsidRPr="002528F7" w14:paraId="3CC4B72B" w14:textId="77777777" w:rsidTr="00E1768C">
        <w:trPr>
          <w:trHeight w:val="301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F99DD1F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2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Թիվ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2528F7" w14:paraId="474D5FFF" w14:textId="77777777" w:rsidTr="00E1768C">
        <w:trPr>
          <w:trHeight w:val="299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1B3BC58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3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                                                       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` 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"___" </w:t>
            </w:r>
            <w:r w:rsidRPr="00E1768C">
              <w:rPr>
                <w:rFonts w:ascii="Arial AM" w:hAnsi="Arial AM" w:cs="Sylfaen"/>
                <w:color w:val="000000"/>
                <w:sz w:val="20"/>
                <w:szCs w:val="20"/>
              </w:rPr>
              <w:t xml:space="preserve">___ 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20___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1768C">
              <w:rPr>
                <w:rFonts w:ascii="Arial AM" w:hAnsi="Arial AM" w:cs="Sylfaen"/>
                <w:color w:val="000000"/>
                <w:sz w:val="20"/>
                <w:szCs w:val="20"/>
              </w:rPr>
              <w:t>.</w:t>
            </w:r>
          </w:p>
        </w:tc>
      </w:tr>
      <w:tr w:rsidR="00334B2F" w:rsidRPr="002528F7" w14:paraId="0FC00089" w14:textId="77777777" w:rsidTr="00E1768C">
        <w:trPr>
          <w:trHeight w:val="295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E68A647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4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Վճարողի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անվանումը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,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կամ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անուն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ազգանուն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(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Ընկերություն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</w:p>
        </w:tc>
      </w:tr>
      <w:tr w:rsidR="00334B2F" w:rsidRPr="002528F7" w14:paraId="02D2EFC1" w14:textId="77777777" w:rsidTr="00E1768C">
        <w:trPr>
          <w:trHeight w:val="309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3E13C4B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5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սպասարկող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Ֆինանսական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կազմակերպություն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(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բանկ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)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</w:p>
        </w:tc>
      </w:tr>
      <w:tr w:rsidR="00334B2F" w:rsidRPr="002528F7" w14:paraId="66F5FEAB" w14:textId="77777777" w:rsidTr="00E1768C">
        <w:trPr>
          <w:trHeight w:val="370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445ECE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6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</w:p>
        </w:tc>
      </w:tr>
      <w:tr w:rsidR="00334B2F" w:rsidRPr="002528F7" w14:paraId="29411330" w14:textId="77777777" w:rsidTr="00E1768C">
        <w:trPr>
          <w:trHeight w:val="301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637E461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7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ՀՎՀՀ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</w:p>
        </w:tc>
      </w:tr>
      <w:tr w:rsidR="00334B2F" w:rsidRPr="002528F7" w14:paraId="05DE6DF4" w14:textId="77777777" w:rsidTr="00E1768C">
        <w:trPr>
          <w:trHeight w:val="378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089E9E3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8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ՀԾՀ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</w:p>
        </w:tc>
      </w:tr>
      <w:tr w:rsidR="00334B2F" w:rsidRPr="002528F7" w14:paraId="71485846" w14:textId="77777777" w:rsidTr="00E1768C">
        <w:trPr>
          <w:trHeight w:val="301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12CDDDE" w14:textId="1CAC7590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9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Շահառու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անվանումը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,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կամ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անուն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ազգանուն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  <w:r w:rsidR="00E1768C"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="00E1768C" w:rsidRPr="00E1768C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ՀՀ Արմավիրի մարզի Արաքսի համայնքապետարան</w:t>
            </w:r>
          </w:p>
        </w:tc>
      </w:tr>
      <w:tr w:rsidR="00334B2F" w:rsidRPr="002528F7" w14:paraId="71821F49" w14:textId="77777777" w:rsidTr="00E1768C">
        <w:trPr>
          <w:trHeight w:val="301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F6F7255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  <w:lang w:val="ru-RU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ru-RU"/>
              </w:rPr>
              <w:t xml:space="preserve">10.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ՀԾՀ</w:t>
            </w:r>
            <w:r w:rsidRPr="00E1768C">
              <w:rPr>
                <w:rFonts w:ascii="Arial AM" w:hAnsi="Arial AM" w:cs="Sylfaen"/>
                <w:sz w:val="20"/>
                <w:szCs w:val="20"/>
                <w:lang w:val="ru-RU"/>
              </w:rPr>
              <w:t xml:space="preserve"> (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չի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լրացվում</w:t>
            </w:r>
            <w:r w:rsidRPr="00E1768C">
              <w:rPr>
                <w:rFonts w:ascii="Arial AM" w:hAnsi="Arial AM" w:cs="Sylfaen"/>
                <w:sz w:val="20"/>
                <w:szCs w:val="20"/>
                <w:lang w:val="ru-RU"/>
              </w:rPr>
              <w:t>)</w:t>
            </w:r>
          </w:p>
        </w:tc>
      </w:tr>
      <w:tr w:rsidR="00334B2F" w:rsidRPr="002528F7" w14:paraId="50F298AE" w14:textId="77777777" w:rsidTr="00E1768C">
        <w:trPr>
          <w:trHeight w:val="293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7F72FD4" w14:textId="41B0C7C9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11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ՀՎՀՀ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  <w:r w:rsidR="00E1768C"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="00E1768C" w:rsidRPr="00E1768C">
              <w:rPr>
                <w:rFonts w:ascii="Sylfaen" w:hAnsi="Sylfaen" w:cs="Arial"/>
                <w:sz w:val="20"/>
                <w:szCs w:val="20"/>
                <w:lang w:val="hy-AM"/>
              </w:rPr>
              <w:t>04440435</w:t>
            </w:r>
          </w:p>
        </w:tc>
      </w:tr>
      <w:tr w:rsidR="00334B2F" w:rsidRPr="002528F7" w14:paraId="4EAAE58F" w14:textId="77777777" w:rsidTr="00E1768C">
        <w:trPr>
          <w:trHeight w:val="309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5D81BB0" w14:textId="24C63565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1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2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ն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սպասարկող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Ֆինանսական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կազմակերպություն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(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բանկ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)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  <w:r w:rsidR="00E1768C"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="00E1768C" w:rsidRPr="00E1768C">
              <w:rPr>
                <w:rFonts w:ascii="Sylfaen" w:hAnsi="Sylfaen" w:cs="Arial"/>
                <w:sz w:val="20"/>
                <w:szCs w:val="20"/>
                <w:lang w:val="hy-AM"/>
              </w:rPr>
              <w:t xml:space="preserve"> ՀՀ ՖՆ ԳՎ</w:t>
            </w:r>
          </w:p>
        </w:tc>
      </w:tr>
      <w:tr w:rsidR="00334B2F" w:rsidRPr="002528F7" w14:paraId="59CBF382" w14:textId="77777777" w:rsidTr="00E1768C">
        <w:trPr>
          <w:trHeight w:val="370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D3588C0" w14:textId="5E9367CD" w:rsidR="00334B2F" w:rsidRPr="00E1768C" w:rsidRDefault="00334B2F" w:rsidP="002A7CDD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1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3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(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հշ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.N)</w:t>
            </w:r>
            <w:r w:rsid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="00E1768C" w:rsidRPr="00156BF0">
              <w:rPr>
                <w:rFonts w:ascii="Sylfaen" w:hAnsi="Sylfaen" w:cs="Arial"/>
                <w:sz w:val="20"/>
                <w:szCs w:val="20"/>
              </w:rPr>
              <w:t>)</w:t>
            </w:r>
            <w:r w:rsidR="00E1768C" w:rsidRPr="00156BF0">
              <w:rPr>
                <w:rFonts w:ascii="Sylfaen" w:hAnsi="Sylfaen" w:cs="Arial"/>
                <w:sz w:val="20"/>
                <w:szCs w:val="20"/>
                <w:lang w:val="hy-AM"/>
              </w:rPr>
              <w:t xml:space="preserve">  </w:t>
            </w:r>
            <w:r w:rsidR="00E1768C" w:rsidRPr="00156BF0">
              <w:rPr>
                <w:rFonts w:ascii="Sylfaen" w:hAnsi="Sylfaen"/>
                <w:sz w:val="20"/>
                <w:szCs w:val="20"/>
                <w:lang w:val="hy-AM"/>
              </w:rPr>
              <w:t xml:space="preserve">   </w:t>
            </w:r>
            <w:r w:rsidR="00271025">
              <w:rPr>
                <w:rFonts w:ascii="Sylfaen" w:hAnsi="Sylfaen" w:cs="Arial"/>
                <w:sz w:val="20"/>
                <w:szCs w:val="20"/>
                <w:lang w:val="hy-AM"/>
              </w:rPr>
              <w:t>90032</w:t>
            </w:r>
            <w:r w:rsidR="002A7CDD">
              <w:rPr>
                <w:rFonts w:ascii="Sylfaen" w:hAnsi="Sylfaen" w:cs="Arial"/>
                <w:sz w:val="20"/>
                <w:szCs w:val="20"/>
                <w:lang w:val="hy-AM"/>
              </w:rPr>
              <w:t>5165109</w:t>
            </w:r>
          </w:p>
        </w:tc>
      </w:tr>
      <w:tr w:rsidR="00334B2F" w:rsidRPr="002528F7" w14:paraId="239322BD" w14:textId="77777777" w:rsidTr="00E1768C">
        <w:trPr>
          <w:trHeight w:val="378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049A031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1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4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Arial AM" w:hAnsi="Arial AM" w:cs="Arial"/>
                <w:sz w:val="20"/>
                <w:szCs w:val="20"/>
                <w:lang w:val="ru-RU"/>
              </w:rPr>
              <w:t>(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թվերով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և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E1768C">
              <w:rPr>
                <w:rFonts w:ascii="Arial AM" w:hAnsi="Arial AM" w:cs="Sylfaen"/>
                <w:sz w:val="20"/>
                <w:szCs w:val="20"/>
                <w:lang w:val="ru-RU"/>
              </w:rPr>
              <w:t>)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</w:p>
        </w:tc>
      </w:tr>
      <w:tr w:rsidR="00334B2F" w:rsidRPr="002528F7" w14:paraId="7CF2D978" w14:textId="77777777" w:rsidTr="00E1768C">
        <w:trPr>
          <w:trHeight w:val="378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EA86335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15.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Ակցեպտավորված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գումարը՝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(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թվերով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և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)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(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նախատեսված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նշված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գումարի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մասնակի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ակցեպտի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համար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,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որը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չի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կիրառվում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)</w:t>
            </w:r>
          </w:p>
        </w:tc>
      </w:tr>
      <w:tr w:rsidR="00334B2F" w:rsidRPr="002528F7" w14:paraId="5773B7C1" w14:textId="77777777" w:rsidTr="00E1768C">
        <w:trPr>
          <w:trHeight w:val="378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B8DBC0B" w14:textId="29322F5E" w:rsidR="00334B2F" w:rsidRPr="00E1768C" w:rsidRDefault="00334B2F" w:rsidP="00E1768C">
            <w:pPr>
              <w:rPr>
                <w:rFonts w:ascii="Sylfaen" w:hAnsi="Sylfaen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16.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Արժույթը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(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և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կոդով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)`</w:t>
            </w:r>
            <w:r w:rsid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="00E1768C">
              <w:rPr>
                <w:rFonts w:ascii="Sylfaen" w:hAnsi="Sylfaen" w:cs="Arial"/>
                <w:sz w:val="20"/>
                <w:szCs w:val="20"/>
                <w:lang w:val="hy-AM"/>
              </w:rPr>
              <w:t xml:space="preserve">AMD </w:t>
            </w:r>
            <w:r w:rsidR="00E1768C" w:rsidRPr="00E1768C">
              <w:rPr>
                <w:rFonts w:ascii="Sylfaen" w:hAnsi="Sylfaen" w:cs="Arial"/>
                <w:sz w:val="20"/>
                <w:szCs w:val="20"/>
              </w:rPr>
              <w:t>(</w:t>
            </w:r>
            <w:r w:rsidR="00E1768C">
              <w:rPr>
                <w:rFonts w:ascii="Sylfaen" w:hAnsi="Sylfaen" w:cs="Arial"/>
                <w:sz w:val="20"/>
                <w:szCs w:val="20"/>
                <w:lang w:val="ru-RU"/>
              </w:rPr>
              <w:t>ՀՀ</w:t>
            </w:r>
            <w:r w:rsidR="00E1768C" w:rsidRPr="00E1768C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="00E1768C">
              <w:rPr>
                <w:rFonts w:ascii="Sylfaen" w:hAnsi="Sylfaen" w:cs="Arial"/>
                <w:sz w:val="20"/>
                <w:szCs w:val="20"/>
                <w:lang w:val="hy-AM"/>
              </w:rPr>
              <w:t>դրամ</w:t>
            </w:r>
            <w:r w:rsidR="00E1768C">
              <w:rPr>
                <w:rFonts w:ascii="Sylfaen" w:hAnsi="Sylfaen" w:cs="Arial"/>
                <w:sz w:val="20"/>
                <w:szCs w:val="20"/>
              </w:rPr>
              <w:t>)</w:t>
            </w:r>
          </w:p>
        </w:tc>
      </w:tr>
      <w:tr w:rsidR="00334B2F" w:rsidRPr="002528F7" w14:paraId="4E2FBB33" w14:textId="77777777" w:rsidTr="00E1768C">
        <w:trPr>
          <w:trHeight w:val="378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D5D4514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1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7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Գործարքի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(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)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նպատակը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 </w:t>
            </w:r>
            <w:r w:rsidRPr="00E1768C">
              <w:rPr>
                <w:rFonts w:ascii="Arial AM" w:hAnsi="Arial AM" w:cs="Sylfaen"/>
                <w:bCs/>
                <w:i/>
                <w:sz w:val="20"/>
                <w:szCs w:val="20"/>
              </w:rPr>
              <w:t>(</w:t>
            </w:r>
            <w:r w:rsidR="00194C6E" w:rsidRPr="00E1768C">
              <w:rPr>
                <w:rFonts w:ascii="Sylfaen" w:hAnsi="Sylfaen" w:cs="Sylfaen"/>
                <w:bCs/>
                <w:i/>
                <w:sz w:val="20"/>
                <w:szCs w:val="20"/>
                <w:lang w:val="hy-AM"/>
              </w:rPr>
              <w:t>պայմանագրի</w:t>
            </w:r>
            <w:r w:rsidR="00194C6E" w:rsidRPr="00E1768C">
              <w:rPr>
                <w:rFonts w:ascii="Arial AM" w:hAnsi="Arial AM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="00194C6E" w:rsidRPr="00E1768C">
              <w:rPr>
                <w:rFonts w:ascii="Sylfaen" w:hAnsi="Sylfaen" w:cs="Sylfaen"/>
                <w:bCs/>
                <w:i/>
                <w:sz w:val="20"/>
                <w:szCs w:val="20"/>
                <w:lang w:val="hy-AM"/>
              </w:rPr>
              <w:t>կատարման</w:t>
            </w:r>
            <w:r w:rsidRPr="00E1768C">
              <w:rPr>
                <w:rFonts w:ascii="Arial AM" w:hAnsi="Arial AM" w:cs="Sylfaen"/>
                <w:bCs/>
                <w:i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bCs/>
                <w:i/>
                <w:sz w:val="20"/>
                <w:szCs w:val="20"/>
              </w:rPr>
              <w:t>ապահովմ</w:t>
            </w:r>
            <w:r w:rsidRPr="00E1768C">
              <w:rPr>
                <w:rFonts w:ascii="Sylfaen" w:hAnsi="Sylfaen" w:cs="Sylfaen"/>
                <w:bCs/>
                <w:i/>
                <w:sz w:val="20"/>
                <w:szCs w:val="20"/>
                <w:lang w:val="hy-AM"/>
              </w:rPr>
              <w:t>ան</w:t>
            </w:r>
            <w:r w:rsidRPr="00E1768C">
              <w:rPr>
                <w:rFonts w:ascii="Arial AM" w:hAnsi="Arial AM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bCs/>
                <w:i/>
                <w:sz w:val="20"/>
                <w:szCs w:val="20"/>
                <w:lang w:val="hy-AM"/>
              </w:rPr>
              <w:t>համար</w:t>
            </w:r>
            <w:r w:rsidRPr="00E1768C">
              <w:rPr>
                <w:rFonts w:ascii="Arial AM" w:hAnsi="Arial AM" w:cs="Sylfaen"/>
                <w:bCs/>
                <w:i/>
                <w:sz w:val="20"/>
                <w:szCs w:val="20"/>
              </w:rPr>
              <w:t>)</w:t>
            </w:r>
          </w:p>
        </w:tc>
      </w:tr>
      <w:tr w:rsidR="00334B2F" w:rsidRPr="002528F7" w14:paraId="73A6C731" w14:textId="77777777" w:rsidTr="00E1768C">
        <w:trPr>
          <w:trHeight w:val="363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223F5B85" w14:textId="4D0B2AD0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1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8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Վճարման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կատարման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հիմքերը՝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(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Փաստաթղթերի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անվանումը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,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այդ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թվում՝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տուժանքի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մասին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համաձայնագիրը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,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դրանց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համարները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>,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պ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այմանագրի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ծածկագիրը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որի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հիման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վրա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կատարվում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գանձումը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)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`</w:t>
            </w:r>
            <w:r w:rsidR="00E1768C" w:rsidRPr="00E1768C">
              <w:rPr>
                <w:rFonts w:ascii="Sylfaen" w:hAnsi="Sylfaen" w:cs="Sylfaen"/>
                <w:i/>
                <w:sz w:val="20"/>
                <w:szCs w:val="20"/>
                <w:lang w:val="af-ZA"/>
              </w:rPr>
              <w:t xml:space="preserve"> </w:t>
            </w:r>
            <w:r w:rsidR="0015036C">
              <w:rPr>
                <w:rFonts w:ascii="Sylfaen" w:hAnsi="Sylfaen" w:cs="Sylfaen"/>
                <w:i/>
                <w:sz w:val="20"/>
                <w:szCs w:val="20"/>
                <w:lang w:val="af-ZA"/>
              </w:rPr>
              <w:t>ԱՄԱՀ-ՀԳ-ԲՄԱՇՁԲ-24/50</w:t>
            </w:r>
          </w:p>
        </w:tc>
      </w:tr>
      <w:tr w:rsidR="00334B2F" w:rsidRPr="002528F7" w14:paraId="5EEDE8A4" w14:textId="77777777" w:rsidTr="00E1768C">
        <w:trPr>
          <w:trHeight w:val="68"/>
        </w:trPr>
        <w:tc>
          <w:tcPr>
            <w:tcW w:w="11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34A6BF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</w:tr>
      <w:tr w:rsidR="00334B2F" w:rsidRPr="002528F7" w14:paraId="20392A2B" w14:textId="77777777" w:rsidTr="00E1768C">
        <w:trPr>
          <w:trHeight w:val="321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802D410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19.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Վճարման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պայմանները՝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ակցեպտավորված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վճարում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&gt;</w:t>
            </w:r>
          </w:p>
          <w:p w14:paraId="4F8E46A6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  <w:lang w:val="ru-RU"/>
              </w:rPr>
            </w:pPr>
          </w:p>
        </w:tc>
      </w:tr>
      <w:tr w:rsidR="00334B2F" w:rsidRPr="002528F7" w14:paraId="4A3361CC" w14:textId="77777777" w:rsidTr="00E1768C">
        <w:trPr>
          <w:trHeight w:val="352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C13819F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20.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Առդիր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էջերի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քանակը՝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   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--- 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  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էջ</w:t>
            </w:r>
          </w:p>
          <w:p w14:paraId="23608DF9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  <w:lang w:val="hy-AM"/>
              </w:rPr>
            </w:pPr>
          </w:p>
        </w:tc>
      </w:tr>
      <w:tr w:rsidR="00334B2F" w:rsidRPr="002528F7" w14:paraId="60AAA055" w14:textId="77777777" w:rsidTr="00E1768C">
        <w:trPr>
          <w:trHeight w:val="1983"/>
        </w:trPr>
        <w:tc>
          <w:tcPr>
            <w:tcW w:w="5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BAEDE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Courier New"/>
                <w:sz w:val="20"/>
                <w:szCs w:val="20"/>
              </w:rPr>
              <w:t> 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>22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ա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ստորագրությունները</w:t>
            </w:r>
          </w:p>
          <w:p w14:paraId="7CB059BB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  <w:p w14:paraId="146F4808" w14:textId="77777777" w:rsidR="00334B2F" w:rsidRPr="00E1768C" w:rsidRDefault="00334B2F" w:rsidP="00E1768C">
            <w:pPr>
              <w:jc w:val="right"/>
              <w:rPr>
                <w:rFonts w:ascii="Arial AM" w:hAnsi="Arial AM" w:cs="Tahoma"/>
                <w:color w:val="000000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/____________________/</w:t>
            </w:r>
          </w:p>
          <w:p w14:paraId="0C2B205E" w14:textId="77777777" w:rsidR="00334B2F" w:rsidRPr="00E1768C" w:rsidRDefault="00334B2F" w:rsidP="00E1768C">
            <w:pPr>
              <w:rPr>
                <w:rFonts w:ascii="Arial AM" w:hAnsi="Arial AM" w:cs="Tahoma"/>
                <w:color w:val="000000"/>
                <w:sz w:val="20"/>
                <w:szCs w:val="20"/>
              </w:rPr>
            </w:pPr>
          </w:p>
          <w:p w14:paraId="6D85783C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  <w:p w14:paraId="34627794" w14:textId="77777777" w:rsidR="00334B2F" w:rsidRPr="00E1768C" w:rsidRDefault="00334B2F" w:rsidP="00E1768C">
            <w:pPr>
              <w:jc w:val="right"/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/____________________/</w:t>
            </w:r>
          </w:p>
          <w:p w14:paraId="40924441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  <w:p w14:paraId="46514323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22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</w:p>
          <w:p w14:paraId="3689612B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Կ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Տ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</w:p>
          <w:p w14:paraId="4F618516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</w:tc>
        <w:tc>
          <w:tcPr>
            <w:tcW w:w="5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3B8E5B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>2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1.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ա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Arial AM" w:hAnsi="Arial AM" w:cs="Courier New"/>
                <w:sz w:val="20"/>
                <w:szCs w:val="20"/>
              </w:rPr>
              <w:t> 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ստորագրությունները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`</w:t>
            </w:r>
          </w:p>
          <w:p w14:paraId="66D13271" w14:textId="77777777" w:rsidR="00334B2F" w:rsidRPr="00E1768C" w:rsidRDefault="00334B2F" w:rsidP="00E1768C">
            <w:pPr>
              <w:jc w:val="right"/>
              <w:rPr>
                <w:rFonts w:ascii="Arial AM" w:hAnsi="Arial AM" w:cs="Sylfaen"/>
                <w:sz w:val="20"/>
                <w:szCs w:val="20"/>
              </w:rPr>
            </w:pPr>
          </w:p>
          <w:p w14:paraId="0288FCC9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14:paraId="5C56556D" w14:textId="77777777" w:rsidR="00334B2F" w:rsidRPr="00E1768C" w:rsidRDefault="00334B2F" w:rsidP="00E1768C">
            <w:pPr>
              <w:jc w:val="right"/>
              <w:rPr>
                <w:rFonts w:ascii="Arial AM" w:hAnsi="Arial AM" w:cs="Tahoma"/>
                <w:color w:val="000000"/>
                <w:sz w:val="20"/>
                <w:szCs w:val="20"/>
              </w:rPr>
            </w:pPr>
          </w:p>
          <w:p w14:paraId="77182F75" w14:textId="77777777" w:rsidR="00334B2F" w:rsidRPr="00E1768C" w:rsidRDefault="00334B2F" w:rsidP="00E1768C">
            <w:pPr>
              <w:jc w:val="right"/>
              <w:rPr>
                <w:rFonts w:ascii="Arial AM" w:hAnsi="Arial AM" w:cs="Tahoma"/>
                <w:color w:val="000000"/>
                <w:sz w:val="20"/>
                <w:szCs w:val="20"/>
              </w:rPr>
            </w:pPr>
          </w:p>
          <w:p w14:paraId="75E18BD2" w14:textId="77777777" w:rsidR="00334B2F" w:rsidRPr="00E1768C" w:rsidRDefault="00334B2F" w:rsidP="00E1768C">
            <w:pPr>
              <w:jc w:val="right"/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/____________________/</w:t>
            </w:r>
          </w:p>
          <w:p w14:paraId="68BDDBEA" w14:textId="77777777" w:rsidR="00334B2F" w:rsidRPr="00E1768C" w:rsidRDefault="00334B2F" w:rsidP="00E1768C">
            <w:pPr>
              <w:jc w:val="right"/>
              <w:rPr>
                <w:rFonts w:ascii="Arial AM" w:hAnsi="Arial AM" w:cs="Sylfaen"/>
                <w:sz w:val="20"/>
                <w:szCs w:val="20"/>
              </w:rPr>
            </w:pPr>
          </w:p>
          <w:p w14:paraId="56AA9E1C" w14:textId="77777777" w:rsidR="00334B2F" w:rsidRPr="00E1768C" w:rsidRDefault="00334B2F" w:rsidP="00E1768C">
            <w:pPr>
              <w:jc w:val="right"/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2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1.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                                                                  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Կ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Տ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</w:p>
          <w:p w14:paraId="6A808CE8" w14:textId="77777777" w:rsidR="00334B2F" w:rsidRPr="00E1768C" w:rsidRDefault="00334B2F" w:rsidP="00E1768C">
            <w:pPr>
              <w:jc w:val="right"/>
              <w:rPr>
                <w:rFonts w:ascii="Arial AM" w:hAnsi="Arial AM" w:cs="Sylfaen"/>
                <w:sz w:val="20"/>
                <w:szCs w:val="20"/>
              </w:rPr>
            </w:pPr>
          </w:p>
        </w:tc>
      </w:tr>
      <w:tr w:rsidR="00334B2F" w:rsidRPr="002528F7" w14:paraId="0224FFAC" w14:textId="77777777" w:rsidTr="00E1768C">
        <w:trPr>
          <w:trHeight w:val="1760"/>
        </w:trPr>
        <w:tc>
          <w:tcPr>
            <w:tcW w:w="5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03F4675" w14:textId="3924FDB1" w:rsidR="00334B2F" w:rsidRPr="00E1768C" w:rsidRDefault="00334B2F" w:rsidP="00E1768C">
            <w:pPr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2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>4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</w:rPr>
              <w:t>ա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.  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Շահառուին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սպասարկող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ֆինանսական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                              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167E9D9F" w14:textId="77777777" w:rsidR="00334B2F" w:rsidRPr="00E1768C" w:rsidRDefault="00334B2F" w:rsidP="00E1768C">
            <w:pPr>
              <w:rPr>
                <w:rFonts w:ascii="Arial AM" w:hAnsi="Arial AM" w:cs="Tahoma"/>
                <w:color w:val="000000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12718933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 </w:t>
            </w:r>
          </w:p>
          <w:p w14:paraId="28A9205C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                                                      /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ստորագրություն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/</w:t>
            </w:r>
          </w:p>
          <w:p w14:paraId="7B4B233F" w14:textId="77777777" w:rsidR="00334B2F" w:rsidRPr="00E1768C" w:rsidRDefault="00334B2F" w:rsidP="00E1768C">
            <w:pPr>
              <w:rPr>
                <w:rFonts w:ascii="Arial AM" w:hAnsi="Arial AM" w:cs="Tahoma"/>
                <w:color w:val="000000"/>
                <w:sz w:val="20"/>
                <w:szCs w:val="20"/>
              </w:rPr>
            </w:pPr>
          </w:p>
          <w:p w14:paraId="0C94124A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</w:p>
        </w:tc>
        <w:tc>
          <w:tcPr>
            <w:tcW w:w="54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278E51AA" w14:textId="77777777" w:rsidR="00334B2F" w:rsidRPr="00E1768C" w:rsidRDefault="00334B2F" w:rsidP="00E1768C">
            <w:pPr>
              <w:rPr>
                <w:rFonts w:ascii="Arial AM" w:hAnsi="Arial AM" w:cs="Tahoma"/>
                <w:color w:val="000000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2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>3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</w:rPr>
              <w:t>ա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.  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Վճարողին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սպասարկող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ֆինանսական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 </w:t>
            </w:r>
          </w:p>
          <w:p w14:paraId="19DFA3C1" w14:textId="77777777" w:rsidR="00334B2F" w:rsidRPr="00E1768C" w:rsidRDefault="00334B2F" w:rsidP="00E1768C">
            <w:pPr>
              <w:jc w:val="right"/>
              <w:rPr>
                <w:rFonts w:ascii="Arial AM" w:hAnsi="Arial AM" w:cs="Tahoma"/>
                <w:color w:val="000000"/>
                <w:sz w:val="20"/>
                <w:szCs w:val="20"/>
              </w:rPr>
            </w:pPr>
          </w:p>
          <w:p w14:paraId="3399D10C" w14:textId="77777777" w:rsidR="00334B2F" w:rsidRPr="00E1768C" w:rsidRDefault="00334B2F" w:rsidP="00E1768C">
            <w:pPr>
              <w:jc w:val="right"/>
              <w:rPr>
                <w:rFonts w:ascii="Arial AM" w:hAnsi="Arial AM" w:cs="Tahoma"/>
                <w:color w:val="000000"/>
                <w:sz w:val="20"/>
                <w:szCs w:val="20"/>
              </w:rPr>
            </w:pPr>
          </w:p>
          <w:p w14:paraId="2EF57A19" w14:textId="77777777" w:rsidR="00334B2F" w:rsidRPr="00E1768C" w:rsidRDefault="00334B2F" w:rsidP="00E1768C">
            <w:pPr>
              <w:jc w:val="right"/>
              <w:rPr>
                <w:rFonts w:ascii="Arial AM" w:hAnsi="Arial AM" w:cs="Tahoma"/>
                <w:color w:val="000000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/____________________/</w:t>
            </w:r>
          </w:p>
          <w:p w14:paraId="1A59E887" w14:textId="77777777" w:rsidR="00334B2F" w:rsidRPr="00E1768C" w:rsidRDefault="00334B2F" w:rsidP="00E1768C">
            <w:pPr>
              <w:jc w:val="center"/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/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ստորագրություն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/</w:t>
            </w:r>
          </w:p>
          <w:p w14:paraId="063A358C" w14:textId="77777777" w:rsidR="00334B2F" w:rsidRPr="00E1768C" w:rsidRDefault="00334B2F" w:rsidP="00E1768C">
            <w:pPr>
              <w:jc w:val="right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</w:tr>
      <w:tr w:rsidR="00334B2F" w:rsidRPr="002528F7" w14:paraId="7F85BB12" w14:textId="77777777" w:rsidTr="00E1768C">
        <w:trPr>
          <w:trHeight w:val="1877"/>
        </w:trPr>
        <w:tc>
          <w:tcPr>
            <w:tcW w:w="5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712BB8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24.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                                                     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Կ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Տ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</w:p>
          <w:p w14:paraId="70A72190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  <w:p w14:paraId="56BF7B7C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  <w:p w14:paraId="0AF12CBA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2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4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գ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E1768C">
              <w:rPr>
                <w:rFonts w:ascii="Arial AM" w:hAnsi="Arial AM" w:cs="Sylfaen"/>
                <w:color w:val="000000"/>
                <w:sz w:val="20"/>
                <w:szCs w:val="20"/>
              </w:rPr>
              <w:t xml:space="preserve">___ 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20___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1768C">
              <w:rPr>
                <w:rFonts w:ascii="Arial AM" w:hAnsi="Arial AM" w:cs="Sylfaen"/>
                <w:color w:val="000000"/>
                <w:sz w:val="20"/>
                <w:szCs w:val="20"/>
              </w:rPr>
              <w:t>.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</w:p>
          <w:p w14:paraId="3F5B312F" w14:textId="24E24F58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 </w:t>
            </w:r>
          </w:p>
        </w:tc>
        <w:tc>
          <w:tcPr>
            <w:tcW w:w="5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7A9D3C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23.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                                                               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Կ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Տ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   </w:t>
            </w:r>
          </w:p>
          <w:p w14:paraId="02EED361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  <w:p w14:paraId="1F2FD5C8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                    </w:t>
            </w:r>
          </w:p>
          <w:p w14:paraId="09290D37" w14:textId="77777777" w:rsidR="00334B2F" w:rsidRPr="00E1768C" w:rsidRDefault="00334B2F" w:rsidP="00E1768C">
            <w:pPr>
              <w:rPr>
                <w:rFonts w:ascii="Arial AM" w:hAnsi="Arial AM" w:cs="Sylfaen"/>
                <w:color w:val="000000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23.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գ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Կատարման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`           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"___" </w:t>
            </w:r>
            <w:r w:rsidRPr="00E1768C">
              <w:rPr>
                <w:rFonts w:ascii="Arial AM" w:hAnsi="Arial AM" w:cs="Sylfaen"/>
                <w:color w:val="000000"/>
                <w:sz w:val="20"/>
                <w:szCs w:val="20"/>
              </w:rPr>
              <w:t xml:space="preserve">___ 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20___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1768C">
              <w:rPr>
                <w:rFonts w:ascii="Arial AM" w:hAnsi="Arial AM" w:cs="Sylfaen"/>
                <w:color w:val="000000"/>
                <w:sz w:val="20"/>
                <w:szCs w:val="20"/>
              </w:rPr>
              <w:t>.</w:t>
            </w:r>
          </w:p>
          <w:p w14:paraId="06EC99E7" w14:textId="77777777" w:rsidR="00334B2F" w:rsidRPr="00E1768C" w:rsidRDefault="00334B2F" w:rsidP="00E1768C">
            <w:pPr>
              <w:rPr>
                <w:rFonts w:ascii="Arial AM" w:hAnsi="Arial AM" w:cs="Sylfaen"/>
                <w:color w:val="000000"/>
                <w:sz w:val="20"/>
                <w:szCs w:val="20"/>
              </w:rPr>
            </w:pPr>
          </w:p>
          <w:p w14:paraId="3DD8D8C2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  <w:p w14:paraId="430059E7" w14:textId="77777777" w:rsidR="00334B2F" w:rsidRPr="00E1768C" w:rsidRDefault="00334B2F" w:rsidP="00E1768C">
            <w:pPr>
              <w:jc w:val="right"/>
              <w:rPr>
                <w:rFonts w:ascii="Arial AM" w:hAnsi="Arial AM" w:cs="Arial"/>
                <w:sz w:val="20"/>
                <w:szCs w:val="20"/>
              </w:rPr>
            </w:pPr>
          </w:p>
        </w:tc>
      </w:tr>
    </w:tbl>
    <w:p w14:paraId="48669EAB" w14:textId="77777777" w:rsidR="00334B2F" w:rsidRPr="002528F7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23E1ED26" w14:textId="77777777" w:rsidR="00334B2F" w:rsidRPr="002528F7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2D539B47" w14:textId="77777777" w:rsidR="00334B2F" w:rsidRPr="002528F7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7B78CFC7" w14:textId="77777777" w:rsidR="00334B2F" w:rsidRPr="002528F7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64C7EF17" w14:textId="77777777" w:rsidR="00334B2F" w:rsidRPr="002528F7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652C317A" w14:textId="77777777" w:rsidR="00334B2F" w:rsidRPr="002528F7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/>
          <w:i/>
          <w:sz w:val="16"/>
          <w:lang w:val="hy-AM"/>
        </w:rPr>
        <w:t xml:space="preserve">* </w:t>
      </w:r>
      <w:r w:rsidRPr="002528F7">
        <w:rPr>
          <w:rFonts w:ascii="Sylfaen" w:hAnsi="Sylfaen" w:cs="Sylfaen"/>
          <w:i/>
          <w:sz w:val="16"/>
          <w:lang w:val="hy-AM"/>
        </w:rPr>
        <w:t>Վճարման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պահանջագիրը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է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համաձայն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սույն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հրավերով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սահմանված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Arial AM" w:hAnsi="Arial AM" w:cs="Arial AM"/>
          <w:i/>
          <w:sz w:val="16"/>
          <w:lang w:val="hy-AM"/>
        </w:rPr>
        <w:t>«</w:t>
      </w:r>
      <w:r w:rsidRPr="002528F7">
        <w:rPr>
          <w:rFonts w:ascii="Sylfaen" w:hAnsi="Sylfaen" w:cs="Sylfaen"/>
          <w:i/>
          <w:sz w:val="16"/>
          <w:lang w:val="hy-AM"/>
        </w:rPr>
        <w:t>Վճարման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պահանջագրի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պարտադիր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վավերապայմանների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և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լրացման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կարգի</w:t>
      </w:r>
      <w:r w:rsidRPr="002528F7">
        <w:rPr>
          <w:rFonts w:ascii="Arial AM" w:hAnsi="Arial AM" w:cs="Arial AM"/>
          <w:i/>
          <w:sz w:val="16"/>
          <w:lang w:val="hy-AM"/>
        </w:rPr>
        <w:t>»</w:t>
      </w:r>
      <w:r w:rsidRPr="002528F7">
        <w:rPr>
          <w:rFonts w:ascii="Arial AM" w:hAnsi="Arial AM"/>
          <w:i/>
          <w:sz w:val="16"/>
          <w:lang w:val="hy-AM"/>
        </w:rPr>
        <w:t>:</w:t>
      </w:r>
    </w:p>
    <w:p w14:paraId="6B72F347" w14:textId="77777777" w:rsidR="00334B2F" w:rsidRPr="004367D4" w:rsidRDefault="00334B2F" w:rsidP="00334B2F">
      <w:pPr>
        <w:jc w:val="center"/>
        <w:rPr>
          <w:rFonts w:ascii="Arial AM" w:hAnsi="Arial AM"/>
          <w:b/>
          <w:sz w:val="18"/>
          <w:szCs w:val="18"/>
          <w:lang w:val="nl-NL"/>
        </w:rPr>
      </w:pPr>
      <w:r w:rsidRPr="002528F7">
        <w:rPr>
          <w:rFonts w:ascii="Arial AM" w:hAnsi="Arial AM"/>
          <w:b/>
          <w:lang w:val="hy-AM"/>
        </w:rPr>
        <w:br w:type="page"/>
      </w:r>
      <w:r w:rsidRPr="004367D4">
        <w:rPr>
          <w:rFonts w:ascii="Sylfaen" w:hAnsi="Sylfaen" w:cs="Sylfaen"/>
          <w:b/>
          <w:sz w:val="18"/>
          <w:szCs w:val="18"/>
          <w:lang w:val="hy-AM"/>
        </w:rPr>
        <w:lastRenderedPageBreak/>
        <w:t>Վճարման</w:t>
      </w:r>
      <w:r w:rsidRPr="004367D4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Pr="004367D4">
        <w:rPr>
          <w:rFonts w:ascii="Sylfaen" w:hAnsi="Sylfaen" w:cs="Sylfaen"/>
          <w:b/>
          <w:sz w:val="18"/>
          <w:szCs w:val="18"/>
          <w:lang w:val="hy-AM"/>
        </w:rPr>
        <w:t>պահանջագրի</w:t>
      </w:r>
      <w:r w:rsidRPr="004367D4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Pr="004367D4">
        <w:rPr>
          <w:rFonts w:ascii="Sylfaen" w:hAnsi="Sylfaen" w:cs="Sylfaen"/>
          <w:b/>
          <w:sz w:val="18"/>
          <w:szCs w:val="18"/>
          <w:lang w:val="hy-AM"/>
        </w:rPr>
        <w:t>պարտադիր</w:t>
      </w:r>
      <w:r w:rsidRPr="004367D4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Pr="004367D4">
        <w:rPr>
          <w:rFonts w:ascii="Sylfaen" w:hAnsi="Sylfaen" w:cs="Sylfaen"/>
          <w:b/>
          <w:sz w:val="18"/>
          <w:szCs w:val="18"/>
          <w:lang w:val="hy-AM"/>
        </w:rPr>
        <w:t>վավերապայմանները</w:t>
      </w:r>
      <w:r w:rsidRPr="004367D4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Pr="004367D4">
        <w:rPr>
          <w:rFonts w:ascii="Sylfaen" w:hAnsi="Sylfaen" w:cs="Sylfaen"/>
          <w:b/>
          <w:sz w:val="18"/>
          <w:szCs w:val="18"/>
          <w:lang w:val="hy-AM"/>
        </w:rPr>
        <w:t>և</w:t>
      </w:r>
      <w:r w:rsidRPr="004367D4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Pr="004367D4">
        <w:rPr>
          <w:rFonts w:ascii="Sylfaen" w:hAnsi="Sylfaen" w:cs="Sylfaen"/>
          <w:b/>
          <w:sz w:val="18"/>
          <w:szCs w:val="18"/>
          <w:lang w:val="hy-AM"/>
        </w:rPr>
        <w:t>լրացման</w:t>
      </w:r>
      <w:r w:rsidRPr="004367D4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Pr="004367D4">
        <w:rPr>
          <w:rFonts w:ascii="Sylfaen" w:hAnsi="Sylfaen" w:cs="Sylfaen"/>
          <w:b/>
          <w:sz w:val="18"/>
          <w:szCs w:val="18"/>
          <w:lang w:val="hy-AM"/>
        </w:rPr>
        <w:t>ուղեցույցը</w:t>
      </w:r>
    </w:p>
    <w:p w14:paraId="33EBE274" w14:textId="77777777" w:rsidR="00334B2F" w:rsidRPr="004367D4" w:rsidRDefault="00334B2F" w:rsidP="00334B2F">
      <w:pPr>
        <w:jc w:val="center"/>
        <w:rPr>
          <w:rFonts w:ascii="Arial AM" w:hAnsi="Arial AM"/>
          <w:b/>
          <w:sz w:val="18"/>
          <w:szCs w:val="18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334B2F" w:rsidRPr="004367D4" w14:paraId="61DBEE5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5920" w14:textId="77777777" w:rsidR="00334B2F" w:rsidRPr="004367D4" w:rsidRDefault="00334B2F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Հ</w:t>
            </w:r>
            <w:r w:rsidRPr="004367D4">
              <w:rPr>
                <w:rFonts w:ascii="Arial AM" w:hAnsi="Arial AM"/>
                <w:sz w:val="18"/>
                <w:szCs w:val="18"/>
              </w:rPr>
              <w:t>/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0A6C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&lt;&lt;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պահանջագիր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&gt;&gt;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փաստաթղթի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BD5B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Նշված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դաշտի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>/</w:t>
            </w:r>
          </w:p>
          <w:p w14:paraId="46882A18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վավերապայմանի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առկայությունը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B2FB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Վավերապայմանի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լրացման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պահանջը</w:t>
            </w:r>
            <w:r w:rsidRPr="004367D4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</w:p>
          <w:p w14:paraId="1EB64657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(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գնումների</w:t>
            </w:r>
            <w:r w:rsidRPr="004367D4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գործընթացի</w:t>
            </w:r>
            <w:r w:rsidRPr="004367D4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հետ</w:t>
            </w:r>
            <w:r w:rsidRPr="004367D4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կապված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3485" w14:textId="77777777" w:rsidR="00334B2F" w:rsidRPr="004367D4" w:rsidRDefault="00334B2F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Վավերապայմանը</w:t>
            </w:r>
          </w:p>
          <w:p w14:paraId="2FACC602" w14:textId="77777777" w:rsidR="00334B2F" w:rsidRPr="004367D4" w:rsidRDefault="00334B2F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լրացնող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կողմը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` </w:t>
            </w:r>
          </w:p>
          <w:p w14:paraId="1234FF97" w14:textId="77777777" w:rsidR="00334B2F" w:rsidRPr="004367D4" w:rsidRDefault="00334B2F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շահառուն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կամ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վճարողը</w:t>
            </w:r>
          </w:p>
          <w:p w14:paraId="163DF490" w14:textId="77777777" w:rsidR="00334B2F" w:rsidRPr="004367D4" w:rsidRDefault="00334B2F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(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գնումների</w:t>
            </w:r>
            <w:r w:rsidRPr="004367D4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գործընթացի</w:t>
            </w:r>
            <w:r w:rsidRPr="004367D4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հետ</w:t>
            </w:r>
            <w:r w:rsidRPr="004367D4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կապված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>)</w:t>
            </w:r>
          </w:p>
        </w:tc>
      </w:tr>
      <w:tr w:rsidR="00334B2F" w:rsidRPr="004367D4" w14:paraId="3A94B439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31A8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E0C3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4D70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AF29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79D5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5</w:t>
            </w:r>
          </w:p>
        </w:tc>
      </w:tr>
      <w:tr w:rsidR="00334B2F" w:rsidRPr="004367D4" w14:paraId="278EFB9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D25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039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Փաստաթղթի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8E8C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70C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FC3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Փաստաթղթի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&lt;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պահանջագիր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&gt;</w:t>
            </w:r>
          </w:p>
        </w:tc>
      </w:tr>
      <w:tr w:rsidR="00334B2F" w:rsidRPr="004367D4" w14:paraId="502714E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8985" w14:textId="77777777" w:rsidR="00334B2F" w:rsidRPr="004367D4" w:rsidRDefault="00334B2F" w:rsidP="00334B2F">
            <w:pPr>
              <w:pStyle w:val="aff3"/>
              <w:numPr>
                <w:ilvl w:val="0"/>
                <w:numId w:val="26"/>
              </w:numPr>
              <w:contextualSpacing/>
              <w:rPr>
                <w:rFonts w:ascii="Arial AM" w:hAnsi="Arial AM" w:cs="Times Armenian"/>
                <w:sz w:val="18"/>
                <w:szCs w:val="18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94B8" w14:textId="77777777" w:rsidR="00334B2F" w:rsidRPr="004367D4" w:rsidRDefault="00334B2F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5C25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B05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C1B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բանկին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ներկայացնելիս</w:t>
            </w:r>
          </w:p>
        </w:tc>
      </w:tr>
      <w:tr w:rsidR="00334B2F" w:rsidRPr="004367D4" w14:paraId="77DB84E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9FF6" w14:textId="77777777" w:rsidR="00334B2F" w:rsidRPr="004367D4" w:rsidRDefault="00334B2F" w:rsidP="00334B2F">
            <w:pPr>
              <w:pStyle w:val="aff3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Arial AM" w:hAnsi="Arial AM" w:cs="Times Armenian"/>
                <w:sz w:val="18"/>
                <w:szCs w:val="18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6321" w14:textId="77777777" w:rsidR="00334B2F" w:rsidRPr="004367D4" w:rsidRDefault="00334B2F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ներկայացման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BCC3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3B2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849882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4952" w14:textId="77777777" w:rsidR="00334B2F" w:rsidRPr="004367D4" w:rsidRDefault="00334B2F" w:rsidP="00CB0ADE">
            <w:pPr>
              <w:ind w:left="132" w:hanging="132"/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բանկին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օրը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: </w:t>
            </w:r>
          </w:p>
        </w:tc>
      </w:tr>
      <w:tr w:rsidR="00334B2F" w:rsidRPr="004367D4" w14:paraId="7DB57FF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D7D9" w14:textId="77777777" w:rsidR="00334B2F" w:rsidRPr="004367D4" w:rsidRDefault="00334B2F" w:rsidP="00334B2F">
            <w:pPr>
              <w:pStyle w:val="aff3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Arial AM" w:hAnsi="Arial AM" w:cs="Times Armenian"/>
                <w:sz w:val="18"/>
                <w:szCs w:val="18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8284" w14:textId="77777777" w:rsidR="00334B2F" w:rsidRPr="004367D4" w:rsidRDefault="00334B2F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անվանումը</w:t>
            </w:r>
            <w:r w:rsidRPr="004367D4">
              <w:rPr>
                <w:rFonts w:ascii="Arial AM" w:hAnsi="Arial AM" w:cs="Sylfaen"/>
                <w:sz w:val="18"/>
                <w:szCs w:val="18"/>
              </w:rPr>
              <w:t>,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անուն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BDE6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E00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3EBCF3E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անձի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անունը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որի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հաշվից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գանձվի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նշված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: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անունը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ազգանունը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եթե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ֆիզիկական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անձ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եթե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իրավաբանական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անձ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: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Նշվում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նաև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այլ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տվյալներ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անհրաժեշտության</w:t>
            </w:r>
            <w:r w:rsidRPr="004367D4">
              <w:rPr>
                <w:rFonts w:ascii="Arial AM" w:hAnsi="Arial AM"/>
                <w:sz w:val="18"/>
                <w:szCs w:val="18"/>
              </w:rPr>
              <w:t>: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1DCF" w14:textId="77777777" w:rsidR="00334B2F" w:rsidRPr="004367D4" w:rsidRDefault="00334B2F" w:rsidP="00CB0ADE">
            <w:pPr>
              <w:ind w:left="252" w:hanging="252"/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4367D4" w14:paraId="528D1FA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103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51A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բանկը</w:t>
            </w:r>
            <w:r w:rsidRPr="004367D4">
              <w:rPr>
                <w:rFonts w:ascii="Arial AM" w:hAnsi="Arial AM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B822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ADD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FC5B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4367D4" w14:paraId="0BF2FB0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09F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F61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BFA0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2CD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4EDA64D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բանկային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իրեն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կազմակերպությունում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որից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գանձվի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նշված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3892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4367D4" w14:paraId="0201C53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FC8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F34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C183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B80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76288F2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նորմատիվ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իրավական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ակտերով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սահմաված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դեպքերում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երբ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հանդիսանում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հաշվառված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DEF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4367D4" w14:paraId="7332E52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586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FCB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6615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E66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0FBE9A5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նորմատիվ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իրավական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ակտերով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դեպքերում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երբ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հանդիսանում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ֆիզիկական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372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4367D4" w14:paraId="532CEBC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B05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B31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անվանումը</w:t>
            </w:r>
            <w:r w:rsidRPr="004367D4">
              <w:rPr>
                <w:rFonts w:ascii="Arial AM" w:hAnsi="Arial AM" w:cs="Sylfaen"/>
                <w:sz w:val="18"/>
                <w:szCs w:val="18"/>
              </w:rPr>
              <w:t>,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անուն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7FBC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271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60058E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հանդիսացող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անձի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վճարումը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ստացողի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: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Նշվում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նաև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այլ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տվյալներ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854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նախապես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334B2F" w:rsidRPr="004367D4" w14:paraId="6DF9D76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424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AFE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3892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FD3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6B6258C8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 w:cs="Sylfaen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գնումների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կապված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գործընթացում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 w:cs="Sylfaen"/>
                <w:sz w:val="18"/>
                <w:szCs w:val="18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F222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 w:cs="Sylfaen"/>
                <w:sz w:val="18"/>
                <w:szCs w:val="18"/>
                <w:lang w:val="ru-RU"/>
              </w:rPr>
              <w:t>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 w:cs="Sylfaen"/>
                <w:sz w:val="18"/>
                <w:szCs w:val="18"/>
                <w:lang w:val="ru-RU"/>
              </w:rPr>
              <w:t>)</w:t>
            </w:r>
          </w:p>
        </w:tc>
      </w:tr>
      <w:tr w:rsidR="00334B2F" w:rsidRPr="004367D4" w14:paraId="38C3A729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1DC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237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8353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C5D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32B6B0C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lastRenderedPageBreak/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նորմատիվ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իրավական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ակտերով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դեպքերում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երբ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հանդիսանում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հաշվառված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հարկատու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FDE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lastRenderedPageBreak/>
              <w:t>նախապես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lastRenderedPageBreak/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334B2F" w:rsidRPr="004367D4" w14:paraId="3AA0DC9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A47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lastRenderedPageBreak/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2C05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A923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7E15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A15B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նախապես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334B2F" w:rsidRPr="004367D4" w14:paraId="1433F9D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E7C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4D82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4A3F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1A7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7AEE4CCB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բանկային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գանձապետական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որի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վրա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փոխանցվեն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գանձված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0F98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նախապես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334B2F" w:rsidRPr="004367D4" w14:paraId="6378088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426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99E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թվերով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և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բառերով</w:t>
            </w:r>
            <w:r w:rsidRPr="004367D4">
              <w:rPr>
                <w:rFonts w:ascii="Arial AM" w:hAnsi="Arial AM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B0ED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44CB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45B011A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ենթակա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77A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</w:tc>
      </w:tr>
      <w:tr w:rsidR="00334B2F" w:rsidRPr="00B55CA7" w14:paraId="77CC876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DC9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799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Ակցեպտավորված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գումարը՝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թվերով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բառերով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11D7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397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պարտադիր</w:t>
            </w:r>
          </w:p>
          <w:p w14:paraId="4F0CC50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>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նախատեսված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գումարի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մասնակի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ակցեպտի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գնումների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կապված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կիրառվում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70F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>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եւ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կիրառվում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>)</w:t>
            </w:r>
          </w:p>
        </w:tc>
      </w:tr>
      <w:tr w:rsidR="00334B2F" w:rsidRPr="004367D4" w14:paraId="0C1546A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1038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2F26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արժույթը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բառերով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և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կոդով</w:t>
            </w:r>
            <w:r w:rsidRPr="004367D4">
              <w:rPr>
                <w:rFonts w:ascii="Arial AM" w:hAnsi="Arial AM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B9EB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428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7DA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B55CA7" w14:paraId="2136804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70B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21B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գործարքի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CE95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FBF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</w:rPr>
              <w:t>«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պայմանագրի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կատարման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ապահովման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4367D4">
              <w:rPr>
                <w:rFonts w:ascii="Arial AM" w:hAnsi="Arial AM"/>
                <w:sz w:val="18"/>
                <w:szCs w:val="18"/>
              </w:rPr>
              <w:t>»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09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հրավերով</w:t>
            </w:r>
          </w:p>
        </w:tc>
      </w:tr>
      <w:tr w:rsidR="00334B2F" w:rsidRPr="004367D4" w14:paraId="60EAEDC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89B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4FA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կատարման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հիմքերը՝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CA9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9AE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17A7C1FB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նշված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գումարի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գանձման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և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հիմք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հանդիսացող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փաստաթղթի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տվյալները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որոնց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հիման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վրա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պահանջագիր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ներկայացնում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բանկին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հիմք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հանդիսացող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պայմանագրի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,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գնման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ընթացակարգի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ծածկագիրը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ըստ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տուժանքի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մասին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համաձայնագրի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771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շահառու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B55CA7" w14:paraId="1AC6DC2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89CA" w14:textId="77777777" w:rsidR="00334B2F" w:rsidRPr="004367D4" w:rsidDel="0010680B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E17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պայմանները՝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D52A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84AC" w14:textId="77777777" w:rsidR="00334B2F" w:rsidRPr="004367D4" w:rsidRDefault="00334B2F" w:rsidP="00CB0ADE">
            <w:pPr>
              <w:jc w:val="center"/>
              <w:rPr>
                <w:rFonts w:ascii="Arial AM" w:hAnsi="Arial AM" w:cs="Sylfaen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</w:p>
          <w:p w14:paraId="129BA137" w14:textId="77777777" w:rsidR="00334B2F" w:rsidRPr="004367D4" w:rsidRDefault="00334B2F" w:rsidP="00CB0ADE">
            <w:pPr>
              <w:jc w:val="center"/>
              <w:rPr>
                <w:rFonts w:ascii="Arial AM" w:hAnsi="Arial AM" w:cs="Sylfaen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&lt;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ակցեպտավորված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&gt;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բառերը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, </w:t>
            </w:r>
          </w:p>
          <w:p w14:paraId="77846F9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նշանակում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ստորագրելով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պահանջագիրը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տալիս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իր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համաձայնությունը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գումարը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իր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հաշվից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գանձելու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6E3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</w:tc>
      </w:tr>
      <w:tr w:rsidR="00334B2F" w:rsidRPr="004367D4" w14:paraId="33A4C4B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5EC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97A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առդիր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էջերի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5F1F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FB5B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2BB4BCC2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փաստաթղթերի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էջերի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քանակը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որոնք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տրամադրվեն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</w:rPr>
              <w:t>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բանկին</w:t>
            </w:r>
            <w:r w:rsidRPr="004367D4">
              <w:rPr>
                <w:rFonts w:ascii="Arial AM" w:hAnsi="Arial AM"/>
                <w:sz w:val="18"/>
                <w:szCs w:val="18"/>
              </w:rPr>
              <w:t>)</w:t>
            </w:r>
          </w:p>
          <w:p w14:paraId="4FBA2B2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Եթ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լրացվել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&lt;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կատարման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հիմքեր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&gt;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դաշտը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ապա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տվյալը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պարտադիր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 w:cs="Sylfaen"/>
                <w:sz w:val="18"/>
                <w:szCs w:val="18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63D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B55CA7" w14:paraId="18C50FC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797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2</w:t>
            </w:r>
            <w:r w:rsidRPr="004367D4">
              <w:rPr>
                <w:rFonts w:ascii="Arial AM" w:hAnsi="Arial AM"/>
                <w:sz w:val="18"/>
                <w:szCs w:val="18"/>
              </w:rPr>
              <w:t>1.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CEE2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9475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3CF8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6250E8A8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այս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դաշտը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ներկայացման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դեպքում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: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Ընդ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որում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եթե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պայմաններ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դաշտում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&lt;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ակցեպտավորված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&gt;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ապա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ստորագրելով՝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համաձայնվում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 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գումարը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իր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հաշվից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գանձելու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: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էլեկտրոնային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ներկայացման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դեպքում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դաշտում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էլեկտրոնային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:</w:t>
            </w:r>
          </w:p>
          <w:p w14:paraId="54FA6AE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25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ստորագրվում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  <w:p w14:paraId="28D6D01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էլեկտրոնային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ստորագրությունը</w:t>
            </w:r>
          </w:p>
          <w:p w14:paraId="53F929C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</w:p>
        </w:tc>
      </w:tr>
      <w:tr w:rsidR="00334B2F" w:rsidRPr="00B55CA7" w14:paraId="4435C12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7C76" w14:textId="77777777" w:rsidR="00334B2F" w:rsidRPr="004367D4" w:rsidRDefault="00334B2F" w:rsidP="00CB0ADE">
            <w:pPr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lastRenderedPageBreak/>
              <w:t>2</w:t>
            </w:r>
            <w:r w:rsidRPr="004367D4">
              <w:rPr>
                <w:rFonts w:ascii="Arial AM" w:hAnsi="Arial AM"/>
                <w:sz w:val="18"/>
                <w:szCs w:val="18"/>
              </w:rPr>
              <w:t>1.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A5C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17F0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3F1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</w:p>
          <w:p w14:paraId="601CF95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կնիքի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առկայության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երբ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պահանջագիրը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ներկայացնում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599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կնքվում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  <w:p w14:paraId="1355233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ներկայացնելիս</w:t>
            </w:r>
          </w:p>
        </w:tc>
      </w:tr>
      <w:tr w:rsidR="00334B2F" w:rsidRPr="004367D4" w14:paraId="051E73F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3DB8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22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AC2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8572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5D7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՝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</w:p>
          <w:p w14:paraId="4AB6DCD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բանկ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4E4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ստորագրվում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4367D4" w14:paraId="52EA417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04AB" w14:textId="77777777" w:rsidR="00334B2F" w:rsidRPr="004367D4" w:rsidRDefault="00334B2F" w:rsidP="00CB0ADE">
            <w:pPr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22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1AB2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DAD6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F1C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</w:p>
          <w:p w14:paraId="12511A76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կնիքի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առկայության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CDD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կնքվում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  <w:p w14:paraId="1E94F0E5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բանկ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ներկայացնելիս</w:t>
            </w:r>
          </w:p>
        </w:tc>
      </w:tr>
      <w:tr w:rsidR="00334B2F" w:rsidRPr="004367D4" w14:paraId="4962A62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DFA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</w:rPr>
              <w:t>2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3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E17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աշխատակցի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6D9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F766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3264FC5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լի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նելու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776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334B2F" w:rsidRPr="004367D4" w14:paraId="15A8D44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1549" w14:textId="77777777" w:rsidR="00334B2F" w:rsidRPr="004367D4" w:rsidRDefault="00334B2F" w:rsidP="00CB0ADE">
            <w:pPr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</w:rPr>
              <w:t>2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3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79A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դրոշմա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կնիքը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8164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C53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42210B2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լի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նելու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A84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334B2F" w:rsidRPr="004367D4" w14:paraId="49E40ED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A1B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/>
                <w:sz w:val="18"/>
                <w:szCs w:val="18"/>
              </w:rPr>
              <w:t>2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3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644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կատարման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ամսաթիվը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ժամը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5CAC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EF8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1612CF7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նշվում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կատարման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ամսաթիվը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ժամը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B0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334B2F" w:rsidRPr="004367D4" w14:paraId="44026F2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F1E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</w:rPr>
              <w:t>2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4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040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աշխատակցի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5339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65C8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073C8CB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ելու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որտեղ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 w:rsidDel="00DF049B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աշխատակցի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00E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334B2F" w:rsidRPr="004367D4" w14:paraId="6C0E3029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8E06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</w:rPr>
              <w:t>2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4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3CC5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շահառռւին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դրոշմա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1B12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62A6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45833D5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վերջինիս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ելու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որտեղ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 w:rsidDel="00DF049B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դրոշմակնիքը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086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334B2F" w:rsidRPr="004367D4" w14:paraId="0129699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8AA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</w:rPr>
              <w:t>2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4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23B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շահառռւին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ամսաթիվը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ժամը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93C7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00C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FD690B5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վերջինիս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ելու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,  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որտեղ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 w:rsidDel="00DF049B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սույն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տվյալները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555B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</w:tbl>
    <w:p w14:paraId="2CC47E0E" w14:textId="77777777" w:rsidR="00334B2F" w:rsidRPr="002528F7" w:rsidRDefault="00334B2F" w:rsidP="00334B2F">
      <w:pPr>
        <w:pStyle w:val="a3"/>
        <w:jc w:val="right"/>
        <w:rPr>
          <w:rFonts w:ascii="Arial AM" w:hAnsi="Arial AM" w:cs="Sylfaen"/>
          <w:i w:val="0"/>
          <w:lang w:val="en-US"/>
        </w:rPr>
      </w:pPr>
    </w:p>
    <w:p w14:paraId="09249B68" w14:textId="77777777" w:rsidR="00334B2F" w:rsidRPr="002528F7" w:rsidRDefault="00334B2F" w:rsidP="00334B2F">
      <w:pPr>
        <w:pStyle w:val="a3"/>
        <w:jc w:val="right"/>
        <w:rPr>
          <w:rFonts w:ascii="Arial AM" w:hAnsi="Arial AM" w:cs="Sylfaen"/>
          <w:i w:val="0"/>
          <w:lang w:val="en-US"/>
        </w:rPr>
      </w:pPr>
    </w:p>
    <w:p w14:paraId="5C6AAC39" w14:textId="77777777" w:rsidR="00334B2F" w:rsidRPr="002528F7" w:rsidRDefault="00334B2F" w:rsidP="00334B2F">
      <w:pPr>
        <w:pStyle w:val="a3"/>
        <w:jc w:val="right"/>
        <w:rPr>
          <w:rFonts w:ascii="Arial AM" w:hAnsi="Arial AM" w:cs="Sylfaen"/>
          <w:i w:val="0"/>
          <w:lang w:val="en-US"/>
        </w:rPr>
      </w:pPr>
    </w:p>
    <w:p w14:paraId="536EBA50" w14:textId="0E24FC8B" w:rsidR="00F02279" w:rsidRPr="00CF714D" w:rsidRDefault="00F02279" w:rsidP="00F02279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lastRenderedPageBreak/>
        <w:t>Հավելված</w:t>
      </w:r>
      <w:r w:rsidRPr="002528F7">
        <w:rPr>
          <w:rFonts w:ascii="Arial AM" w:hAnsi="Arial AM" w:cs="Sylfaen"/>
          <w:b/>
          <w:lang w:val="hy-AM"/>
        </w:rPr>
        <w:t xml:space="preserve"> </w:t>
      </w:r>
      <w:r w:rsidR="0019419E" w:rsidRPr="00CF714D">
        <w:rPr>
          <w:rFonts w:ascii="Arial AM" w:hAnsi="Arial AM" w:cs="Sylfaen"/>
          <w:b/>
          <w:lang w:val="hy-AM"/>
        </w:rPr>
        <w:t>7</w:t>
      </w:r>
      <w:r w:rsidR="00F1088F" w:rsidRPr="002528F7">
        <w:rPr>
          <w:rStyle w:val="af6"/>
          <w:rFonts w:ascii="Arial AM" w:hAnsi="Arial AM" w:cs="Sylfaen"/>
          <w:b/>
        </w:rPr>
        <w:footnoteReference w:id="21"/>
      </w:r>
    </w:p>
    <w:p w14:paraId="59EE6AB3" w14:textId="15F9DC72" w:rsidR="00F02279" w:rsidRPr="002528F7" w:rsidRDefault="0015036C" w:rsidP="00F02279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>
        <w:rPr>
          <w:rFonts w:ascii="Sylfaen" w:hAnsi="Sylfaen" w:cs="Sylfaen"/>
          <w:b/>
          <w:lang w:val="hy-AM"/>
        </w:rPr>
        <w:t>ԱՄԱՀ-ՀԳ-ԲՄԱՇՁԲ-24/50</w:t>
      </w:r>
      <w:r w:rsidR="00F02279" w:rsidRPr="002528F7">
        <w:rPr>
          <w:rFonts w:ascii="Arial AM" w:hAnsi="Arial AM" w:cs="Sylfaen"/>
          <w:b/>
          <w:lang w:val="hy-AM"/>
        </w:rPr>
        <w:t xml:space="preserve">  </w:t>
      </w:r>
      <w:r w:rsidR="00F02279" w:rsidRPr="002528F7">
        <w:rPr>
          <w:rFonts w:ascii="Sylfaen" w:hAnsi="Sylfaen" w:cs="Sylfaen"/>
          <w:b/>
          <w:lang w:val="hy-AM"/>
        </w:rPr>
        <w:t>ծածկագրով</w:t>
      </w:r>
    </w:p>
    <w:p w14:paraId="2A80347D" w14:textId="77777777" w:rsidR="00F02279" w:rsidRPr="002528F7" w:rsidRDefault="00F02279" w:rsidP="00F02279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Sylfaen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Sylfaen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136A62A0" w14:textId="77777777" w:rsidR="00F02279" w:rsidRPr="002528F7" w:rsidRDefault="00F02279" w:rsidP="00F02279">
      <w:pPr>
        <w:jc w:val="right"/>
        <w:rPr>
          <w:rFonts w:ascii="Arial AM" w:hAnsi="Arial AM"/>
          <w:lang w:val="es-ES"/>
        </w:rPr>
      </w:pPr>
    </w:p>
    <w:p w14:paraId="735644FA" w14:textId="77777777" w:rsidR="00F02279" w:rsidRPr="002528F7" w:rsidRDefault="00F02279" w:rsidP="00F02279">
      <w:pPr>
        <w:tabs>
          <w:tab w:val="left" w:pos="2268"/>
        </w:tabs>
        <w:ind w:left="-284" w:firstLine="284"/>
        <w:jc w:val="right"/>
        <w:rPr>
          <w:rFonts w:ascii="Arial AM" w:hAnsi="Arial AM"/>
          <w:lang w:val="es-ES"/>
        </w:rPr>
      </w:pPr>
    </w:p>
    <w:p w14:paraId="2231A093" w14:textId="77777777" w:rsidR="001260ED" w:rsidRPr="001260ED" w:rsidRDefault="001260ED" w:rsidP="002A7CDD">
      <w:pPr>
        <w:pStyle w:val="aa"/>
        <w:spacing w:after="0"/>
        <w:ind w:right="-7"/>
        <w:jc w:val="center"/>
        <w:rPr>
          <w:rFonts w:ascii="Sylfaen" w:hAnsi="Sylfaen"/>
          <w:b/>
          <w:sz w:val="20"/>
          <w:szCs w:val="20"/>
          <w:lang w:val="af-ZA"/>
        </w:rPr>
      </w:pPr>
      <w:r w:rsidRPr="001260ED">
        <w:rPr>
          <w:rFonts w:ascii="Sylfaen" w:hAnsi="Sylfaen"/>
          <w:b/>
          <w:sz w:val="20"/>
          <w:szCs w:val="20"/>
          <w:lang w:val="af-ZA"/>
        </w:rPr>
        <w:t xml:space="preserve">ՀՀ ԱՐՄԱՎԻՐԻ ՄԱՐԶԻ ԱՐԱՔՍ ՀԱՄԱՅՆՔԻ </w:t>
      </w:r>
      <w:r w:rsidRPr="001260ED">
        <w:rPr>
          <w:rFonts w:ascii="Sylfaen" w:hAnsi="Sylfaen" w:cs="Sylfaen"/>
          <w:b/>
          <w:sz w:val="20"/>
          <w:szCs w:val="20"/>
        </w:rPr>
        <w:t>ՀԱՅԿԱՇԵՆ</w:t>
      </w:r>
      <w:r w:rsidRPr="001260ED">
        <w:rPr>
          <w:rFonts w:ascii="Sylfaen" w:hAnsi="Sylfaen" w:cs="Sylfaen"/>
          <w:b/>
          <w:sz w:val="20"/>
          <w:szCs w:val="20"/>
          <w:lang w:val="af-ZA"/>
        </w:rPr>
        <w:t xml:space="preserve"> </w:t>
      </w:r>
      <w:r w:rsidRPr="001260ED">
        <w:rPr>
          <w:rFonts w:ascii="Sylfaen" w:hAnsi="Sylfaen" w:cs="Sylfaen"/>
          <w:b/>
          <w:sz w:val="20"/>
          <w:szCs w:val="20"/>
        </w:rPr>
        <w:t>ԲՆԱԿԱՎԱՅՐԻ</w:t>
      </w:r>
      <w:r w:rsidRPr="001260ED">
        <w:rPr>
          <w:rFonts w:ascii="Sylfaen" w:hAnsi="Sylfaen"/>
          <w:b/>
          <w:sz w:val="20"/>
          <w:szCs w:val="20"/>
          <w:lang w:val="af-ZA"/>
        </w:rPr>
        <w:t xml:space="preserve"> ԳԱԶԱՖԻԿԱՑՄԱՆ  </w:t>
      </w:r>
    </w:p>
    <w:p w14:paraId="71B4FCB0" w14:textId="64E9F0E8" w:rsidR="00F02279" w:rsidRPr="001260ED" w:rsidRDefault="00280F4A" w:rsidP="002A7CDD">
      <w:pPr>
        <w:pStyle w:val="aa"/>
        <w:spacing w:after="0"/>
        <w:ind w:right="-7"/>
        <w:jc w:val="center"/>
        <w:rPr>
          <w:rFonts w:ascii="Arial AM" w:hAnsi="Arial AM" w:cs="Times Armenian"/>
          <w:b/>
          <w:sz w:val="20"/>
          <w:szCs w:val="20"/>
          <w:lang w:val="es-ES"/>
        </w:rPr>
      </w:pPr>
      <w:r w:rsidRPr="001260ED">
        <w:rPr>
          <w:rFonts w:ascii="Sylfaen" w:hAnsi="Sylfaen" w:cs="Sylfaen"/>
          <w:b/>
          <w:sz w:val="20"/>
          <w:szCs w:val="20"/>
          <w:lang w:val="af-ZA"/>
        </w:rPr>
        <w:t>ԱՇԽԱՏԱՆՔՆԵՐ</w:t>
      </w:r>
      <w:r w:rsidRPr="001260ED">
        <w:rPr>
          <w:rFonts w:ascii="Sylfaen" w:hAnsi="Sylfaen" w:cs="Sylfaen"/>
          <w:b/>
          <w:sz w:val="20"/>
          <w:szCs w:val="20"/>
          <w:lang w:val="ru-RU"/>
        </w:rPr>
        <w:t>Ի</w:t>
      </w:r>
      <w:r w:rsidR="00F02279" w:rsidRPr="001260ED">
        <w:rPr>
          <w:rFonts w:ascii="Arial AM" w:hAnsi="Arial AM" w:cs="Times Armenian"/>
          <w:b/>
          <w:sz w:val="20"/>
          <w:szCs w:val="20"/>
          <w:lang w:val="es-ES"/>
        </w:rPr>
        <w:t xml:space="preserve">  </w:t>
      </w:r>
      <w:r w:rsidR="00F02279" w:rsidRPr="001260ED">
        <w:rPr>
          <w:rFonts w:ascii="Sylfaen" w:hAnsi="Sylfaen" w:cs="Sylfaen"/>
          <w:b/>
          <w:sz w:val="20"/>
          <w:szCs w:val="20"/>
          <w:lang w:val="pt-BR"/>
        </w:rPr>
        <w:t>ԿԱՏԱՐՄԱՆ</w:t>
      </w:r>
      <w:r w:rsidR="001260ED" w:rsidRPr="001260ED">
        <w:rPr>
          <w:rFonts w:ascii="Sylfaen" w:hAnsi="Sylfaen" w:cs="Sylfaen"/>
          <w:b/>
          <w:sz w:val="20"/>
          <w:szCs w:val="20"/>
          <w:lang w:val="pt-BR"/>
        </w:rPr>
        <w:t xml:space="preserve">  </w:t>
      </w:r>
      <w:r w:rsidR="00F02279" w:rsidRPr="001260ED">
        <w:rPr>
          <w:rFonts w:ascii="Sylfaen" w:hAnsi="Sylfaen" w:cs="Sylfaen"/>
          <w:b/>
          <w:sz w:val="20"/>
          <w:szCs w:val="20"/>
          <w:lang w:val="pt-BR"/>
        </w:rPr>
        <w:t>ՊԱՅՄԱՆԱԳԻՐ</w:t>
      </w:r>
      <w:r w:rsidR="00F02279" w:rsidRPr="001260ED">
        <w:rPr>
          <w:rFonts w:ascii="Arial AM" w:hAnsi="Arial AM" w:cs="Times Armenian"/>
          <w:b/>
          <w:sz w:val="20"/>
          <w:szCs w:val="20"/>
          <w:lang w:val="es-ES"/>
        </w:rPr>
        <w:t xml:space="preserve">   </w:t>
      </w:r>
    </w:p>
    <w:p w14:paraId="488B5D77" w14:textId="3D3C0126" w:rsidR="00280F4A" w:rsidRPr="00CF714D" w:rsidRDefault="00280F4A" w:rsidP="002A7CDD">
      <w:pPr>
        <w:tabs>
          <w:tab w:val="left" w:pos="720"/>
          <w:tab w:val="left" w:pos="1440"/>
          <w:tab w:val="left" w:pos="8865"/>
        </w:tabs>
        <w:jc w:val="both"/>
        <w:rPr>
          <w:rFonts w:asciiTheme="minorHAnsi" w:hAnsiTheme="minorHAnsi"/>
          <w:lang w:val="es-ES"/>
        </w:rPr>
      </w:pPr>
      <w:r w:rsidRPr="001260ED">
        <w:rPr>
          <w:rFonts w:ascii="Sylfaen" w:hAnsi="Sylfaen" w:cs="Sylfaen"/>
          <w:b/>
          <w:sz w:val="20"/>
          <w:szCs w:val="20"/>
          <w:lang w:val="es-ES"/>
        </w:rPr>
        <w:t xml:space="preserve">                                                                      </w:t>
      </w:r>
      <w:r w:rsidR="0015036C" w:rsidRPr="001260ED">
        <w:rPr>
          <w:rFonts w:ascii="Sylfaen" w:hAnsi="Sylfaen" w:cs="Sylfaen"/>
          <w:b/>
          <w:sz w:val="20"/>
          <w:szCs w:val="20"/>
          <w:lang w:val="hy-AM"/>
        </w:rPr>
        <w:t>ԱՄԱՀ-ՀԳ-ԲՄԱՇՁԲ-24/50</w:t>
      </w:r>
      <w:r w:rsidR="00F02279" w:rsidRPr="002528F7">
        <w:rPr>
          <w:rFonts w:ascii="Arial AM" w:hAnsi="Arial AM" w:cs="Sylfaen"/>
          <w:sz w:val="20"/>
          <w:lang w:val="hy-AM"/>
        </w:rPr>
        <w:t xml:space="preserve">     . </w:t>
      </w:r>
      <w:r w:rsidR="00F02279" w:rsidRPr="002528F7">
        <w:rPr>
          <w:rFonts w:ascii="Arial AM" w:hAnsi="Arial AM" w:cs="Sylfaen"/>
          <w:sz w:val="20"/>
          <w:u w:val="single"/>
          <w:lang w:val="es-ES"/>
        </w:rPr>
        <w:t xml:space="preserve">           </w:t>
      </w:r>
      <w:r w:rsidR="00F02279" w:rsidRPr="002528F7">
        <w:rPr>
          <w:rFonts w:ascii="Arial AM" w:hAnsi="Arial AM" w:cs="Sylfaen"/>
          <w:sz w:val="20"/>
          <w:lang w:val="hy-AM"/>
        </w:rPr>
        <w:t xml:space="preserve">                                                                                         </w:t>
      </w:r>
      <w:r w:rsidR="00F02279" w:rsidRPr="002528F7">
        <w:rPr>
          <w:rFonts w:ascii="Arial AM" w:hAnsi="Arial AM" w:cs="Sylfaen"/>
          <w:sz w:val="20"/>
          <w:lang w:val="es-ES"/>
        </w:rPr>
        <w:t xml:space="preserve">             </w:t>
      </w:r>
      <w:r w:rsidR="00F02279" w:rsidRPr="002528F7">
        <w:rPr>
          <w:rFonts w:ascii="Arial AM" w:hAnsi="Arial AM" w:cs="Sylfaen"/>
          <w:sz w:val="20"/>
          <w:lang w:val="hy-AM"/>
        </w:rPr>
        <w:t xml:space="preserve"> </w:t>
      </w:r>
      <w:r w:rsidR="00F02279" w:rsidRPr="002528F7">
        <w:rPr>
          <w:rFonts w:ascii="Arial AM" w:hAnsi="Arial AM"/>
          <w:u w:val="single"/>
          <w:lang w:val="hy-AM"/>
        </w:rPr>
        <w:t xml:space="preserve">     </w:t>
      </w:r>
      <w:r w:rsidR="00F02279" w:rsidRPr="002528F7">
        <w:rPr>
          <w:rFonts w:ascii="Arial AM" w:hAnsi="Arial AM"/>
          <w:lang w:val="hy-AM"/>
        </w:rPr>
        <w:t xml:space="preserve"> </w:t>
      </w:r>
      <w:r w:rsidR="00F02279" w:rsidRPr="002528F7">
        <w:rPr>
          <w:rFonts w:ascii="Arial AM" w:hAnsi="Arial AM"/>
          <w:u w:val="single"/>
          <w:lang w:val="hy-AM"/>
        </w:rPr>
        <w:t xml:space="preserve">          </w:t>
      </w:r>
      <w:r w:rsidR="00F02279" w:rsidRPr="002528F7">
        <w:rPr>
          <w:rFonts w:ascii="Arial AM" w:hAnsi="Arial AM"/>
          <w:lang w:val="hy-AM"/>
        </w:rPr>
        <w:t xml:space="preserve"> </w:t>
      </w:r>
    </w:p>
    <w:p w14:paraId="412CC63A" w14:textId="77777777" w:rsidR="00280F4A" w:rsidRPr="00CF714D" w:rsidRDefault="00280F4A" w:rsidP="00280F4A">
      <w:pPr>
        <w:tabs>
          <w:tab w:val="left" w:pos="720"/>
          <w:tab w:val="left" w:pos="1440"/>
          <w:tab w:val="left" w:pos="8865"/>
        </w:tabs>
        <w:jc w:val="both"/>
        <w:rPr>
          <w:rFonts w:asciiTheme="minorHAnsi" w:hAnsiTheme="minorHAnsi"/>
          <w:lang w:val="es-ES"/>
        </w:rPr>
      </w:pPr>
    </w:p>
    <w:p w14:paraId="240AAC94" w14:textId="1D61C633" w:rsidR="00280F4A" w:rsidRPr="00107D36" w:rsidRDefault="00280F4A" w:rsidP="00280F4A">
      <w:pPr>
        <w:tabs>
          <w:tab w:val="left" w:pos="720"/>
          <w:tab w:val="left" w:pos="1440"/>
          <w:tab w:val="left" w:pos="8865"/>
        </w:tabs>
        <w:jc w:val="both"/>
        <w:rPr>
          <w:rFonts w:asciiTheme="minorHAnsi" w:hAnsiTheme="minorHAnsi"/>
          <w:lang w:val="hy-AM"/>
        </w:rPr>
      </w:pPr>
      <w:r>
        <w:rPr>
          <w:rFonts w:ascii="Sylfaen" w:hAnsi="Sylfaen"/>
          <w:lang w:val="ru-RU"/>
        </w:rPr>
        <w:t>ք</w:t>
      </w:r>
      <w:r w:rsidRPr="00891A8A">
        <w:rPr>
          <w:rFonts w:ascii="Sylfaen" w:hAnsi="Sylfaen" w:cs="Sylfaen"/>
          <w:sz w:val="20"/>
          <w:lang w:val="hy-AM"/>
        </w:rPr>
        <w:t xml:space="preserve">. </w:t>
      </w:r>
      <w:r w:rsidRPr="00891A8A">
        <w:rPr>
          <w:rFonts w:ascii="Sylfaen" w:hAnsi="Sylfaen" w:cs="Sylfaen"/>
          <w:sz w:val="20"/>
          <w:u w:val="single"/>
          <w:lang w:val="es-ES"/>
        </w:rPr>
        <w:t xml:space="preserve">           </w:t>
      </w:r>
      <w:r w:rsidRPr="00891A8A">
        <w:rPr>
          <w:rFonts w:ascii="Sylfaen" w:hAnsi="Sylfaen" w:cs="Sylfaen"/>
          <w:sz w:val="20"/>
          <w:lang w:val="hy-AM"/>
        </w:rPr>
        <w:t xml:space="preserve">                                                                                         </w:t>
      </w:r>
      <w:r w:rsidRPr="00891A8A">
        <w:rPr>
          <w:rFonts w:ascii="Sylfaen" w:hAnsi="Sylfaen" w:cs="Sylfaen"/>
          <w:sz w:val="20"/>
          <w:lang w:val="es-ES"/>
        </w:rPr>
        <w:t xml:space="preserve">         </w:t>
      </w:r>
      <w:r>
        <w:rPr>
          <w:rFonts w:ascii="Sylfaen" w:hAnsi="Sylfaen" w:cs="Sylfaen"/>
          <w:sz w:val="20"/>
          <w:lang w:val="es-ES"/>
        </w:rPr>
        <w:t xml:space="preserve">                         </w:t>
      </w:r>
      <w:r w:rsidRPr="00891A8A">
        <w:rPr>
          <w:rFonts w:ascii="Sylfaen" w:hAnsi="Sylfaen" w:cs="Sylfaen"/>
          <w:sz w:val="20"/>
          <w:lang w:val="es-ES"/>
        </w:rPr>
        <w:t xml:space="preserve">    </w:t>
      </w:r>
      <w:r w:rsidRPr="00891A8A">
        <w:rPr>
          <w:rFonts w:ascii="Sylfaen" w:hAnsi="Sylfaen" w:cs="Sylfaen"/>
          <w:sz w:val="20"/>
          <w:lang w:val="hy-AM"/>
        </w:rPr>
        <w:t xml:space="preserve"> </w:t>
      </w:r>
      <w:r w:rsidRPr="00891A8A">
        <w:rPr>
          <w:rFonts w:ascii="Sylfaen" w:hAnsi="Sylfaen"/>
          <w:lang w:val="hy-AM"/>
        </w:rPr>
        <w:t>«</w:t>
      </w:r>
      <w:r w:rsidRPr="00891A8A">
        <w:rPr>
          <w:rFonts w:ascii="Sylfaen" w:hAnsi="Sylfaen"/>
          <w:u w:val="single"/>
          <w:lang w:val="hy-AM"/>
        </w:rPr>
        <w:t xml:space="preserve">     </w:t>
      </w:r>
      <w:r w:rsidRPr="00891A8A">
        <w:rPr>
          <w:rFonts w:ascii="Sylfaen" w:hAnsi="Sylfaen"/>
          <w:lang w:val="hy-AM"/>
        </w:rPr>
        <w:t xml:space="preserve">» </w:t>
      </w:r>
      <w:r w:rsidRPr="00891A8A">
        <w:rPr>
          <w:rFonts w:ascii="Sylfaen" w:hAnsi="Sylfaen"/>
          <w:u w:val="single"/>
          <w:lang w:val="hy-AM"/>
        </w:rPr>
        <w:t xml:space="preserve">          </w:t>
      </w:r>
      <w:r w:rsidRPr="00891A8A">
        <w:rPr>
          <w:rFonts w:ascii="Sylfaen" w:hAnsi="Sylfaen"/>
          <w:lang w:val="hy-AM"/>
        </w:rPr>
        <w:t xml:space="preserve"> </w:t>
      </w:r>
      <w:r w:rsidRPr="00891A8A">
        <w:rPr>
          <w:rFonts w:ascii="Sylfaen" w:hAnsi="Sylfaen" w:cs="Sylfaen"/>
          <w:sz w:val="20"/>
          <w:lang w:val="hy-AM"/>
        </w:rPr>
        <w:t>20</w:t>
      </w:r>
      <w:r w:rsidRPr="005E0DDE">
        <w:rPr>
          <w:rFonts w:ascii="Sylfaen" w:hAnsi="Sylfaen" w:cs="Sylfaen"/>
          <w:sz w:val="20"/>
          <w:lang w:val="hy-AM"/>
        </w:rPr>
        <w:t>2</w:t>
      </w:r>
      <w:r w:rsidRPr="00107D36">
        <w:rPr>
          <w:rFonts w:ascii="Sylfaen" w:hAnsi="Sylfaen" w:cs="Sylfaen"/>
          <w:sz w:val="20"/>
          <w:lang w:val="hy-AM"/>
        </w:rPr>
        <w:t>4</w:t>
      </w:r>
      <w:r w:rsidRPr="00891A8A">
        <w:rPr>
          <w:rFonts w:ascii="Sylfaen" w:hAnsi="Sylfaen" w:cs="Sylfaen"/>
          <w:sz w:val="20"/>
          <w:lang w:val="hy-AM"/>
        </w:rPr>
        <w:t xml:space="preserve">  թ.</w:t>
      </w:r>
    </w:p>
    <w:p w14:paraId="72F6D20A" w14:textId="095E4876" w:rsidR="00F02279" w:rsidRPr="002528F7" w:rsidRDefault="00280F4A" w:rsidP="00F02279">
      <w:pPr>
        <w:ind w:firstLine="720"/>
        <w:jc w:val="both"/>
        <w:rPr>
          <w:rFonts w:ascii="Arial AM" w:hAnsi="Arial AM" w:cs="Sylfaen"/>
          <w:sz w:val="20"/>
          <w:szCs w:val="20"/>
          <w:lang w:val="pt-BR"/>
        </w:rPr>
      </w:pPr>
      <w:r w:rsidRPr="00891A8A">
        <w:rPr>
          <w:rFonts w:ascii="Sylfaen" w:hAnsi="Sylfaen"/>
          <w:lang w:val="hy-AM"/>
        </w:rPr>
        <w:t>«</w:t>
      </w:r>
      <w:r w:rsidRPr="00891A8A">
        <w:rPr>
          <w:rFonts w:ascii="Sylfaen" w:hAnsi="Sylfaen"/>
          <w:iCs/>
          <w:sz w:val="20"/>
          <w:szCs w:val="20"/>
          <w:lang w:val="hy-AM"/>
        </w:rPr>
        <w:t>ՀՀ Արմավիրի մարզի Արաքսի համայնքապետարան</w:t>
      </w:r>
      <w:r w:rsidRPr="00891A8A">
        <w:rPr>
          <w:rFonts w:ascii="Sylfaen" w:hAnsi="Sylfaen" w:cs="Sylfaen"/>
          <w:iCs/>
          <w:sz w:val="20"/>
          <w:szCs w:val="20"/>
          <w:lang w:val="hy-AM"/>
        </w:rPr>
        <w:t>ը</w:t>
      </w:r>
      <w:r w:rsidRPr="00891A8A">
        <w:rPr>
          <w:rFonts w:ascii="Sylfaen" w:hAnsi="Sylfaen"/>
          <w:lang w:val="hy-AM"/>
        </w:rPr>
        <w:t>»</w:t>
      </w:r>
      <w:r w:rsidRPr="00891A8A">
        <w:rPr>
          <w:rFonts w:ascii="Sylfaen" w:hAnsi="Sylfaen" w:cs="Times Armenian"/>
          <w:sz w:val="20"/>
          <w:lang w:val="hy-AM"/>
        </w:rPr>
        <w:t xml:space="preserve">, </w:t>
      </w:r>
      <w:r w:rsidRPr="00891A8A">
        <w:rPr>
          <w:rFonts w:ascii="Sylfaen" w:hAnsi="Sylfaen" w:cs="Sylfaen"/>
          <w:sz w:val="20"/>
          <w:lang w:val="hy-AM"/>
        </w:rPr>
        <w:t>ի</w:t>
      </w:r>
      <w:r w:rsidRPr="00891A8A">
        <w:rPr>
          <w:rFonts w:ascii="Sylfaen" w:hAnsi="Sylfaen" w:cs="Times Armenian"/>
          <w:sz w:val="20"/>
          <w:lang w:val="hy-AM"/>
        </w:rPr>
        <w:t xml:space="preserve"> </w:t>
      </w:r>
      <w:r w:rsidRPr="00891A8A">
        <w:rPr>
          <w:rFonts w:ascii="Sylfaen" w:hAnsi="Sylfaen" w:cs="Sylfaen"/>
          <w:sz w:val="20"/>
          <w:lang w:val="hy-AM"/>
        </w:rPr>
        <w:t>դեմս</w:t>
      </w:r>
      <w:r w:rsidRPr="00891A8A">
        <w:rPr>
          <w:rFonts w:ascii="Sylfaen" w:hAnsi="Sylfaen" w:cs="Times Armenian"/>
          <w:sz w:val="20"/>
          <w:lang w:val="hy-AM"/>
        </w:rPr>
        <w:t xml:space="preserve"> համայնքի ղեկավար Ղազար Ղազարյանի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որը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գործում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-------------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կանոնադրության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հիման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վրա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(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այսուհետ՝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Պատվիրատու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),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մի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------------------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ի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դեմս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տնօրեն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------------------------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ի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որը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գործում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-------------------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կանոնադրության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հիման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վրա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(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այսուհետ՝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Կապալառու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),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մյուս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կնքեցին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պայմանագիրը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հետևյալի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մասին։</w:t>
      </w:r>
    </w:p>
    <w:p w14:paraId="01E4C040" w14:textId="77777777" w:rsidR="00F02279" w:rsidRPr="002528F7" w:rsidRDefault="00F02279" w:rsidP="00F02279">
      <w:pPr>
        <w:ind w:firstLine="709"/>
        <w:jc w:val="both"/>
        <w:rPr>
          <w:rFonts w:ascii="Arial AM" w:hAnsi="Arial AM"/>
          <w:b/>
          <w:lang w:val="es-ES"/>
        </w:rPr>
      </w:pPr>
    </w:p>
    <w:p w14:paraId="3FAFF90B" w14:textId="77777777" w:rsidR="00F02279" w:rsidRPr="002528F7" w:rsidRDefault="00F02279" w:rsidP="00F02279">
      <w:pPr>
        <w:ind w:firstLine="720"/>
        <w:jc w:val="both"/>
        <w:rPr>
          <w:rFonts w:ascii="Arial AM" w:hAnsi="Arial AM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1.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ԱՌԱՐԿԱՆ</w:t>
      </w:r>
    </w:p>
    <w:p w14:paraId="2F7F180B" w14:textId="5FAFE669" w:rsidR="007D19D1" w:rsidRPr="00DD7731" w:rsidRDefault="007D19D1" w:rsidP="00DD7731">
      <w:pPr>
        <w:ind w:left="-142" w:firstLine="142"/>
        <w:rPr>
          <w:rFonts w:ascii="Arial AM" w:hAnsi="Arial AM" w:cs="Tahoma"/>
          <w:sz w:val="20"/>
          <w:szCs w:val="20"/>
          <w:lang w:val="es-ES"/>
        </w:rPr>
      </w:pPr>
      <w:r>
        <w:rPr>
          <w:rFonts w:ascii="Arial AM" w:hAnsi="Arial AM"/>
          <w:sz w:val="20"/>
          <w:szCs w:val="20"/>
          <w:lang w:val="es-ES"/>
        </w:rPr>
        <w:t xml:space="preserve">       </w:t>
      </w:r>
      <w:r w:rsidR="00F02279" w:rsidRPr="002528F7">
        <w:rPr>
          <w:rFonts w:ascii="Arial AM" w:hAnsi="Arial AM"/>
          <w:sz w:val="20"/>
          <w:szCs w:val="20"/>
          <w:lang w:val="es-ES"/>
        </w:rPr>
        <w:t>1.1</w:t>
      </w:r>
      <w:r w:rsidR="00DD7731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Կապալառուն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պարտավորվում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պայմանագրով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սահմանված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կարգով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ծավալներով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ձևով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ժամկետներում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կատարել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(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այսուհետ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`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պայմանագիր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>)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N 1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Հավելվածով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սահմանված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նախագծային</w:t>
      </w:r>
      <w:r w:rsidR="006E3999"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փաստաթղթերով</w:t>
      </w:r>
      <w:r w:rsidR="006E3999" w:rsidRPr="002528F7">
        <w:rPr>
          <w:rFonts w:ascii="Arial AM" w:hAnsi="Arial AM"/>
          <w:sz w:val="20"/>
          <w:szCs w:val="20"/>
          <w:lang w:val="hy-AM"/>
        </w:rPr>
        <w:t xml:space="preserve">,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ներառյալ</w:t>
      </w:r>
      <w:r w:rsidR="006E3999"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դրանցով</w:t>
      </w:r>
      <w:r w:rsidR="006E399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="006E399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տեխնիկական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բնութագրերին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երաշխիքային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սպասարկման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պայմաններին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համապատասխանող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նյութերի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Arial AM" w:hAnsi="Arial AM" w:cs="Arial"/>
          <w:sz w:val="20"/>
          <w:szCs w:val="20"/>
          <w:lang w:val="es-ES"/>
        </w:rPr>
        <w:t>(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="006E3999" w:rsidRPr="002528F7">
        <w:rPr>
          <w:rFonts w:ascii="Arial AM" w:hAnsi="Arial AM" w:cs="Arial"/>
          <w:sz w:val="20"/>
          <w:szCs w:val="20"/>
          <w:lang w:val="es-ES"/>
        </w:rPr>
        <w:t>)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սարքերի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ու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սարքավորումների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տեղադրումը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Arial AM" w:hAnsi="Arial AM" w:cs="Arial"/>
          <w:sz w:val="20"/>
          <w:szCs w:val="20"/>
          <w:lang w:val="es-ES"/>
        </w:rPr>
        <w:t>(</w:t>
      </w:r>
      <w:r w:rsidR="006E3999" w:rsidRPr="002528F7">
        <w:rPr>
          <w:rFonts w:ascii="Sylfaen" w:hAnsi="Sylfaen" w:cs="Sylfaen"/>
          <w:sz w:val="20"/>
          <w:szCs w:val="20"/>
          <w:lang w:val="es-ES"/>
        </w:rPr>
        <w:t>օգտագործ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ումը</w:t>
      </w:r>
      <w:r w:rsidR="006E3999" w:rsidRPr="002528F7">
        <w:rPr>
          <w:rFonts w:ascii="Arial AM" w:hAnsi="Arial AM" w:cs="Arial"/>
          <w:sz w:val="20"/>
          <w:szCs w:val="20"/>
          <w:lang w:val="es-ES"/>
        </w:rPr>
        <w:t>)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6E399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ծավալաթերթ</w:t>
      </w:r>
      <w:r w:rsidR="00F02279" w:rsidRPr="002528F7">
        <w:rPr>
          <w:rFonts w:ascii="Arial AM" w:hAnsi="Arial AM"/>
          <w:sz w:val="20"/>
          <w:szCs w:val="20"/>
          <w:lang w:val="es-ES"/>
        </w:rPr>
        <w:t>-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նախահաշվով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="00F02279" w:rsidRPr="002528F7">
        <w:rPr>
          <w:rFonts w:ascii="Arial AM" w:hAnsi="Arial AM"/>
          <w:lang w:val="es-ES"/>
        </w:rPr>
        <w:t xml:space="preserve"> </w:t>
      </w:r>
      <w:r w:rsidR="00D27C20" w:rsidRPr="00D27C20">
        <w:rPr>
          <w:rFonts w:ascii="Sylfaen" w:hAnsi="Sylfaen" w:cs="Sylfaen"/>
          <w:sz w:val="20"/>
          <w:szCs w:val="20"/>
          <w:lang w:val="af-ZA"/>
        </w:rPr>
        <w:t>ՀՀ</w:t>
      </w:r>
      <w:r w:rsidR="00D27C20" w:rsidRPr="00D27C20">
        <w:rPr>
          <w:rFonts w:ascii="Arial AM" w:hAnsi="Arial AM"/>
          <w:sz w:val="20"/>
          <w:szCs w:val="20"/>
          <w:lang w:val="af-ZA"/>
        </w:rPr>
        <w:t xml:space="preserve"> </w:t>
      </w:r>
      <w:r w:rsidR="00D27C20" w:rsidRPr="00D27C20">
        <w:rPr>
          <w:rFonts w:ascii="Sylfaen" w:hAnsi="Sylfaen" w:cs="Sylfaen"/>
          <w:sz w:val="20"/>
          <w:szCs w:val="20"/>
          <w:lang w:val="af-ZA"/>
        </w:rPr>
        <w:t>Արմավիրի</w:t>
      </w:r>
      <w:r w:rsidR="00D27C20" w:rsidRPr="00D27C20">
        <w:rPr>
          <w:rFonts w:ascii="Arial AM" w:hAnsi="Arial AM"/>
          <w:sz w:val="20"/>
          <w:szCs w:val="20"/>
          <w:lang w:val="af-ZA"/>
        </w:rPr>
        <w:t xml:space="preserve"> </w:t>
      </w:r>
      <w:r w:rsidR="00D27C20" w:rsidRPr="00D27C20">
        <w:rPr>
          <w:rFonts w:ascii="Sylfaen" w:hAnsi="Sylfaen" w:cs="Sylfaen"/>
          <w:sz w:val="20"/>
          <w:szCs w:val="20"/>
          <w:lang w:val="af-ZA"/>
        </w:rPr>
        <w:t>մարզի</w:t>
      </w:r>
      <w:r w:rsidR="00D27C20" w:rsidRPr="00D27C20">
        <w:rPr>
          <w:rFonts w:ascii="Arial AM" w:hAnsi="Arial AM"/>
          <w:sz w:val="20"/>
          <w:szCs w:val="20"/>
          <w:lang w:val="af-ZA"/>
        </w:rPr>
        <w:t xml:space="preserve"> </w:t>
      </w:r>
      <w:r w:rsidR="00D27C20" w:rsidRPr="00D27C20">
        <w:rPr>
          <w:rFonts w:ascii="Sylfaen" w:hAnsi="Sylfaen" w:cs="Sylfaen"/>
          <w:sz w:val="20"/>
          <w:szCs w:val="20"/>
          <w:lang w:val="af-ZA"/>
        </w:rPr>
        <w:t>Արաքս</w:t>
      </w:r>
      <w:r w:rsidR="00D27C20" w:rsidRPr="00D27C20">
        <w:rPr>
          <w:rFonts w:ascii="Arial AM" w:hAnsi="Arial AM"/>
          <w:sz w:val="20"/>
          <w:szCs w:val="20"/>
          <w:lang w:val="af-ZA"/>
        </w:rPr>
        <w:t xml:space="preserve"> </w:t>
      </w:r>
      <w:r w:rsidR="00D27C20" w:rsidRPr="00D27C20">
        <w:rPr>
          <w:rFonts w:ascii="Sylfaen" w:hAnsi="Sylfaen" w:cs="Sylfaen"/>
          <w:sz w:val="20"/>
          <w:szCs w:val="20"/>
          <w:lang w:val="af-ZA"/>
        </w:rPr>
        <w:t>համայնքի</w:t>
      </w:r>
      <w:r w:rsidR="00D27C20" w:rsidRPr="00D27C20">
        <w:rPr>
          <w:rFonts w:ascii="Arial AM" w:hAnsi="Arial AM"/>
          <w:sz w:val="20"/>
          <w:szCs w:val="20"/>
          <w:lang w:val="af-ZA"/>
        </w:rPr>
        <w:t xml:space="preserve"> </w:t>
      </w:r>
      <w:r w:rsidR="00D27C20" w:rsidRPr="00D27C20">
        <w:rPr>
          <w:rFonts w:ascii="Sylfaen" w:hAnsi="Sylfaen" w:cs="Sylfaen"/>
          <w:i/>
          <w:sz w:val="20"/>
          <w:szCs w:val="20"/>
          <w:lang w:val="af-ZA"/>
        </w:rPr>
        <w:t>Հայկաշեն բնակավայրի</w:t>
      </w:r>
      <w:r w:rsidR="00D27C20" w:rsidRPr="00D27C20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D27C20" w:rsidRPr="00D27C20">
        <w:rPr>
          <w:rFonts w:ascii="Sylfaen" w:hAnsi="Sylfaen" w:cs="Sylfaen"/>
          <w:i/>
          <w:sz w:val="20"/>
          <w:szCs w:val="20"/>
          <w:lang w:val="af-ZA"/>
        </w:rPr>
        <w:t>գազաֆիկացման</w:t>
      </w:r>
      <w:r w:rsidR="00D27C20" w:rsidRPr="00D27C20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D27C20" w:rsidRPr="00D27C20">
        <w:rPr>
          <w:rFonts w:ascii="Arial AM" w:hAnsi="Arial AM"/>
          <w:sz w:val="20"/>
          <w:szCs w:val="20"/>
          <w:lang w:val="af-ZA"/>
        </w:rPr>
        <w:t xml:space="preserve"> </w:t>
      </w:r>
      <w:r w:rsidR="00D27C20" w:rsidRPr="00D27C20">
        <w:rPr>
          <w:rFonts w:ascii="Sylfaen" w:hAnsi="Sylfaen" w:cs="Sylfaen"/>
          <w:sz w:val="20"/>
          <w:szCs w:val="20"/>
          <w:lang w:val="af-ZA"/>
        </w:rPr>
        <w:t>աշխատանքներ</w:t>
      </w:r>
      <w:r w:rsidR="00F02279" w:rsidRPr="00D27C20">
        <w:rPr>
          <w:rFonts w:ascii="Sylfaen" w:hAnsi="Sylfaen" w:cs="Sylfaen"/>
          <w:sz w:val="20"/>
          <w:szCs w:val="20"/>
          <w:lang w:val="pt-BR"/>
        </w:rPr>
        <w:t>ը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այսուհետ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`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աշխատանք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),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իսկ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Պատվիրատուն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պարտավորվում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ընդունել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կատարված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es-ES"/>
        </w:rPr>
        <w:t>ա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շխատանքը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վարձատրել</w:t>
      </w:r>
      <w:r w:rsidR="00F0227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դրա</w:t>
      </w:r>
      <w:r w:rsidR="00F0227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համար</w:t>
      </w:r>
      <w:r w:rsidR="00F02279" w:rsidRPr="002528F7">
        <w:rPr>
          <w:rFonts w:ascii="Tahoma" w:hAnsi="Tahoma" w:cs="Tahoma"/>
          <w:sz w:val="20"/>
          <w:szCs w:val="20"/>
          <w:lang w:val="es-ES"/>
        </w:rPr>
        <w:t>։</w:t>
      </w:r>
      <w:r w:rsidR="006E3999"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</w:p>
    <w:p w14:paraId="13D7F8B0" w14:textId="664CC67D" w:rsidR="006E3999" w:rsidRPr="002528F7" w:rsidRDefault="006E3999" w:rsidP="00280F4A">
      <w:pPr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անբաժանելի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գնման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Կապալատուի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հայտով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ներկայացված՝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նախագծային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տեխնիկական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բնութագրերին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սպասարկման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պայմաններին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համապատասխանող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նյութերի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սարքերի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սարքավորումների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տեղադրման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օգտագործման</w:t>
      </w:r>
      <w:r w:rsidRPr="002528F7">
        <w:rPr>
          <w:rFonts w:ascii="Arial AM" w:hAnsi="Arial AM" w:cs="Sylfaen"/>
          <w:sz w:val="20"/>
          <w:lang w:val="af-ZA"/>
        </w:rPr>
        <w:t>)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պարտավորության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հավաստումը</w:t>
      </w:r>
      <w:r w:rsidRPr="002528F7">
        <w:rPr>
          <w:rFonts w:ascii="Arial AM" w:hAnsi="Arial AM" w:cs="Sylfaen"/>
          <w:sz w:val="20"/>
          <w:lang w:val="hy-AM"/>
        </w:rPr>
        <w:t>:</w:t>
      </w:r>
    </w:p>
    <w:p w14:paraId="542135A1" w14:textId="77777777" w:rsidR="007A0BB9" w:rsidRPr="002528F7" w:rsidRDefault="00F02279" w:rsidP="007A0BB9">
      <w:pPr>
        <w:tabs>
          <w:tab w:val="left" w:pos="1134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1.2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="007A0BB9" w:rsidRPr="002528F7">
        <w:rPr>
          <w:rFonts w:ascii="Sylfaen" w:hAnsi="Sylfaen" w:cs="Sylfaen"/>
          <w:sz w:val="20"/>
          <w:szCs w:val="20"/>
          <w:lang w:val="es-ES"/>
        </w:rPr>
        <w:t>Պ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այմանագրով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es-ES"/>
        </w:rPr>
        <w:t>ա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շխատանքները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="007A0BB9"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կատարում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է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քաղաքաշինական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նորմատիվատեխնիկական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հաստատված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նախագծանախահաշվային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փաստաթղթերին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ինչպես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նաև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անբաժանելի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մասը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կազմող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es-ES"/>
        </w:rPr>
        <w:t>ա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ծավալաթերթ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>-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նախահաշվին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համապատասխան</w:t>
      </w:r>
      <w:r w:rsidR="007A0BB9"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55E0FB87" w14:textId="7C0EB3FF" w:rsidR="00F02279" w:rsidRPr="00280F4A" w:rsidRDefault="00F02279" w:rsidP="00F02279">
      <w:pPr>
        <w:tabs>
          <w:tab w:val="left" w:pos="1134"/>
        </w:tabs>
        <w:ind w:firstLine="720"/>
        <w:jc w:val="both"/>
        <w:rPr>
          <w:rFonts w:ascii="Sylfaen" w:hAnsi="Sylfaen" w:cs="Times Armenian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1.3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սկսվում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են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այմանագիրն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  </w:t>
      </w:r>
      <w:r w:rsidRPr="002528F7">
        <w:rPr>
          <w:rFonts w:ascii="Sylfaen" w:hAnsi="Sylfaen" w:cs="Sylfaen"/>
          <w:sz w:val="20"/>
          <w:szCs w:val="20"/>
          <w:lang w:val="pt-BR"/>
        </w:rPr>
        <w:t>ուժի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մեջ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մտնելուց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հետո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pt-BR"/>
        </w:rPr>
        <w:t>կատարման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սահմանվում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280F4A" w:rsidRPr="00280F4A">
        <w:rPr>
          <w:rFonts w:ascii="Sylfaen" w:hAnsi="Sylfaen" w:cs="Sylfaen"/>
          <w:sz w:val="20"/>
          <w:szCs w:val="20"/>
          <w:lang w:val="es-ES"/>
        </w:rPr>
        <w:t xml:space="preserve">  </w:t>
      </w:r>
      <w:r w:rsidR="00271025" w:rsidRPr="00271025">
        <w:rPr>
          <w:rFonts w:asciiTheme="minorHAnsi" w:hAnsiTheme="minorHAnsi" w:cs="Times Armenian"/>
          <w:b/>
          <w:sz w:val="20"/>
          <w:szCs w:val="20"/>
          <w:lang w:val="es-ES"/>
        </w:rPr>
        <w:t xml:space="preserve">135 </w:t>
      </w:r>
      <w:r w:rsidR="00271025">
        <w:rPr>
          <w:rFonts w:ascii="Sylfaen" w:hAnsi="Sylfaen" w:cs="Times Armenian"/>
          <w:b/>
          <w:sz w:val="20"/>
          <w:szCs w:val="20"/>
          <w:lang w:val="ru-RU"/>
        </w:rPr>
        <w:t>օր</w:t>
      </w:r>
      <w:r w:rsidR="00271025" w:rsidRPr="00271025">
        <w:rPr>
          <w:rFonts w:ascii="Sylfaen" w:hAnsi="Sylfaen" w:cs="Times Armenian"/>
          <w:b/>
          <w:sz w:val="20"/>
          <w:szCs w:val="20"/>
          <w:lang w:val="es-ES"/>
        </w:rPr>
        <w:t xml:space="preserve"> </w:t>
      </w:r>
      <w:r w:rsidR="00280F4A" w:rsidRPr="00280F4A">
        <w:rPr>
          <w:rFonts w:ascii="Sylfaen" w:hAnsi="Sylfaen" w:cs="Times Armenian"/>
          <w:sz w:val="20"/>
          <w:szCs w:val="20"/>
          <w:lang w:val="es-ES"/>
        </w:rPr>
        <w:t>:</w:t>
      </w:r>
    </w:p>
    <w:p w14:paraId="1FCCFF60" w14:textId="77777777" w:rsidR="007A0BB9" w:rsidRPr="002528F7" w:rsidRDefault="007A0BB9" w:rsidP="007A0BB9">
      <w:pPr>
        <w:tabs>
          <w:tab w:val="left" w:pos="1134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pt-BR"/>
        </w:rPr>
        <w:t>Պայմանագրով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առանձին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տեսակի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աշխատանքների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փուլերի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ծավալների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հավելված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2-</w:t>
      </w:r>
      <w:r w:rsidRPr="002528F7">
        <w:rPr>
          <w:rFonts w:ascii="Sylfaen" w:hAnsi="Sylfaen" w:cs="Sylfaen"/>
          <w:sz w:val="20"/>
          <w:szCs w:val="20"/>
          <w:lang w:val="es-ES"/>
        </w:rPr>
        <w:t>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օրացուցային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գրաֆիկով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</w:p>
    <w:p w14:paraId="69B70A88" w14:textId="77777777" w:rsidR="00F02279" w:rsidRPr="002528F7" w:rsidRDefault="00F02279" w:rsidP="00F02279">
      <w:pPr>
        <w:tabs>
          <w:tab w:val="left" w:pos="1134"/>
        </w:tabs>
        <w:ind w:firstLine="720"/>
        <w:jc w:val="both"/>
        <w:rPr>
          <w:rFonts w:ascii="Arial AM" w:hAnsi="Arial AM"/>
          <w:lang w:val="es-ES"/>
        </w:rPr>
      </w:pPr>
    </w:p>
    <w:p w14:paraId="2E1BE0B2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2.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ԿԱՊԱԼԱՌՈՒԻ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ՄԻՋՈՑՆԵՐՈՎ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ԱՇԽԱՏԱՆՔՆԵՐԸ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ԿԱՏԱՐԵԼԸ</w:t>
      </w:r>
    </w:p>
    <w:p w14:paraId="029F4DCE" w14:textId="77777777" w:rsidR="006D0D29" w:rsidRPr="002528F7" w:rsidRDefault="00F02279" w:rsidP="006D0D29">
      <w:pPr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2.1  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Աշխատանքը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կատարվում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Կապալառուի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աշխատանքային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տեխնիկական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ռեսուրսով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շինարարական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նյութերով</w:t>
      </w:r>
      <w:r w:rsidR="006D0D29" w:rsidRPr="002528F7" w:rsidDel="00E934F6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միջոցներով</w:t>
      </w:r>
      <w:r w:rsidR="006D0D29" w:rsidRPr="002528F7">
        <w:rPr>
          <w:rFonts w:ascii="Tahoma" w:hAnsi="Tahoma" w:cs="Tahoma"/>
          <w:sz w:val="20"/>
          <w:szCs w:val="20"/>
          <w:lang w:val="pt-BR"/>
        </w:rPr>
        <w:t>։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</w:p>
    <w:p w14:paraId="39B4CD4F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2.2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պատասխանատվություն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է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կրում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տրամադրած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նյութերի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սարքավորումների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որակի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համար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5B61DAF9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3.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ԿՈՂՄԵՐԻ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ԻՐԱՎՈՒՆՔՆԵՐԸ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ԵՎ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ՊԱՐՏԱԿԱՆՈՒԹՅՈՒՆՆԵՐԸ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ab/>
      </w:r>
    </w:p>
    <w:p w14:paraId="541A7BEA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3.1.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Պատվիրատուն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իրավունք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ունի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>`</w:t>
      </w:r>
    </w:p>
    <w:p w14:paraId="1710AAB5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3.1.1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Ցանկացած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ժամանակ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ստուգել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իրականացրած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ընթացքը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որակը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pt-BR"/>
        </w:rPr>
        <w:t>առանց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միջամտելու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վերջինիս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գործունեությանը</w:t>
      </w:r>
      <w:r w:rsidRPr="002528F7">
        <w:rPr>
          <w:rFonts w:ascii="Arial AM" w:hAnsi="Arial AM" w:cs="Times Armenian"/>
          <w:sz w:val="20"/>
          <w:szCs w:val="20"/>
          <w:lang w:val="es-ES"/>
        </w:rPr>
        <w:t>.</w:t>
      </w:r>
    </w:p>
    <w:p w14:paraId="7571AE67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3.1.2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1.3 </w:t>
      </w:r>
      <w:r w:rsidRPr="002528F7">
        <w:rPr>
          <w:rFonts w:ascii="Sylfaen" w:hAnsi="Sylfaen" w:cs="Sylfaen"/>
          <w:sz w:val="20"/>
          <w:szCs w:val="20"/>
          <w:lang w:val="pt-BR"/>
        </w:rPr>
        <w:t>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նշված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pt-BR"/>
        </w:rPr>
        <w:t>ներառյալ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օրացուցային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գրաֆիկի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pt-BR"/>
        </w:rPr>
        <w:t>խախտման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հայեցողությամբ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նոր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6.2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տույժը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253C9EA7" w14:textId="00249DD6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3.1.3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Չընդունել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pt-BR"/>
        </w:rPr>
        <w:t>ՀՀ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օրենսդրությամբ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դրույթներին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1.2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պահանջներին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չհամապատասխանելու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pt-BR"/>
        </w:rPr>
        <w:t>իր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հայեցողությամբ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սահմանելով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թերությունների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անհատույց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վերացման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ողջամիտ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6.2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տույժը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ինչպես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6.3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տուգանքը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</w:p>
    <w:p w14:paraId="219F429D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3.1.4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Միակողմանի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լուծել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պայմանագիրը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հատուցելու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իրեն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պատճառված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վնասները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եթե</w:t>
      </w:r>
      <w:r w:rsidRPr="002528F7">
        <w:rPr>
          <w:rFonts w:ascii="Arial AM" w:hAnsi="Arial AM" w:cs="Times Armenian"/>
          <w:sz w:val="20"/>
          <w:szCs w:val="20"/>
          <w:lang w:val="es-ES"/>
        </w:rPr>
        <w:t>.</w:t>
      </w:r>
    </w:p>
    <w:p w14:paraId="75CB419F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pt-BR"/>
        </w:rPr>
        <w:t>ա</w:t>
      </w:r>
      <w:r w:rsidRPr="002528F7">
        <w:rPr>
          <w:rFonts w:ascii="Arial AM" w:hAnsi="Arial AM" w:cs="Times Armenian"/>
          <w:sz w:val="20"/>
          <w:szCs w:val="20"/>
          <w:lang w:val="es-ES"/>
        </w:rPr>
        <w:t>)</w:t>
      </w:r>
      <w:r w:rsidRPr="002528F7">
        <w:rPr>
          <w:rFonts w:ascii="Arial AM" w:hAnsi="Arial AM" w:cs="Times Armenian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ժամանակին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չի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սկսում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կատարումը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է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այնքան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դանդաղ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որ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դրա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ժամանակին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ավարտը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pt-BR"/>
        </w:rPr>
        <w:t>դառնում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է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ակնհայտ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անհնար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</w:p>
    <w:p w14:paraId="11A160A2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pt-BR"/>
        </w:rPr>
        <w:t>բ</w:t>
      </w:r>
      <w:r w:rsidRPr="002528F7">
        <w:rPr>
          <w:rFonts w:ascii="Arial AM" w:hAnsi="Arial AM" w:cs="Times Armenian"/>
          <w:sz w:val="20"/>
          <w:szCs w:val="20"/>
          <w:lang w:val="es-ES"/>
        </w:rPr>
        <w:t>)</w:t>
      </w:r>
      <w:r w:rsidRPr="002528F7">
        <w:rPr>
          <w:rFonts w:ascii="Arial AM" w:hAnsi="Arial AM" w:cs="Times Armenian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խախտել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է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1.3 </w:t>
      </w:r>
      <w:r w:rsidRPr="002528F7">
        <w:rPr>
          <w:rFonts w:ascii="Sylfaen" w:hAnsi="Sylfaen" w:cs="Sylfaen"/>
          <w:sz w:val="20"/>
          <w:szCs w:val="20"/>
          <w:lang w:val="pt-BR"/>
        </w:rPr>
        <w:t>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pt-BR"/>
        </w:rPr>
        <w:t>ներառյալ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օրացուցային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գրաֆիկը</w:t>
      </w:r>
      <w:r w:rsidRPr="002528F7">
        <w:rPr>
          <w:rFonts w:ascii="Arial AM" w:hAnsi="Arial AM" w:cs="Times Armenian"/>
          <w:sz w:val="20"/>
          <w:szCs w:val="20"/>
          <w:lang w:val="es-ES"/>
        </w:rPr>
        <w:t>),</w:t>
      </w:r>
    </w:p>
    <w:p w14:paraId="7704E1AB" w14:textId="04305E3A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pt-BR"/>
        </w:rPr>
        <w:lastRenderedPageBreak/>
        <w:t>գ</w:t>
      </w:r>
      <w:r w:rsidRPr="002528F7">
        <w:rPr>
          <w:rFonts w:ascii="Arial AM" w:hAnsi="Arial AM"/>
          <w:sz w:val="20"/>
          <w:szCs w:val="20"/>
          <w:lang w:val="es-ES"/>
        </w:rPr>
        <w:t>)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չի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համապատասխանում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D4F46"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="007D4F46"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="007D4F46"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="007D4F46" w:rsidRPr="002528F7">
        <w:rPr>
          <w:rFonts w:ascii="Arial AM" w:hAnsi="Arial AM" w:cs="Times Armenian"/>
          <w:sz w:val="20"/>
          <w:szCs w:val="20"/>
          <w:lang w:val="hy-AM"/>
        </w:rPr>
        <w:t xml:space="preserve"> 1.1 </w:t>
      </w:r>
      <w:r w:rsidR="00325E65"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="007D4F46" w:rsidRPr="002528F7">
        <w:rPr>
          <w:rFonts w:ascii="Arial AM" w:hAnsi="Arial AM" w:cs="Times Armenian"/>
          <w:sz w:val="20"/>
          <w:szCs w:val="20"/>
          <w:lang w:val="hy-AM"/>
        </w:rPr>
        <w:t xml:space="preserve"> 1.2 </w:t>
      </w:r>
      <w:r w:rsidR="007D4F46"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="007D4F46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պահանջներին</w:t>
      </w:r>
      <w:r w:rsidRPr="002528F7">
        <w:rPr>
          <w:rFonts w:ascii="Arial AM" w:hAnsi="Arial AM" w:cs="Times Armenian"/>
          <w:sz w:val="20"/>
          <w:szCs w:val="20"/>
          <w:lang w:val="es-ES"/>
        </w:rPr>
        <w:t>,</w:t>
      </w:r>
    </w:p>
    <w:p w14:paraId="11524D84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pt-BR"/>
        </w:rPr>
        <w:t>դ</w:t>
      </w:r>
      <w:r w:rsidRPr="002528F7">
        <w:rPr>
          <w:rFonts w:ascii="Arial AM" w:hAnsi="Arial AM" w:cs="Times Armenian"/>
          <w:sz w:val="20"/>
          <w:szCs w:val="20"/>
          <w:lang w:val="es-ES"/>
        </w:rPr>
        <w:t>)</w:t>
      </w:r>
      <w:r w:rsidRPr="002528F7">
        <w:rPr>
          <w:rFonts w:ascii="Arial AM" w:hAnsi="Arial AM" w:cs="Times Armenian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խախտվել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են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3.1.3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հիմքերով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թերությունների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անհատույց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վերացման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ողջամիտ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>.</w:t>
      </w:r>
    </w:p>
    <w:p w14:paraId="1D74861D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3.1.5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թերությունների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հետ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պահանջներ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ներկայացնել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pt-BR"/>
        </w:rPr>
        <w:t>երաշխիքային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ժամկետում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1A49D31D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3.1.6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Լիազորել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այլ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անձի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իրականացման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նկատմամբ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տեխնիկական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հսկողություն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իրականացնելու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նպատակով</w:t>
      </w:r>
      <w:r w:rsidRPr="002528F7">
        <w:rPr>
          <w:rFonts w:ascii="Arial AM" w:hAnsi="Arial AM" w:cs="Times Armenian"/>
          <w:sz w:val="20"/>
          <w:szCs w:val="20"/>
          <w:lang w:val="es-ES"/>
        </w:rPr>
        <w:t>.</w:t>
      </w:r>
    </w:p>
    <w:p w14:paraId="1D34CB71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3.1.7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Մինչև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ընդունելը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իրեն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հանձնելու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անավարտ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պայմանագիրն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օրենքով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հիմքերով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դադարեցնելու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38462996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3.2.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Պատվիրատուն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պարտավոր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է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>`</w:t>
      </w:r>
    </w:p>
    <w:p w14:paraId="76B634C2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3.2.1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Աշխատանքը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կատարելիս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pt-BR"/>
        </w:rPr>
        <w:t>աջակցել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դեպքերում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ծավալով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կարգով</w:t>
      </w:r>
      <w:r w:rsidRPr="002528F7">
        <w:rPr>
          <w:rFonts w:ascii="Arial AM" w:hAnsi="Arial AM" w:cs="Times Armenian"/>
          <w:sz w:val="20"/>
          <w:szCs w:val="20"/>
          <w:lang w:val="es-ES"/>
        </w:rPr>
        <w:t>.</w:t>
      </w:r>
    </w:p>
    <w:p w14:paraId="4712EB71" w14:textId="77777777" w:rsidR="00F02279" w:rsidRPr="002528F7" w:rsidRDefault="00F02279" w:rsidP="00F02279">
      <w:pPr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3.2.2 </w:t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կարգով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մասնակցությամբ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զննել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ընդունել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pt-BR"/>
        </w:rPr>
        <w:t>դրա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), </w:t>
      </w:r>
      <w:r w:rsidRPr="002528F7">
        <w:rPr>
          <w:rFonts w:ascii="Sylfaen" w:hAnsi="Sylfaen" w:cs="Sylfaen"/>
          <w:sz w:val="20"/>
          <w:szCs w:val="20"/>
          <w:lang w:val="pt-BR"/>
        </w:rPr>
        <w:t>իսկ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վատթարացնող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շեղումներ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այլ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թերություններ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հայտնաբերելու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դեպքերում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pt-BR"/>
        </w:rPr>
        <w:t>այդ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մասին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անհապաղ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հայտնել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Կապալառուին</w:t>
      </w:r>
      <w:r w:rsidRPr="002528F7">
        <w:rPr>
          <w:rFonts w:ascii="Arial AM" w:hAnsi="Arial AM" w:cs="Times Armenian"/>
          <w:sz w:val="20"/>
          <w:szCs w:val="20"/>
          <w:lang w:val="es-ES"/>
        </w:rPr>
        <w:t>.</w:t>
      </w:r>
    </w:p>
    <w:p w14:paraId="3BDF165B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3.2.3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ուժի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մեջ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մտնելու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5 </w:t>
      </w:r>
      <w:r w:rsidRPr="002528F7">
        <w:rPr>
          <w:rFonts w:ascii="Sylfaen" w:hAnsi="Sylfaen" w:cs="Sylfaen"/>
          <w:sz w:val="20"/>
          <w:szCs w:val="20"/>
          <w:lang w:val="pt-BR"/>
        </w:rPr>
        <w:t>աշխատանքային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օրվա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ընթացքում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տրամադրել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իրականացման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համապատասխան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տարածք</w:t>
      </w:r>
      <w:r w:rsidRPr="002528F7">
        <w:rPr>
          <w:rFonts w:ascii="Arial AM" w:hAnsi="Arial AM" w:cs="Times Armenian"/>
          <w:sz w:val="20"/>
          <w:szCs w:val="20"/>
          <w:lang w:val="es-ES"/>
        </w:rPr>
        <w:t>.</w:t>
      </w:r>
    </w:p>
    <w:p w14:paraId="786985C2" w14:textId="3A4EB0D3" w:rsidR="00F02279" w:rsidRPr="002528F7" w:rsidRDefault="00F02279" w:rsidP="00F02279">
      <w:pPr>
        <w:tabs>
          <w:tab w:val="left" w:pos="1276"/>
        </w:tabs>
        <w:ind w:firstLine="720"/>
        <w:jc w:val="both"/>
        <w:rPr>
          <w:ins w:id="13" w:author="Sergey Shahnazaryan" w:date="2024-02-09T13:51:00Z"/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3.2.4 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1.3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ընդունելու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վերջինիս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ենթակա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գումարները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</w:p>
    <w:p w14:paraId="2B0CD7BC" w14:textId="77777777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 w:cs="Times Armenian"/>
          <w:sz w:val="20"/>
          <w:szCs w:val="20"/>
          <w:lang w:val="hy-AM"/>
        </w:rPr>
        <w:t xml:space="preserve">3.2.5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3.4.3 </w:t>
      </w:r>
      <w:r w:rsidRPr="002528F7">
        <w:rPr>
          <w:rFonts w:ascii="Sylfaen" w:hAnsi="Sylfaen" w:cs="Sylfaen"/>
          <w:sz w:val="20"/>
          <w:szCs w:val="20"/>
          <w:lang w:val="hy-AM"/>
        </w:rPr>
        <w:t>կետի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2-</w:t>
      </w:r>
      <w:r w:rsidRPr="002528F7">
        <w:rPr>
          <w:rFonts w:ascii="Sylfaen" w:hAnsi="Sylfaen" w:cs="Sylfaen"/>
          <w:sz w:val="20"/>
          <w:szCs w:val="20"/>
          <w:lang w:val="hy-AM"/>
        </w:rPr>
        <w:t>րդ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ենթակետով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գրավոր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համաձայնությունը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տրամադրել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....... </w:t>
      </w:r>
      <w:r w:rsidRPr="002528F7">
        <w:rPr>
          <w:rFonts w:ascii="Sylfaen" w:hAnsi="Sylfaen" w:cs="Sylfaen"/>
          <w:sz w:val="20"/>
          <w:szCs w:val="20"/>
          <w:lang w:val="hy-AM"/>
        </w:rPr>
        <w:t>օրվա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>:</w:t>
      </w:r>
    </w:p>
    <w:p w14:paraId="79347433" w14:textId="0ED56192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Ե</w:t>
      </w:r>
      <w:r w:rsidRPr="002528F7">
        <w:rPr>
          <w:rFonts w:ascii="Sylfaen" w:hAnsi="Sylfaen" w:cs="Sylfaen"/>
          <w:sz w:val="20"/>
          <w:szCs w:val="20"/>
          <w:lang w:val="pt-BR"/>
        </w:rPr>
        <w:t>թե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ժամկետում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Պատվիրատուն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Կապալատուին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տրամադրում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գրավոր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համաձայնությունը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Sylfaen"/>
          <w:sz w:val="20"/>
          <w:szCs w:val="20"/>
          <w:lang w:val="es-ES"/>
        </w:rPr>
        <w:t>(</w:t>
      </w:r>
      <w:r w:rsidRPr="002528F7">
        <w:rPr>
          <w:rFonts w:ascii="Sylfaen" w:hAnsi="Sylfaen" w:cs="Sylfaen"/>
          <w:sz w:val="20"/>
          <w:szCs w:val="20"/>
          <w:lang w:val="hy-AM"/>
        </w:rPr>
        <w:t>անհամաձայնոյթյունը</w:t>
      </w:r>
      <w:r w:rsidRPr="002528F7">
        <w:rPr>
          <w:rFonts w:ascii="Arial AM" w:hAnsi="Arial AM" w:cs="Sylfaen"/>
          <w:sz w:val="20"/>
          <w:szCs w:val="20"/>
          <w:lang w:val="es-ES"/>
        </w:rPr>
        <w:t>)</w:t>
      </w:r>
      <w:r w:rsidRPr="002528F7">
        <w:rPr>
          <w:rFonts w:ascii="Arial AM" w:hAnsi="Arial AM" w:cs="Sylfaen"/>
          <w:sz w:val="20"/>
          <w:szCs w:val="20"/>
          <w:lang w:val="hy-AM"/>
        </w:rPr>
        <w:t>,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ապա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համաձայնությունը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ստացված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Համաձայնոթյունների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ստացման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ընթացակարգը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իրականացնել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փոստի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հասցեներին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տեղեկատվության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փոխանակման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Այս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նախապես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գրավոր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եաղանակով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փոխանակում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փոստերի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հասցեները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որոնց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պետք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ուղարկվեն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տեղեկությունները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կատարողական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ակտերի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անբաժանելի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:  </w:t>
      </w:r>
    </w:p>
    <w:p w14:paraId="65DDD3AE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3.3.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Կապալառուն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իրավունք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ունի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>`</w:t>
      </w:r>
    </w:p>
    <w:p w14:paraId="0A0E9F5F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3.3.1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1.3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հանձնելու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5.1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pt-BR"/>
        </w:rPr>
        <w:t>վճարման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ենթակա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գումարը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6E04ABDE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3.3.2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5.4 </w:t>
      </w:r>
      <w:r w:rsidRPr="002528F7">
        <w:rPr>
          <w:rFonts w:ascii="Sylfaen" w:hAnsi="Sylfaen" w:cs="Sylfaen"/>
          <w:sz w:val="20"/>
          <w:szCs w:val="20"/>
          <w:lang w:val="pt-BR"/>
        </w:rPr>
        <w:t>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նշված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խախտման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իրեն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ենթակա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գումարները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6.5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տույժը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3F4B92FB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3.4.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Կապալառուն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պարտավոր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է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>`</w:t>
      </w:r>
    </w:p>
    <w:p w14:paraId="63BBC05F" w14:textId="12CE12C4" w:rsidR="006D0D29" w:rsidRPr="002528F7" w:rsidRDefault="00F02279" w:rsidP="006D0D2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3.4.1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Աշխատանքների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առնվազն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DD7731">
        <w:rPr>
          <w:rFonts w:ascii="Arial AM" w:hAnsi="Arial AM" w:cs="Times Armenian"/>
          <w:sz w:val="20"/>
          <w:szCs w:val="20"/>
          <w:lang w:val="es-ES"/>
        </w:rPr>
        <w:t>100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- </w:t>
      </w:r>
      <w:r w:rsidRPr="002528F7">
        <w:rPr>
          <w:rFonts w:ascii="Sylfaen" w:hAnsi="Sylfaen" w:cs="Sylfaen"/>
          <w:sz w:val="20"/>
          <w:szCs w:val="20"/>
          <w:lang w:val="pt-BR"/>
        </w:rPr>
        <w:t>տոկոսը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անձամբ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կարգով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ժամկետներում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իր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աշխատանքային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տեխնիկական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ռեսուրսով</w:t>
      </w:r>
      <w:r w:rsidR="006D0D29" w:rsidRPr="002528F7" w:rsidDel="00E934F6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ինչպես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նաև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անհրաժեշտ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շինարարական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նյութերով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միջոցներով</w:t>
      </w:r>
      <w:r w:rsidR="006D0D29" w:rsidRPr="002528F7" w:rsidDel="00E934F6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ու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պատշաճ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որակով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`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նախագծին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ծավալաթերթին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համապատասխան</w:t>
      </w:r>
      <w:r w:rsidR="006D0D29" w:rsidRPr="002528F7">
        <w:rPr>
          <w:rFonts w:ascii="Tahoma" w:hAnsi="Tahoma" w:cs="Tahoma"/>
          <w:sz w:val="20"/>
          <w:szCs w:val="20"/>
          <w:lang w:val="pt-BR"/>
        </w:rPr>
        <w:t>։</w:t>
      </w:r>
    </w:p>
    <w:p w14:paraId="51527F26" w14:textId="67D112EB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</w:p>
    <w:p w14:paraId="64E4B815" w14:textId="77777777" w:rsidR="00F02279" w:rsidRPr="002528F7" w:rsidRDefault="00F02279" w:rsidP="00F02279">
      <w:pPr>
        <w:ind w:firstLine="709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3.4.2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վերաբերյալ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ցուցումները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եթե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դրանք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չեն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հակասում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պայմաններին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 </w:t>
      </w:r>
      <w:r w:rsidRPr="002528F7">
        <w:rPr>
          <w:rFonts w:ascii="Arial AM" w:hAnsi="Arial AM" w:cs="Times Armenian"/>
          <w:sz w:val="20"/>
          <w:szCs w:val="20"/>
          <w:lang w:val="es-ES"/>
        </w:rPr>
        <w:tab/>
      </w:r>
    </w:p>
    <w:p w14:paraId="22A67403" w14:textId="77777777" w:rsidR="00E149D8" w:rsidRPr="002528F7" w:rsidRDefault="00F02279" w:rsidP="006D0D2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es-ES"/>
        </w:rPr>
        <w:t>3.4.3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Ապահովել</w:t>
      </w:r>
      <w:r w:rsidR="00E149D8" w:rsidRPr="002528F7">
        <w:rPr>
          <w:rFonts w:ascii="Sylfaen" w:hAnsi="Sylfaen" w:cs="Sylfaen"/>
          <w:sz w:val="20"/>
          <w:szCs w:val="20"/>
          <w:lang w:val="hy-AM"/>
        </w:rPr>
        <w:t>՝</w:t>
      </w:r>
    </w:p>
    <w:p w14:paraId="26EB1517" w14:textId="0AE469AA" w:rsidR="006D0D29" w:rsidRPr="002528F7" w:rsidRDefault="00E149D8" w:rsidP="006D0D29">
      <w:pPr>
        <w:tabs>
          <w:tab w:val="left" w:pos="1276"/>
        </w:tabs>
        <w:ind w:firstLine="720"/>
        <w:jc w:val="both"/>
        <w:rPr>
          <w:ins w:id="14" w:author="Sergey Shahnazaryan" w:date="2024-02-09T13:52:00Z"/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>1)</w:t>
      </w:r>
      <w:r w:rsidR="006D0D2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շինմոնտաժային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աշխատանքների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կատարումը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քաղաքաշինական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նորմատիվատեխնիկական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փաստաթղթերի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պայմաններին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համապատասխան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կատարել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իր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մոնտաժված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ինժեներական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հաղորդակցուղիների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համակարգերի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(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էլեկտրամատակարարման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ջեռուցման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ջրամատակարարման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կոյուղու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>, o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դափոխությանև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այլն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)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անհատական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փորձարկում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մասնակցել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սարքավորման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համալիր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փորձարկմանը</w:t>
      </w:r>
      <w:del w:id="15" w:author="Sergey Shahnazaryan" w:date="2024-02-09T13:52:00Z">
        <w:r w:rsidR="006D0D29" w:rsidRPr="002528F7" w:rsidDel="00E149D8">
          <w:rPr>
            <w:rFonts w:ascii="Tahoma" w:hAnsi="Tahoma" w:cs="Tahoma"/>
            <w:sz w:val="20"/>
            <w:szCs w:val="20"/>
            <w:lang w:val="pt-BR"/>
          </w:rPr>
          <w:delText>։</w:delText>
        </w:r>
      </w:del>
      <w:ins w:id="16" w:author="Sergey Shahnazaryan" w:date="2024-02-09T13:52:00Z">
        <w:r w:rsidRPr="002528F7">
          <w:rPr>
            <w:rFonts w:ascii="Arial AM" w:hAnsi="Arial AM" w:cs="Sylfaen"/>
            <w:sz w:val="20"/>
            <w:szCs w:val="20"/>
            <w:lang w:val="hy-AM"/>
          </w:rPr>
          <w:t>.</w:t>
        </w:r>
      </w:ins>
    </w:p>
    <w:p w14:paraId="7B798F18" w14:textId="7FB3C19F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sz w:val="20"/>
          <w:lang w:val="hy-AM"/>
        </w:rPr>
        <w:t>նախագծային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տեխնիկական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բնութագրերին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սպասարկման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պայմաններին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համապատասխանող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նյութերի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սարքերի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սարքավորումների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տեղադրումը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օգտագործումը</w:t>
      </w:r>
      <w:r w:rsidRPr="002528F7">
        <w:rPr>
          <w:rFonts w:ascii="Arial AM" w:hAnsi="Arial AM" w:cs="Sylfaen"/>
          <w:sz w:val="20"/>
          <w:lang w:val="af-ZA"/>
        </w:rPr>
        <w:t>)</w:t>
      </w:r>
      <w:r w:rsidRPr="002528F7">
        <w:rPr>
          <w:rFonts w:ascii="Sylfaen" w:hAnsi="Sylfaen" w:cs="Sylfaen"/>
          <w:sz w:val="20"/>
          <w:lang w:val="hy-AM"/>
        </w:rPr>
        <w:t>՝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մինչև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տեղադրումը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Arial AM" w:hAnsi="Arial AM" w:cs="Sylfaen"/>
          <w:sz w:val="20"/>
          <w:lang w:val="hy-AM"/>
        </w:rPr>
        <w:t>(</w:t>
      </w:r>
      <w:r w:rsidRPr="002528F7">
        <w:rPr>
          <w:rFonts w:ascii="Sylfaen" w:hAnsi="Sylfaen" w:cs="Sylfaen"/>
          <w:sz w:val="20"/>
          <w:lang w:val="hy-AM"/>
        </w:rPr>
        <w:t>օգտագործումը</w:t>
      </w:r>
      <w:r w:rsidRPr="002528F7">
        <w:rPr>
          <w:rFonts w:ascii="Arial AM" w:hAnsi="Arial AM" w:cs="Sylfaen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դրանց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տեխնիկական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բնութագրերը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ապրանքային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նշանները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ֆիրմային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անվանումները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մակնիշները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ժամկետները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նախապես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գրավոր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համաձայնեցնելով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</w:p>
    <w:p w14:paraId="2F149BA6" w14:textId="3FAD4AF0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3.4.4 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հանձնելիս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նրան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հայտնել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այն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կանոնների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մասին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որոնց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պահպանումն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անհրաժեշտ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է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արդյունավետ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անվտանգ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օգտագործման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6D0D29" w:rsidRPr="002528F7">
        <w:rPr>
          <w:rFonts w:ascii="Arial AM" w:hAnsi="Arial AM" w:cs="Times Armenian"/>
          <w:sz w:val="20"/>
          <w:szCs w:val="20"/>
          <w:lang w:val="es-ES"/>
        </w:rPr>
        <w:t>(</w:t>
      </w:r>
      <w:r w:rsidR="006D0D29" w:rsidRPr="002528F7">
        <w:rPr>
          <w:rFonts w:ascii="Sylfaen" w:hAnsi="Sylfaen" w:cs="Sylfaen"/>
          <w:sz w:val="20"/>
          <w:szCs w:val="20"/>
          <w:lang w:val="hy-AM"/>
        </w:rPr>
        <w:t>շահագործման</w:t>
      </w:r>
      <w:r w:rsidR="006D0D29" w:rsidRPr="002528F7">
        <w:rPr>
          <w:rFonts w:ascii="Arial AM" w:hAnsi="Arial AM" w:cs="Times Armenian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pt-BR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ինչպես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տեղեկություններ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հաղորդել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այդ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կանոնները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չպահպանելու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հնարավոր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հետևանքների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մասին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44A4065F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3.4.5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1.3 </w:t>
      </w:r>
      <w:r w:rsidRPr="002528F7">
        <w:rPr>
          <w:rFonts w:ascii="Sylfaen" w:hAnsi="Sylfaen" w:cs="Sylfaen"/>
          <w:sz w:val="20"/>
          <w:szCs w:val="20"/>
          <w:lang w:val="pt-BR"/>
        </w:rPr>
        <w:t>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նշված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pt-BR"/>
        </w:rPr>
        <w:t>ներառյալ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օրացուցային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գրաֆիկը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pt-BR"/>
        </w:rPr>
        <w:t>խախտելու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նոր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սահմանվելու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ապահովել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lastRenderedPageBreak/>
        <w:t>կատարումը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յուրաքանչյուր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ուշացված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օրվա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 6.2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տույժը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639546E5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3.4.6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3.1.4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հիմքերով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լուծման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հատուցել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պատճառված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վնասները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վճարել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6.3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տուգանքը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70CDBDF8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3.4.7 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Շինարարության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օբյեկտի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կոնսերվացման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անհրաժեշտության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ծագման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pt-BR"/>
        </w:rPr>
        <w:t>իր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միջոցներով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դադարեցնելու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շինարարությունը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կոնսերվացնելու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անհրաժեշտությունից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բխող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ողջամիտ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ծախսերը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1FFDB9D3" w14:textId="1EBAEDFB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3.4.8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շինարարական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ծրագրերի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արդյունքի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առանձին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բաղադրիչի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երաշխիքային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եկել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կատարված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աշխատանքի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թերություններ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ապա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</w:t>
      </w:r>
      <w:r w:rsidRPr="002528F7">
        <w:rPr>
          <w:rFonts w:ascii="Sylfaen" w:hAnsi="Sylfaen" w:cs="Sylfaen"/>
          <w:sz w:val="20"/>
          <w:szCs w:val="20"/>
          <w:lang w:val="hy-AM"/>
        </w:rPr>
        <w:t>ապալառուն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hy-AM"/>
        </w:rPr>
        <w:t>միջոցների</w:t>
      </w:r>
      <w:r w:rsidR="006D0D2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Պ</w:t>
      </w:r>
      <w:r w:rsidRPr="002528F7">
        <w:rPr>
          <w:rFonts w:ascii="Sylfaen" w:hAnsi="Sylfaen" w:cs="Sylfaen"/>
          <w:sz w:val="20"/>
          <w:szCs w:val="20"/>
          <w:lang w:val="hy-AM"/>
        </w:rPr>
        <w:t>ատվիրատուի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ողջամիտ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վերացնել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թերությունները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</w:p>
    <w:p w14:paraId="63CE8853" w14:textId="358B8504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3.4.9 </w:t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hy-AM"/>
        </w:rPr>
        <w:t>այմանագրով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երաշխիքային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ողջ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hy-AM"/>
        </w:rPr>
        <w:t>շխատանքն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ընդունվելու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հաջորդող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օրվանից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DD7731">
        <w:rPr>
          <w:rFonts w:ascii="Sylfaen" w:hAnsi="Sylfaen" w:cs="Sylfaen"/>
          <w:sz w:val="20"/>
          <w:szCs w:val="20"/>
          <w:lang w:val="hy-AM"/>
        </w:rPr>
        <w:t>հաշված</w:t>
      </w:r>
      <w:r w:rsidR="00DD7731" w:rsidRPr="00DD7731">
        <w:rPr>
          <w:rFonts w:ascii="Arial AM" w:hAnsi="Arial AM" w:cs="Sylfaen"/>
          <w:sz w:val="20"/>
          <w:szCs w:val="20"/>
          <w:lang w:val="es-ES"/>
        </w:rPr>
        <w:t xml:space="preserve"> -365</w:t>
      </w:r>
      <w:r w:rsidRPr="00DD7731">
        <w:rPr>
          <w:rFonts w:ascii="Arial AM" w:hAnsi="Arial AM" w:cs="Sylfaen"/>
          <w:sz w:val="20"/>
          <w:szCs w:val="20"/>
          <w:lang w:val="es-ES"/>
        </w:rPr>
        <w:t xml:space="preserve">- </w:t>
      </w:r>
      <w:r w:rsidRPr="00DD7731">
        <w:rPr>
          <w:rFonts w:ascii="Sylfaen" w:hAnsi="Sylfaen" w:cs="Sylfaen"/>
          <w:sz w:val="20"/>
          <w:szCs w:val="20"/>
          <w:lang w:val="hy-AM"/>
        </w:rPr>
        <w:t>օր</w:t>
      </w:r>
      <w:r w:rsidRPr="00DD7731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DD7731">
        <w:rPr>
          <w:rFonts w:ascii="Sylfaen" w:hAnsi="Sylfaen" w:cs="Sylfaen"/>
          <w:sz w:val="20"/>
          <w:szCs w:val="20"/>
          <w:lang w:val="hy-AM"/>
        </w:rPr>
        <w:t>առնվազն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365 </w:t>
      </w:r>
      <w:r w:rsidRPr="002528F7">
        <w:rPr>
          <w:rFonts w:ascii="Sylfaen" w:hAnsi="Sylfaen" w:cs="Sylfaen"/>
          <w:sz w:val="20"/>
          <w:szCs w:val="20"/>
          <w:lang w:val="hy-AM"/>
        </w:rPr>
        <w:t>օրացուցային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</w:t>
      </w:r>
      <w:r w:rsidRPr="002528F7">
        <w:rPr>
          <w:rFonts w:ascii="Arial AM" w:hAnsi="Arial AM" w:cs="Sylfaen"/>
          <w:sz w:val="20"/>
          <w:szCs w:val="20"/>
          <w:lang w:val="hy-AM"/>
        </w:rPr>
        <w:t>)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երաշխիքային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եկել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թերություններ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ապա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</w:t>
      </w:r>
      <w:r w:rsidR="006D0D2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hy-AM"/>
        </w:rPr>
        <w:t>միջոցների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ողջամիտ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վերացնել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թերությունները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  <w:r w:rsidR="00F1088F" w:rsidRPr="002528F7">
        <w:rPr>
          <w:rStyle w:val="af6"/>
          <w:rFonts w:ascii="Arial AM" w:hAnsi="Arial AM" w:cs="Sylfaen"/>
          <w:sz w:val="20"/>
          <w:szCs w:val="20"/>
          <w:lang w:val="hy-AM"/>
        </w:rPr>
        <w:footnoteReference w:id="22"/>
      </w:r>
    </w:p>
    <w:p w14:paraId="0550CC98" w14:textId="40FCC055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 w:cs="Times Armenian"/>
          <w:sz w:val="20"/>
          <w:szCs w:val="20"/>
          <w:lang w:val="es-ES"/>
        </w:rPr>
        <w:t xml:space="preserve">3.4.10 </w:t>
      </w:r>
      <w:r w:rsidRPr="002528F7">
        <w:rPr>
          <w:rFonts w:ascii="Sylfaen" w:hAnsi="Sylfaen" w:cs="Sylfaen"/>
          <w:sz w:val="20"/>
          <w:szCs w:val="20"/>
          <w:lang w:val="hy-AM"/>
        </w:rPr>
        <w:t>Կապալի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օբյեկտի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դրա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առանձին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մասերի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կոնստրուկցիաներ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այլն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օգտագործվ</w:t>
      </w:r>
      <w:r w:rsidR="0019419E" w:rsidRPr="002528F7">
        <w:rPr>
          <w:rFonts w:ascii="Sylfaen" w:hAnsi="Sylfaen" w:cs="Sylfaen"/>
          <w:sz w:val="20"/>
          <w:szCs w:val="20"/>
          <w:lang w:val="hy-AM"/>
        </w:rPr>
        <w:t>ելիք</w:t>
      </w:r>
      <w:r w:rsidR="0019419E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նյութերի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19419E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19419E" w:rsidRPr="002528F7">
        <w:rPr>
          <w:rFonts w:ascii="Arial AM" w:hAnsi="Arial AM" w:cs="Arial"/>
          <w:sz w:val="20"/>
          <w:szCs w:val="20"/>
          <w:lang w:val="hy-AM"/>
        </w:rPr>
        <w:t xml:space="preserve"> (</w:t>
      </w:r>
      <w:r w:rsidR="0019419E"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="0019419E" w:rsidRPr="002528F7">
        <w:rPr>
          <w:rFonts w:ascii="Arial AM" w:hAnsi="Arial AM" w:cs="Arial"/>
          <w:sz w:val="20"/>
          <w:szCs w:val="20"/>
          <w:lang w:val="hy-AM"/>
        </w:rPr>
        <w:t xml:space="preserve">) </w:t>
      </w:r>
      <w:r w:rsidR="0019419E" w:rsidRPr="002528F7">
        <w:rPr>
          <w:rFonts w:ascii="Sylfaen" w:hAnsi="Sylfaen" w:cs="Sylfaen"/>
          <w:sz w:val="20"/>
          <w:szCs w:val="20"/>
          <w:lang w:val="hy-AM"/>
        </w:rPr>
        <w:t>սարքերի</w:t>
      </w:r>
      <w:r w:rsidR="0019419E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19419E" w:rsidRPr="002528F7">
        <w:rPr>
          <w:rFonts w:ascii="Sylfaen" w:hAnsi="Sylfaen" w:cs="Sylfaen"/>
          <w:sz w:val="20"/>
          <w:szCs w:val="20"/>
          <w:lang w:val="hy-AM"/>
        </w:rPr>
        <w:t>ու</w:t>
      </w:r>
      <w:r w:rsidR="0019419E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19419E" w:rsidRPr="002528F7">
        <w:rPr>
          <w:rFonts w:ascii="Sylfaen" w:hAnsi="Sylfaen" w:cs="Sylfaen"/>
          <w:sz w:val="20"/>
          <w:szCs w:val="20"/>
          <w:lang w:val="hy-AM"/>
        </w:rPr>
        <w:t>սարքավորումների</w:t>
      </w:r>
      <w:r w:rsidR="0019419E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E149D8" w:rsidRPr="002528F7">
        <w:rPr>
          <w:rFonts w:ascii="Sylfaen" w:hAnsi="Sylfaen" w:cs="Sylfaen"/>
          <w:sz w:val="20"/>
          <w:szCs w:val="20"/>
          <w:lang w:val="hy-AM"/>
        </w:rPr>
        <w:t>տեխնիկական</w:t>
      </w:r>
      <w:r w:rsidR="00E149D8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E149D8" w:rsidRPr="002528F7">
        <w:rPr>
          <w:rFonts w:ascii="Sylfaen" w:hAnsi="Sylfaen" w:cs="Sylfaen"/>
          <w:sz w:val="20"/>
          <w:szCs w:val="20"/>
          <w:lang w:val="hy-AM"/>
        </w:rPr>
        <w:t>բնութագրերին</w:t>
      </w:r>
      <w:r w:rsidR="00E149D8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E149D8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E149D8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երաշխիքային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ժամկետներին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ներկայացվող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նվազագույն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ներկայացված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են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N – </w:t>
      </w:r>
      <w:r w:rsidRPr="002528F7">
        <w:rPr>
          <w:rFonts w:ascii="Sylfaen" w:hAnsi="Sylfaen" w:cs="Sylfaen"/>
          <w:sz w:val="20"/>
          <w:szCs w:val="20"/>
          <w:lang w:val="pt-BR"/>
        </w:rPr>
        <w:t>Հավելվածում</w:t>
      </w:r>
      <w:r w:rsidRPr="002528F7">
        <w:rPr>
          <w:rFonts w:ascii="Arial AM" w:hAnsi="Arial AM" w:cs="Sylfaen"/>
          <w:sz w:val="20"/>
          <w:szCs w:val="20"/>
          <w:lang w:val="pt-BR"/>
        </w:rPr>
        <w:t>:</w:t>
      </w:r>
      <w:r w:rsidR="00F1088F" w:rsidRPr="002528F7">
        <w:rPr>
          <w:rStyle w:val="af6"/>
          <w:rFonts w:ascii="Arial AM" w:hAnsi="Arial AM" w:cs="Sylfaen"/>
          <w:sz w:val="20"/>
          <w:szCs w:val="20"/>
          <w:lang w:val="pt-BR"/>
        </w:rPr>
        <w:footnoteReference w:id="23"/>
      </w:r>
      <w:r w:rsidRPr="002528F7">
        <w:rPr>
          <w:rFonts w:ascii="Arial AM" w:hAnsi="Arial AM" w:cs="Times Armenian"/>
          <w:color w:val="FFFFFF"/>
          <w:sz w:val="20"/>
          <w:szCs w:val="20"/>
          <w:lang w:val="es-ES"/>
        </w:rPr>
        <w:t xml:space="preserve"> </w:t>
      </w:r>
    </w:p>
    <w:p w14:paraId="07C5A10A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 w:cs="Times Armenian"/>
          <w:sz w:val="20"/>
          <w:szCs w:val="20"/>
          <w:lang w:val="es-ES"/>
        </w:rPr>
        <w:t xml:space="preserve">3.4.11 </w:t>
      </w:r>
      <w:r w:rsidR="0019419E" w:rsidRPr="002528F7">
        <w:rPr>
          <w:rFonts w:ascii="Sylfaen" w:hAnsi="Sylfaen" w:cs="Sylfaen"/>
          <w:sz w:val="20"/>
          <w:szCs w:val="20"/>
          <w:lang w:val="es-ES"/>
        </w:rPr>
        <w:t>Որակավորման</w:t>
      </w:r>
      <w:r w:rsidR="0019419E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19419E" w:rsidRPr="002528F7">
        <w:rPr>
          <w:rFonts w:ascii="Sylfaen" w:hAnsi="Sylfaen" w:cs="Sylfaen"/>
          <w:sz w:val="20"/>
          <w:szCs w:val="20"/>
          <w:lang w:val="es-ES"/>
        </w:rPr>
        <w:t>և</w:t>
      </w:r>
      <w:r w:rsidR="0019419E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19419E"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ապահովման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գործողության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ընթացքում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լուծարման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սնանկացման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գործընթաց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սկսելու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դրա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մասին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նախապես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գրավոր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տեղեկացնել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Պատվիրատուին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43BFAA7D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16"/>
          <w:szCs w:val="16"/>
          <w:u w:val="single"/>
          <w:lang w:val="es-ES"/>
        </w:rPr>
      </w:pPr>
    </w:p>
    <w:p w14:paraId="2AFC5D8B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4.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ԱՇԽԱՏԱՆՔԻ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ՀԱՆՁՆՄԱՆ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ԵՎ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ԸՆԴՈՒՆՄԱՆ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ԿԱՐԳԸ</w:t>
      </w:r>
    </w:p>
    <w:p w14:paraId="2E9D790F" w14:textId="160F130E" w:rsidR="00ED321F" w:rsidRPr="002528F7" w:rsidRDefault="00ED321F" w:rsidP="00717204">
      <w:pPr>
        <w:ind w:firstLine="720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/>
          <w:sz w:val="20"/>
          <w:lang w:val="es-ES"/>
        </w:rPr>
        <w:t>4</w:t>
      </w:r>
      <w:r w:rsidRPr="002528F7">
        <w:rPr>
          <w:rFonts w:ascii="Arial AM" w:hAnsi="Arial AM"/>
          <w:sz w:val="20"/>
          <w:lang w:val="hy-AM"/>
        </w:rPr>
        <w:t xml:space="preserve">.1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</w:t>
      </w:r>
      <w:r w:rsidRPr="002528F7">
        <w:rPr>
          <w:rFonts w:ascii="Sylfaen" w:hAnsi="Sylfaen" w:cs="Sylfaen"/>
          <w:sz w:val="20"/>
        </w:rPr>
        <w:t>պալառուի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ստորագրմամբ</w:t>
      </w:r>
      <w:r w:rsidRPr="002528F7">
        <w:rPr>
          <w:rFonts w:ascii="Arial AM" w:hAnsi="Arial AM" w:cs="Sylfaen"/>
          <w:sz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lang w:val="hy-AM"/>
        </w:rPr>
        <w:t>Աշխատանքը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ֆիքսվում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</w:t>
      </w:r>
      <w:r w:rsidRPr="002528F7">
        <w:rPr>
          <w:rFonts w:ascii="Sylfaen" w:hAnsi="Sylfaen" w:cs="Sylfaen"/>
          <w:sz w:val="20"/>
        </w:rPr>
        <w:t>պալառուի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երկկողմ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հաստատված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փաստաթղթով՝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նշելով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կազմման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ամսաթիվը</w:t>
      </w:r>
      <w:r w:rsidRPr="002528F7">
        <w:rPr>
          <w:rFonts w:ascii="Arial AM" w:hAnsi="Arial AM" w:cs="Sylfaen"/>
          <w:sz w:val="20"/>
          <w:lang w:val="hy-AM"/>
        </w:rPr>
        <w:t xml:space="preserve">: </w:t>
      </w:r>
    </w:p>
    <w:p w14:paraId="43791809" w14:textId="4A72FEC1" w:rsidR="006D0D29" w:rsidRPr="002528F7" w:rsidRDefault="00717204" w:rsidP="00717204">
      <w:pPr>
        <w:tabs>
          <w:tab w:val="num" w:pos="0"/>
          <w:tab w:val="left" w:pos="720"/>
          <w:tab w:val="num" w:pos="900"/>
        </w:tabs>
        <w:jc w:val="both"/>
        <w:rPr>
          <w:rFonts w:ascii="Arial AM" w:hAnsi="Arial AM"/>
          <w:sz w:val="20"/>
          <w:lang w:val="hy-AM"/>
        </w:rPr>
      </w:pPr>
      <w:r w:rsidRPr="002528F7">
        <w:rPr>
          <w:rFonts w:ascii="Arial AM" w:hAnsi="Arial AM"/>
          <w:sz w:val="20"/>
          <w:lang w:val="hy-AM"/>
        </w:rPr>
        <w:tab/>
      </w:r>
      <w:r w:rsidR="006D0D29" w:rsidRPr="002528F7">
        <w:rPr>
          <w:rFonts w:ascii="Sylfaen" w:hAnsi="Sylfaen" w:cs="Sylfaen"/>
          <w:sz w:val="20"/>
          <w:lang w:val="hy-AM"/>
        </w:rPr>
        <w:t>Ընդ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որում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սույն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պայմանագրի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շրջանակներում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կատարված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և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Պատվիրատուին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ներկայացված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աշխատանքի</w:t>
      </w:r>
      <w:r w:rsidR="006D0D29" w:rsidRPr="002528F7">
        <w:rPr>
          <w:rFonts w:ascii="Arial AM" w:hAnsi="Arial AM"/>
          <w:sz w:val="20"/>
          <w:lang w:val="hy-AM"/>
        </w:rPr>
        <w:t xml:space="preserve">  </w:t>
      </w:r>
      <w:r w:rsidR="006D0D29" w:rsidRPr="002528F7">
        <w:rPr>
          <w:rFonts w:ascii="Sylfaen" w:hAnsi="Sylfaen" w:cs="Sylfaen"/>
          <w:sz w:val="20"/>
          <w:lang w:val="hy-AM"/>
        </w:rPr>
        <w:t>արդյունքի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ընդունումն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իրականացվում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է</w:t>
      </w:r>
      <w:r w:rsidR="006D0D29" w:rsidRPr="002528F7">
        <w:rPr>
          <w:rFonts w:ascii="Arial AM" w:hAnsi="Arial AM"/>
          <w:sz w:val="20"/>
          <w:lang w:val="hy-AM"/>
        </w:rPr>
        <w:t xml:space="preserve">, </w:t>
      </w:r>
      <w:r w:rsidR="006D0D29" w:rsidRPr="002528F7">
        <w:rPr>
          <w:rFonts w:ascii="Sylfaen" w:hAnsi="Sylfaen" w:cs="Sylfaen"/>
          <w:sz w:val="20"/>
          <w:lang w:val="hy-AM"/>
        </w:rPr>
        <w:t>եթե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Կապալառուն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ամբողջությամբ՝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ամենօրյա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ռեժիմով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ապահովել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է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քաղաքաշինական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նորմատիվատեխնիկական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և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հաստատված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նախագծանախահաշվային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փաստաթղթերով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սահմանված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պահանջները</w:t>
      </w:r>
      <w:r w:rsidR="006D0D29" w:rsidRPr="002528F7">
        <w:rPr>
          <w:rFonts w:ascii="Arial AM" w:hAnsi="Arial AM"/>
          <w:sz w:val="20"/>
          <w:lang w:val="hy-AM"/>
        </w:rPr>
        <w:t xml:space="preserve">, </w:t>
      </w:r>
      <w:r w:rsidR="006D0D29" w:rsidRPr="002528F7">
        <w:rPr>
          <w:rFonts w:ascii="Sylfaen" w:hAnsi="Sylfaen" w:cs="Sylfaen"/>
          <w:sz w:val="20"/>
          <w:lang w:val="hy-AM"/>
        </w:rPr>
        <w:t>այդ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թվում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շինարարական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հրապարակի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պատշաճ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կազմակերպումը</w:t>
      </w:r>
      <w:r w:rsidR="006D0D29" w:rsidRPr="002528F7">
        <w:rPr>
          <w:rFonts w:ascii="Arial AM" w:hAnsi="Arial AM"/>
          <w:sz w:val="20"/>
          <w:lang w:val="hy-AM"/>
        </w:rPr>
        <w:t xml:space="preserve">, </w:t>
      </w:r>
      <w:r w:rsidR="006D0D29" w:rsidRPr="002528F7">
        <w:rPr>
          <w:rFonts w:ascii="Sylfaen" w:hAnsi="Sylfaen" w:cs="Sylfaen"/>
          <w:sz w:val="20"/>
          <w:lang w:val="hy-AM"/>
        </w:rPr>
        <w:t>կահավորումը</w:t>
      </w:r>
      <w:r w:rsidR="006D0D29" w:rsidRPr="002528F7">
        <w:rPr>
          <w:rFonts w:ascii="Arial AM" w:hAnsi="Arial AM"/>
          <w:sz w:val="20"/>
          <w:lang w:val="hy-AM"/>
        </w:rPr>
        <w:t xml:space="preserve">, </w:t>
      </w:r>
      <w:r w:rsidR="006D0D29" w:rsidRPr="002528F7">
        <w:rPr>
          <w:rFonts w:ascii="Sylfaen" w:hAnsi="Sylfaen" w:cs="Sylfaen"/>
          <w:sz w:val="20"/>
          <w:lang w:val="hy-AM"/>
        </w:rPr>
        <w:t>տեխնիկական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անվտանգության</w:t>
      </w:r>
      <w:r w:rsidR="006D0D29" w:rsidRPr="002528F7">
        <w:rPr>
          <w:rFonts w:ascii="Arial AM" w:hAnsi="Arial AM"/>
          <w:sz w:val="20"/>
          <w:lang w:val="hy-AM"/>
        </w:rPr>
        <w:t xml:space="preserve">, </w:t>
      </w:r>
      <w:r w:rsidR="006D0D29" w:rsidRPr="002528F7">
        <w:rPr>
          <w:rFonts w:ascii="Sylfaen" w:hAnsi="Sylfaen" w:cs="Sylfaen"/>
          <w:sz w:val="20"/>
          <w:lang w:val="hy-AM"/>
        </w:rPr>
        <w:t>սանիտարահիգիենիկ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և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բնապահպանական</w:t>
      </w:r>
      <w:r w:rsidR="006D0D29" w:rsidRPr="002528F7">
        <w:rPr>
          <w:rFonts w:ascii="Arial AM" w:hAnsi="Arial AM"/>
          <w:sz w:val="20"/>
          <w:lang w:val="hy-AM"/>
        </w:rPr>
        <w:t xml:space="preserve"> (</w:t>
      </w:r>
      <w:r w:rsidR="006D0D29" w:rsidRPr="002528F7">
        <w:rPr>
          <w:rFonts w:ascii="Sylfaen" w:hAnsi="Sylfaen" w:cs="Sylfaen"/>
          <w:sz w:val="20"/>
          <w:lang w:val="hy-AM"/>
        </w:rPr>
        <w:t>այդ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թվում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կլիմայի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փոփոխության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հետ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հարմարվողականության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միջոցառումները</w:t>
      </w:r>
      <w:r w:rsidR="006D0D29" w:rsidRPr="002528F7">
        <w:rPr>
          <w:rFonts w:ascii="Arial AM" w:hAnsi="Arial AM"/>
          <w:sz w:val="20"/>
          <w:lang w:val="hy-AM"/>
        </w:rPr>
        <w:t xml:space="preserve">) </w:t>
      </w:r>
      <w:r w:rsidR="006D0D29" w:rsidRPr="002528F7">
        <w:rPr>
          <w:rFonts w:ascii="Sylfaen" w:hAnsi="Sylfaen" w:cs="Sylfaen"/>
          <w:sz w:val="20"/>
          <w:lang w:val="hy-AM"/>
        </w:rPr>
        <w:t>նորմերը՝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որի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վերաբերյալ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առկա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է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շինարարական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աշխատանքների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կատարման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նկատմամբ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տեխնիկական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հսկողություն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իրականացնող՝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Պատվիրատուի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հետ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պայմանագիր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կնքած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կազմակերպության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գրավոր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հավաստումը</w:t>
      </w:r>
      <w:r w:rsidR="006D0D29" w:rsidRPr="002528F7">
        <w:rPr>
          <w:rFonts w:ascii="Arial AM" w:hAnsi="Arial AM"/>
          <w:sz w:val="20"/>
          <w:lang w:val="hy-AM"/>
        </w:rPr>
        <w:t>:</w:t>
      </w:r>
      <w:r w:rsidR="00F1088F" w:rsidRPr="002528F7">
        <w:rPr>
          <w:rStyle w:val="af6"/>
          <w:rFonts w:ascii="Arial AM" w:hAnsi="Arial AM"/>
          <w:sz w:val="20"/>
          <w:lang w:val="hy-AM"/>
        </w:rPr>
        <w:footnoteReference w:id="24"/>
      </w:r>
    </w:p>
    <w:p w14:paraId="6A3A0CF0" w14:textId="11B4A403" w:rsidR="00ED321F" w:rsidRPr="002528F7" w:rsidRDefault="00ED321F" w:rsidP="00ED321F">
      <w:pPr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ներառյալ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տրամադրում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ստորագրված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հանձնելու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ֆիքսող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փաստաթուղթը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հավելված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N 3.1)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արձանագրության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DD7731">
        <w:rPr>
          <w:rFonts w:ascii="Sylfaen" w:hAnsi="Sylfaen" w:cs="Sylfaen"/>
          <w:sz w:val="20"/>
          <w:lang w:val="hy-AM"/>
        </w:rPr>
        <w:t>_</w:t>
      </w:r>
      <w:r w:rsidR="00030D6D" w:rsidRPr="00DD7731">
        <w:rPr>
          <w:rFonts w:ascii="Sylfaen" w:hAnsi="Sylfaen" w:cs="Sylfaen"/>
          <w:sz w:val="20"/>
          <w:highlight w:val="yellow"/>
          <w:lang w:val="hy-AM"/>
        </w:rPr>
        <w:t>3</w:t>
      </w:r>
      <w:r w:rsidRPr="00DD7731">
        <w:rPr>
          <w:rFonts w:ascii="Sylfaen" w:hAnsi="Sylfaen" w:cs="Sylfaen"/>
          <w:sz w:val="20"/>
          <w:lang w:val="hy-AM"/>
        </w:rPr>
        <w:t>_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օրինակ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Arial AM" w:hAnsi="Arial AM" w:cs="Sylfaen"/>
          <w:sz w:val="20"/>
          <w:szCs w:val="20"/>
          <w:lang w:val="hy-AM"/>
        </w:rPr>
        <w:t>(</w:t>
      </w:r>
      <w:r w:rsidRPr="002528F7">
        <w:rPr>
          <w:rFonts w:ascii="Sylfaen" w:hAnsi="Sylfaen" w:cs="Sylfaen"/>
          <w:sz w:val="20"/>
          <w:szCs w:val="20"/>
          <w:lang w:val="hy-AM"/>
        </w:rPr>
        <w:t>հավելված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N 3): </w:t>
      </w:r>
    </w:p>
    <w:p w14:paraId="500F40E2" w14:textId="77777777" w:rsidR="00ED321F" w:rsidRPr="002528F7" w:rsidRDefault="00ED321F" w:rsidP="00ED321F">
      <w:pPr>
        <w:ind w:firstLine="720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4.2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համապատասխանում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պայմաններին։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Հակառակ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արդյունքները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չեն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ընդունվում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lang w:val="hy-AM"/>
        </w:rPr>
        <w:t>`</w:t>
      </w:r>
    </w:p>
    <w:p w14:paraId="7438F4F1" w14:textId="77777777" w:rsidR="00ED321F" w:rsidRPr="002528F7" w:rsidRDefault="00ED321F" w:rsidP="00ED321F">
      <w:pPr>
        <w:ind w:firstLine="720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ա</w:t>
      </w:r>
      <w:r w:rsidRPr="002528F7">
        <w:rPr>
          <w:rFonts w:ascii="Arial AM" w:hAnsi="Arial AM" w:cs="Sylfaen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հարցի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կարգավորման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ձեռնարկում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իրավիճակի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միջոցները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4819AF65" w14:textId="77777777" w:rsidR="00ED321F" w:rsidRPr="002528F7" w:rsidRDefault="00ED321F" w:rsidP="00ED321F">
      <w:pPr>
        <w:ind w:firstLine="720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</w:t>
      </w:r>
      <w:r w:rsidRPr="002528F7">
        <w:rPr>
          <w:rFonts w:ascii="Arial AM" w:hAnsi="Arial AM" w:cs="Sylfaen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նկատմամբ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կիրառում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պատասխանատվության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միջոցներ։</w:t>
      </w:r>
    </w:p>
    <w:p w14:paraId="1C6A9A9F" w14:textId="60082CE9" w:rsidR="00ED321F" w:rsidRPr="002528F7" w:rsidRDefault="00ED321F" w:rsidP="00ED321F">
      <w:pPr>
        <w:ind w:firstLine="720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4.3 </w:t>
      </w:r>
      <w:r w:rsidRPr="002528F7">
        <w:rPr>
          <w:rFonts w:ascii="Sylfaen" w:hAnsi="Sylfaen" w:cs="Sylfaen"/>
          <w:sz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ստանալու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DD7731">
        <w:rPr>
          <w:rFonts w:ascii="Sylfaen" w:hAnsi="Sylfaen" w:cs="Sylfaen"/>
          <w:sz w:val="20"/>
          <w:szCs w:val="20"/>
          <w:lang w:val="hy-AM"/>
        </w:rPr>
        <w:t>օրվանից</w:t>
      </w:r>
      <w:r w:rsidRPr="00DD7731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DD7731">
        <w:rPr>
          <w:rFonts w:ascii="Sylfaen" w:hAnsi="Sylfaen" w:cs="Sylfaen"/>
          <w:sz w:val="20"/>
          <w:szCs w:val="20"/>
          <w:lang w:val="hy-AM"/>
        </w:rPr>
        <w:t xml:space="preserve">հաշված </w:t>
      </w:r>
      <w:r w:rsidR="00DD7731" w:rsidRPr="00DD7731">
        <w:rPr>
          <w:rFonts w:ascii="Sylfaen" w:hAnsi="Sylfaen" w:cs="Sylfaen"/>
          <w:sz w:val="20"/>
          <w:szCs w:val="20"/>
          <w:u w:val="single"/>
          <w:lang w:val="hy-AM"/>
        </w:rPr>
        <w:t xml:space="preserve">  3</w:t>
      </w:r>
      <w:r w:rsidRPr="00DD7731">
        <w:rPr>
          <w:rFonts w:ascii="Arial AM" w:hAnsi="Arial AM" w:cs="Sylfaen"/>
          <w:sz w:val="20"/>
          <w:szCs w:val="20"/>
          <w:u w:val="single"/>
          <w:lang w:val="hy-AM"/>
        </w:rPr>
        <w:t xml:space="preserve"> </w:t>
      </w:r>
      <w:r w:rsidRPr="00DD7731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DD7731">
        <w:rPr>
          <w:rFonts w:ascii="Sylfaen" w:hAnsi="Sylfaen" w:cs="Sylfaen"/>
          <w:sz w:val="20"/>
          <w:szCs w:val="20"/>
          <w:lang w:val="hy-AM"/>
        </w:rPr>
        <w:t>աշխատանքային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Կապալառուին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օրինակը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չընդունելու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պատճառաբանված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մերժումը։</w:t>
      </w:r>
    </w:p>
    <w:p w14:paraId="40BA92F0" w14:textId="77777777" w:rsidR="00ED321F" w:rsidRPr="002528F7" w:rsidRDefault="00ED321F" w:rsidP="00ED321F">
      <w:pPr>
        <w:ind w:firstLine="720"/>
        <w:jc w:val="both"/>
        <w:rPr>
          <w:rFonts w:ascii="Arial AM" w:hAnsi="Arial AM" w:cs="Sylfaen"/>
          <w:b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4.4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4.3 </w:t>
      </w:r>
      <w:r w:rsidRPr="002528F7">
        <w:rPr>
          <w:rFonts w:ascii="Sylfaen" w:hAnsi="Sylfaen" w:cs="Sylfaen"/>
          <w:sz w:val="20"/>
          <w:lang w:val="hy-AM"/>
        </w:rPr>
        <w:t>կետով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մերժում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ընդունումը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ապա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4.3 </w:t>
      </w:r>
      <w:r w:rsidRPr="002528F7">
        <w:rPr>
          <w:rFonts w:ascii="Sylfaen" w:hAnsi="Sylfaen" w:cs="Sylfaen"/>
          <w:sz w:val="20"/>
          <w:lang w:val="hy-AM"/>
        </w:rPr>
        <w:t>կետով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</w:t>
      </w:r>
      <w:r w:rsidRPr="002528F7">
        <w:rPr>
          <w:rFonts w:ascii="Arial AM" w:hAnsi="Arial AM" w:cs="Sylfaen"/>
          <w:sz w:val="20"/>
          <w:lang w:val="hy-AM"/>
        </w:rPr>
        <w:softHyphen/>
      </w:r>
      <w:r w:rsidRPr="002528F7">
        <w:rPr>
          <w:rFonts w:ascii="Sylfaen" w:hAnsi="Sylfaen" w:cs="Sylfaen"/>
          <w:sz w:val="20"/>
          <w:lang w:val="hy-AM"/>
        </w:rPr>
        <w:t>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վերջնաժամկետին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lang w:val="hy-AM"/>
        </w:rPr>
        <w:t xml:space="preserve">   </w:t>
      </w:r>
      <w:r w:rsidRPr="002528F7">
        <w:rPr>
          <w:rFonts w:ascii="Sylfaen" w:hAnsi="Sylfaen" w:cs="Sylfaen"/>
          <w:sz w:val="20"/>
          <w:lang w:val="hy-AM"/>
        </w:rPr>
        <w:t>Կապալառուին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տրամադրում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հաստատված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</w:t>
      </w:r>
      <w:r w:rsidRPr="002528F7">
        <w:rPr>
          <w:rFonts w:ascii="Arial AM" w:hAnsi="Arial AM" w:cs="Sylfaen"/>
          <w:sz w:val="20"/>
          <w:lang w:val="hy-AM"/>
        </w:rPr>
        <w:softHyphen/>
      </w:r>
      <w:r w:rsidRPr="002528F7">
        <w:rPr>
          <w:rFonts w:ascii="Sylfaen" w:hAnsi="Sylfaen" w:cs="Sylfaen"/>
          <w:sz w:val="20"/>
          <w:lang w:val="hy-AM"/>
        </w:rPr>
        <w:t>գրությունը</w:t>
      </w:r>
      <w:r w:rsidRPr="002528F7">
        <w:rPr>
          <w:rFonts w:ascii="Arial AM" w:hAnsi="Arial AM" w:cs="Sylfaen"/>
          <w:sz w:val="20"/>
          <w:lang w:val="hy-AM"/>
        </w:rPr>
        <w:t>:</w:t>
      </w:r>
    </w:p>
    <w:p w14:paraId="50A3DE79" w14:textId="77777777" w:rsidR="00F02279" w:rsidRPr="002528F7" w:rsidRDefault="00F02279" w:rsidP="00F02279">
      <w:pPr>
        <w:ind w:firstLine="720"/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4.</w:t>
      </w:r>
      <w:r w:rsidRPr="002528F7">
        <w:rPr>
          <w:rFonts w:ascii="Arial AM" w:hAnsi="Arial AM"/>
          <w:sz w:val="20"/>
          <w:szCs w:val="20"/>
          <w:lang w:val="pt-BR"/>
        </w:rPr>
        <w:t>5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օրացուցային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գրաֆիկով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առանձին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տեսակի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փուլերի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արդյունքները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նախագծանախահաշվային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lastRenderedPageBreak/>
        <w:t>չհամապատասխանելու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կազմում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երկկողմ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ակտ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թվարկելով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թերությունների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վերացման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պահանջվող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լրացուցիչ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ժամկետները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սահմաններում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առանց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լրացուցիչ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կատարել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անհրաժեշտ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399AA744" w14:textId="77777777" w:rsidR="00F02279" w:rsidRPr="002528F7" w:rsidRDefault="00F02279" w:rsidP="00F02279">
      <w:pPr>
        <w:pStyle w:val="norm"/>
        <w:spacing w:line="240" w:lineRule="auto"/>
        <w:ind w:firstLine="0"/>
        <w:rPr>
          <w:rFonts w:ascii="Arial AM" w:hAnsi="Arial AM"/>
          <w:spacing w:val="-8"/>
          <w:sz w:val="20"/>
          <w:lang w:val="pt-BR"/>
        </w:rPr>
      </w:pPr>
      <w:r w:rsidRPr="002528F7">
        <w:rPr>
          <w:rFonts w:ascii="Arial AM" w:hAnsi="Arial AM" w:cs="Sylfaen"/>
          <w:sz w:val="20"/>
          <w:lang w:val="hy-AM"/>
        </w:rPr>
        <w:t xml:space="preserve">         4.6 </w:t>
      </w:r>
      <w:r w:rsidRPr="002528F7">
        <w:rPr>
          <w:rFonts w:ascii="Sylfaen" w:hAnsi="Sylfaen" w:cs="Sylfaen"/>
          <w:sz w:val="20"/>
          <w:lang w:val="hy-AM"/>
        </w:rPr>
        <w:t>Աշխատանքն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ընդունելիս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կիրառվում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հետևյալ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պայմանները</w:t>
      </w:r>
      <w:r w:rsidRPr="002528F7">
        <w:rPr>
          <w:rFonts w:ascii="Arial AM" w:hAnsi="Arial AM" w:cs="Sylfaen"/>
          <w:sz w:val="20"/>
          <w:lang w:val="hy-AM"/>
        </w:rPr>
        <w:t>`</w:t>
      </w:r>
      <w:r w:rsidRPr="002528F7">
        <w:rPr>
          <w:rFonts w:ascii="Arial AM" w:hAnsi="Arial AM"/>
          <w:spacing w:val="-8"/>
          <w:sz w:val="20"/>
          <w:lang w:val="pt-BR"/>
        </w:rPr>
        <w:t xml:space="preserve"> </w:t>
      </w:r>
    </w:p>
    <w:p w14:paraId="7D0FB756" w14:textId="6923212F" w:rsidR="00F02279" w:rsidRPr="002528F7" w:rsidRDefault="00F02279" w:rsidP="00F02279">
      <w:pPr>
        <w:pStyle w:val="norm"/>
        <w:spacing w:line="240" w:lineRule="auto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1) </w:t>
      </w:r>
      <w:r w:rsidRPr="002528F7">
        <w:rPr>
          <w:rFonts w:ascii="Sylfaen" w:hAnsi="Sylfaen" w:cs="Sylfaen"/>
          <w:sz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շինարարության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ավարտի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տեղեկություն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ստանալուց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հետո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ղեկավարը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ձեռնարկում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միջոցներ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կառավարության</w:t>
      </w:r>
      <w:r w:rsidRPr="002528F7">
        <w:rPr>
          <w:rFonts w:ascii="Arial AM" w:hAnsi="Arial AM" w:cs="Sylfaen"/>
          <w:sz w:val="20"/>
          <w:lang w:val="hy-AM"/>
        </w:rPr>
        <w:t xml:space="preserve"> 2015 </w:t>
      </w:r>
      <w:r w:rsidRPr="002528F7">
        <w:rPr>
          <w:rFonts w:ascii="Sylfaen" w:hAnsi="Sylfaen" w:cs="Sylfaen"/>
          <w:sz w:val="20"/>
          <w:lang w:val="hy-AM"/>
        </w:rPr>
        <w:t>թվականի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մարտի</w:t>
      </w:r>
      <w:r w:rsidRPr="002528F7">
        <w:rPr>
          <w:rFonts w:ascii="Arial AM" w:hAnsi="Arial AM" w:cs="Sylfaen"/>
          <w:sz w:val="20"/>
          <w:lang w:val="hy-AM"/>
        </w:rPr>
        <w:t xml:space="preserve"> 19-</w:t>
      </w:r>
      <w:r w:rsidRPr="002528F7">
        <w:rPr>
          <w:rFonts w:ascii="Sylfaen" w:hAnsi="Sylfaen" w:cs="Sylfaen"/>
          <w:sz w:val="20"/>
          <w:lang w:val="hy-AM"/>
        </w:rPr>
        <w:t>ի</w:t>
      </w:r>
      <w:r w:rsidRPr="002528F7">
        <w:rPr>
          <w:rFonts w:ascii="Arial AM" w:hAnsi="Arial AM" w:cs="Sylfaen"/>
          <w:sz w:val="20"/>
          <w:lang w:val="hy-AM"/>
        </w:rPr>
        <w:t xml:space="preserve"> N 596-</w:t>
      </w:r>
      <w:r w:rsidRPr="002528F7">
        <w:rPr>
          <w:rFonts w:ascii="Sylfaen" w:hAnsi="Sylfaen" w:cs="Sylfaen"/>
          <w:sz w:val="20"/>
          <w:lang w:val="hy-AM"/>
        </w:rPr>
        <w:t>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որոշմամբ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ավարտված</w:t>
      </w:r>
      <w:r w:rsidR="006D0D29" w:rsidRPr="002528F7">
        <w:rPr>
          <w:rFonts w:ascii="Arial AM" w:hAnsi="Arial AM" w:cs="Sylfaen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շինարարությունն</w:t>
      </w:r>
      <w:r w:rsidR="006D0D29" w:rsidRPr="002528F7">
        <w:rPr>
          <w:rFonts w:ascii="Arial AM" w:hAnsi="Arial AM" w:cs="Sylfaen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ընդունող</w:t>
      </w:r>
      <w:r w:rsidR="006D0D29" w:rsidRPr="002528F7">
        <w:rPr>
          <w:rFonts w:ascii="Arial AM" w:hAnsi="Arial AM" w:cs="Sylfaen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հանձնաժողով</w:t>
      </w:r>
      <w:r w:rsidR="006D0D29" w:rsidRPr="002528F7">
        <w:rPr>
          <w:rFonts w:ascii="Arial AM" w:hAnsi="Arial AM" w:cs="Sylfaen"/>
          <w:sz w:val="20"/>
          <w:lang w:val="hy-AM"/>
        </w:rPr>
        <w:t xml:space="preserve"> (</w:t>
      </w:r>
      <w:r w:rsidR="006D0D29" w:rsidRPr="002528F7">
        <w:rPr>
          <w:rFonts w:ascii="Sylfaen" w:hAnsi="Sylfaen" w:cs="Sylfaen"/>
          <w:sz w:val="20"/>
          <w:lang w:val="hy-AM"/>
        </w:rPr>
        <w:t>այսուհետ՝</w:t>
      </w:r>
      <w:r w:rsidR="006D0D29" w:rsidRPr="002528F7">
        <w:rPr>
          <w:rFonts w:ascii="Arial AM" w:hAnsi="Arial AM" w:cs="Sylfaen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ընդունող</w:t>
      </w:r>
      <w:r w:rsidR="006D0D29" w:rsidRPr="002528F7">
        <w:rPr>
          <w:rFonts w:ascii="Arial AM" w:hAnsi="Arial AM" w:cs="Sylfaen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Հանձնաժողով</w:t>
      </w:r>
      <w:r w:rsidR="006D0D29" w:rsidRPr="002528F7">
        <w:rPr>
          <w:rFonts w:ascii="Arial AM" w:hAnsi="Arial AM" w:cs="Sylfaen"/>
          <w:sz w:val="20"/>
          <w:lang w:val="hy-AM"/>
        </w:rPr>
        <w:t>)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ձևավորելու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աշխատանքներն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5EF96410" w14:textId="704A3943" w:rsidR="00F02279" w:rsidRPr="002528F7" w:rsidRDefault="00F02279" w:rsidP="00F02279">
      <w:pPr>
        <w:pStyle w:val="norm"/>
        <w:spacing w:line="240" w:lineRule="auto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2)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ամբողջությամբ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պետական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կառավարման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մարմնի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ղեկավարի</w:t>
      </w:r>
      <w:r w:rsidRPr="002528F7">
        <w:rPr>
          <w:rFonts w:ascii="Arial AM" w:hAnsi="Arial AM" w:cs="Sylfaen"/>
          <w:sz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կառավարության</w:t>
      </w:r>
      <w:r w:rsidRPr="002528F7">
        <w:rPr>
          <w:rFonts w:ascii="Arial AM" w:hAnsi="Arial AM" w:cs="Sylfaen"/>
          <w:sz w:val="20"/>
          <w:lang w:val="hy-AM"/>
        </w:rPr>
        <w:t xml:space="preserve"> 2015 </w:t>
      </w:r>
      <w:r w:rsidRPr="002528F7">
        <w:rPr>
          <w:rFonts w:ascii="Sylfaen" w:hAnsi="Sylfaen" w:cs="Sylfaen"/>
          <w:sz w:val="20"/>
          <w:lang w:val="hy-AM"/>
        </w:rPr>
        <w:t>թվականի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մարտի</w:t>
      </w:r>
      <w:r w:rsidRPr="002528F7">
        <w:rPr>
          <w:rFonts w:ascii="Arial AM" w:hAnsi="Arial AM" w:cs="Sylfaen"/>
          <w:sz w:val="20"/>
          <w:lang w:val="hy-AM"/>
        </w:rPr>
        <w:t xml:space="preserve"> 19-</w:t>
      </w:r>
      <w:r w:rsidRPr="002528F7">
        <w:rPr>
          <w:rFonts w:ascii="Sylfaen" w:hAnsi="Sylfaen" w:cs="Sylfaen"/>
          <w:sz w:val="20"/>
          <w:lang w:val="hy-AM"/>
        </w:rPr>
        <w:t>ի</w:t>
      </w:r>
      <w:r w:rsidRPr="002528F7">
        <w:rPr>
          <w:rFonts w:ascii="Arial AM" w:hAnsi="Arial AM" w:cs="Sylfaen"/>
          <w:sz w:val="20"/>
          <w:lang w:val="hy-AM"/>
        </w:rPr>
        <w:t xml:space="preserve"> N 596-</w:t>
      </w:r>
      <w:r w:rsidRPr="002528F7">
        <w:rPr>
          <w:rFonts w:ascii="Sylfaen" w:hAnsi="Sylfaen" w:cs="Sylfaen"/>
          <w:sz w:val="20"/>
          <w:lang w:val="hy-AM"/>
        </w:rPr>
        <w:t>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որոշմամբ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կարգով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ձևավորված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հանձնաժողովի</w:t>
      </w:r>
      <w:r w:rsidRPr="002528F7">
        <w:rPr>
          <w:rFonts w:ascii="Arial AM" w:hAnsi="Arial AM" w:cs="Sylfaen"/>
          <w:sz w:val="20"/>
          <w:lang w:val="hy-AM"/>
        </w:rPr>
        <w:t xml:space="preserve"> 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աշխատանքներն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2080A38A" w14:textId="77777777" w:rsidR="00F02279" w:rsidRPr="002528F7" w:rsidRDefault="00F02279" w:rsidP="00F02279">
      <w:pPr>
        <w:pStyle w:val="norm"/>
        <w:spacing w:line="240" w:lineRule="auto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3) </w:t>
      </w:r>
      <w:r w:rsidRPr="002528F7">
        <w:rPr>
          <w:rFonts w:ascii="Sylfaen" w:hAnsi="Sylfaen" w:cs="Sylfaen"/>
          <w:sz w:val="20"/>
          <w:lang w:val="hy-AM"/>
        </w:rPr>
        <w:t>մինչև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ավարտված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շինարարական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օբյեկտի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ընդունումը</w:t>
      </w:r>
      <w:r w:rsidRPr="002528F7">
        <w:rPr>
          <w:rFonts w:ascii="Arial AM" w:hAnsi="Arial AM" w:cs="Sylfaen"/>
          <w:sz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կառավարության</w:t>
      </w:r>
      <w:r w:rsidRPr="002528F7">
        <w:rPr>
          <w:rFonts w:ascii="Arial AM" w:hAnsi="Arial AM" w:cs="Sylfaen"/>
          <w:sz w:val="20"/>
          <w:lang w:val="hy-AM"/>
        </w:rPr>
        <w:t xml:space="preserve"> 2015 </w:t>
      </w:r>
      <w:r w:rsidRPr="002528F7">
        <w:rPr>
          <w:rFonts w:ascii="Sylfaen" w:hAnsi="Sylfaen" w:cs="Sylfaen"/>
          <w:sz w:val="20"/>
          <w:lang w:val="hy-AM"/>
        </w:rPr>
        <w:t>թվականի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մարտի</w:t>
      </w:r>
      <w:r w:rsidRPr="002528F7">
        <w:rPr>
          <w:rFonts w:ascii="Arial AM" w:hAnsi="Arial AM" w:cs="Sylfaen"/>
          <w:sz w:val="20"/>
          <w:lang w:val="hy-AM"/>
        </w:rPr>
        <w:t xml:space="preserve"> 9-</w:t>
      </w:r>
      <w:r w:rsidRPr="002528F7">
        <w:rPr>
          <w:rFonts w:ascii="Sylfaen" w:hAnsi="Sylfaen" w:cs="Sylfaen"/>
          <w:sz w:val="20"/>
          <w:lang w:val="hy-AM"/>
        </w:rPr>
        <w:t>ի</w:t>
      </w:r>
      <w:r w:rsidRPr="002528F7">
        <w:rPr>
          <w:rFonts w:ascii="Arial AM" w:hAnsi="Arial AM" w:cs="Sylfaen"/>
          <w:sz w:val="20"/>
          <w:lang w:val="hy-AM"/>
        </w:rPr>
        <w:t xml:space="preserve"> N 596-</w:t>
      </w:r>
      <w:r w:rsidRPr="002528F7">
        <w:rPr>
          <w:rFonts w:ascii="Sylfaen" w:hAnsi="Sylfaen" w:cs="Sylfaen"/>
          <w:sz w:val="20"/>
          <w:lang w:val="hy-AM"/>
        </w:rPr>
        <w:t>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համապատասխան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ստեղծված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հանձնաժողովը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օրենսդրությամբ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կարգով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փաստագրում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ավարտված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շինարարության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օբյեկտը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կազմում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օբյեկտը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շահագործման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հանձնաժողովի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ակտ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020EA3ED" w14:textId="77777777" w:rsidR="00F02279" w:rsidRPr="002528F7" w:rsidRDefault="00F02279" w:rsidP="00F02279">
      <w:pPr>
        <w:pStyle w:val="norm"/>
        <w:spacing w:line="240" w:lineRule="auto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4)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կետի</w:t>
      </w:r>
      <w:r w:rsidRPr="002528F7">
        <w:rPr>
          <w:rFonts w:ascii="Arial AM" w:hAnsi="Arial AM" w:cs="Sylfaen"/>
          <w:sz w:val="20"/>
          <w:lang w:val="hy-AM"/>
        </w:rPr>
        <w:t xml:space="preserve"> 3-</w:t>
      </w:r>
      <w:r w:rsidRPr="002528F7">
        <w:rPr>
          <w:rFonts w:ascii="Sylfaen" w:hAnsi="Sylfaen" w:cs="Sylfaen"/>
          <w:sz w:val="20"/>
          <w:lang w:val="hy-AM"/>
        </w:rPr>
        <w:t>րդ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ենթակետում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ակտը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կարգով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ստանալուց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հետո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պատասխանատու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ստորաբաժանումն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ստուգում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ավարտված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շինարարական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օբյեկտի</w:t>
      </w:r>
      <w:r w:rsidRPr="002528F7">
        <w:rPr>
          <w:rFonts w:ascii="Arial AM" w:hAnsi="Arial AM" w:cs="Sylfaen"/>
          <w:sz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համապատասխանությունը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պահանջներին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աշխատանքը</w:t>
      </w:r>
      <w:r w:rsidRPr="002528F7">
        <w:rPr>
          <w:rFonts w:ascii="Arial AM" w:hAnsi="Arial AM" w:cs="Sylfaen"/>
          <w:sz w:val="20"/>
          <w:lang w:val="hy-AM"/>
        </w:rPr>
        <w:t xml:space="preserve">` </w:t>
      </w:r>
    </w:p>
    <w:p w14:paraId="06B376D2" w14:textId="77777777" w:rsidR="00F02279" w:rsidRPr="002528F7" w:rsidRDefault="00F02279" w:rsidP="00F02279">
      <w:pPr>
        <w:pStyle w:val="norm"/>
        <w:spacing w:line="240" w:lineRule="auto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ա</w:t>
      </w:r>
      <w:r w:rsidRPr="002528F7">
        <w:rPr>
          <w:rFonts w:ascii="Arial AM" w:hAnsi="Arial AM" w:cs="Sylfaen"/>
          <w:sz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lang w:val="hy-AM"/>
        </w:rPr>
        <w:t>համապատասխանում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պայմաններին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ապա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ավարտական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</w:p>
    <w:p w14:paraId="2DE200DA" w14:textId="77777777" w:rsidR="00F02279" w:rsidRPr="002528F7" w:rsidRDefault="00F02279" w:rsidP="00F02279">
      <w:pPr>
        <w:pStyle w:val="norm"/>
        <w:spacing w:line="240" w:lineRule="auto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բ</w:t>
      </w:r>
      <w:r w:rsidRPr="002528F7">
        <w:rPr>
          <w:rFonts w:ascii="Arial AM" w:hAnsi="Arial AM" w:cs="Sylfaen"/>
          <w:sz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համապատասխանում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պայմաններին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ապա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ստորագրվում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52477C42" w14:textId="77777777" w:rsidR="00F02279" w:rsidRPr="002528F7" w:rsidRDefault="00F02279" w:rsidP="00F02279">
      <w:pPr>
        <w:pStyle w:val="norm"/>
        <w:spacing w:line="240" w:lineRule="auto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5) </w:t>
      </w:r>
      <w:r w:rsidRPr="002528F7">
        <w:rPr>
          <w:rFonts w:ascii="Sylfaen" w:hAnsi="Sylfaen" w:cs="Sylfaen"/>
          <w:sz w:val="20"/>
          <w:lang w:val="hy-AM"/>
        </w:rPr>
        <w:t>մինչև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կետով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ավարտական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ստորագրելը՝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կապիտալ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շինարարության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ընդհանուր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տոկոսը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իսկ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տարաժամկետ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lang w:val="hy-AM"/>
        </w:rPr>
        <w:t>վերջին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գումարը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որը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կարող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պակաս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լինել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կապիտալ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շինարարության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ընդհանուր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տոկոսից</w:t>
      </w:r>
      <w:r w:rsidRPr="002528F7">
        <w:rPr>
          <w:rFonts w:ascii="Arial AM" w:hAnsi="Arial AM" w:cs="Sylfaen"/>
          <w:sz w:val="20"/>
          <w:lang w:val="hy-AM"/>
        </w:rPr>
        <w:t>:</w:t>
      </w:r>
    </w:p>
    <w:p w14:paraId="1B76CF1A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lang w:val="hy-AM"/>
        </w:rPr>
      </w:pPr>
    </w:p>
    <w:p w14:paraId="37F3CF72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hy-AM"/>
        </w:rPr>
      </w:pPr>
      <w:r w:rsidRPr="002528F7">
        <w:rPr>
          <w:rFonts w:ascii="Arial AM" w:hAnsi="Arial AM"/>
          <w:b/>
          <w:sz w:val="20"/>
          <w:szCs w:val="20"/>
          <w:lang w:val="hy-AM"/>
        </w:rPr>
        <w:t xml:space="preserve">5.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ԱՇԽԱՏԱՆՔԻ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ԳԻՆԸ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ԵՎ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ՎԱՐՁԱՏՐՈՒԹՅՈՒՆԸ</w:t>
      </w:r>
    </w:p>
    <w:p w14:paraId="1F6A0855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</w:p>
    <w:p w14:paraId="41CE5608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5.1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ընդհանուր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կազմում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-------------- (------------------) 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---------- (----------------------------------------)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դրամը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ԱԱՀ</w:t>
      </w:r>
      <w:r w:rsidRPr="002528F7">
        <w:rPr>
          <w:rFonts w:ascii="Arial AM" w:hAnsi="Arial AM" w:cs="Times Armenia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ն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ներառում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բոլոր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ծախսերը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ընդ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</w:p>
    <w:p w14:paraId="29945905" w14:textId="77777777" w:rsidR="00271025" w:rsidRPr="00271025" w:rsidRDefault="00F02279" w:rsidP="00271025">
      <w:pPr>
        <w:tabs>
          <w:tab w:val="left" w:pos="1276"/>
        </w:tabs>
        <w:ind w:firstLine="720"/>
        <w:jc w:val="both"/>
        <w:rPr>
          <w:rFonts w:asciiTheme="minorHAnsi" w:hAnsiTheme="minorHAnsi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    1-</w:t>
      </w:r>
      <w:r w:rsidRPr="002528F7">
        <w:rPr>
          <w:rFonts w:ascii="Sylfaen" w:hAnsi="Sylfaen" w:cs="Sylfaen"/>
          <w:sz w:val="20"/>
          <w:szCs w:val="20"/>
          <w:lang w:val="hy-AM"/>
        </w:rPr>
        <w:t>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չափաբաժին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 .............. (.....................) 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որից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---------- (-----------------------------)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դրամը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ԱԱՀ</w:t>
      </w:r>
      <w:r w:rsidRPr="002528F7">
        <w:rPr>
          <w:rFonts w:ascii="Arial AM" w:hAnsi="Arial AM" w:cs="Times Armenia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ն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44875458" w14:textId="3B27D674" w:rsidR="00F02279" w:rsidRPr="00271025" w:rsidRDefault="00F02279" w:rsidP="00271025">
      <w:pPr>
        <w:tabs>
          <w:tab w:val="left" w:pos="1276"/>
        </w:tabs>
        <w:ind w:firstLine="720"/>
        <w:jc w:val="both"/>
        <w:rPr>
          <w:rFonts w:asciiTheme="minorHAnsi" w:hAnsiTheme="minorHAnsi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sz w:val="20"/>
          <w:szCs w:val="20"/>
          <w:lang w:val="hy-AM"/>
        </w:rPr>
        <w:t xml:space="preserve">5.2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կայուն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իրավունք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չունի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ավելացնելու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իսկ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նվազեցնելու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761CC7E0" w14:textId="492CD648" w:rsidR="0034164E" w:rsidRPr="002528F7" w:rsidRDefault="00F02279" w:rsidP="00F02279">
      <w:pPr>
        <w:tabs>
          <w:tab w:val="num" w:pos="0"/>
          <w:tab w:val="left" w:pos="720"/>
          <w:tab w:val="num" w:pos="900"/>
        </w:tabs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       5.3</w:t>
      </w:r>
      <w:r w:rsidRPr="002528F7">
        <w:rPr>
          <w:rFonts w:ascii="Arial AM" w:hAnsi="Arial AM" w:cs="Sylfaen"/>
          <w:sz w:val="20"/>
          <w:szCs w:val="20"/>
          <w:lang w:val="hy-AM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օրացուցային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գրաֆիկով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առանձին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տեսակի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փուլերի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4-</w:t>
      </w:r>
      <w:r w:rsidRPr="002528F7">
        <w:rPr>
          <w:rFonts w:ascii="Sylfaen" w:hAnsi="Sylfaen" w:cs="Sylfaen"/>
          <w:sz w:val="20"/>
          <w:szCs w:val="20"/>
          <w:lang w:val="hy-AM"/>
        </w:rPr>
        <w:t>րդ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բաժնով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ընդունելու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դրամով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անկանխիկ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դրամական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հաշվարկային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փոխանցելու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միջոցով։</w:t>
      </w:r>
    </w:p>
    <w:p w14:paraId="16BB9142" w14:textId="2028891B" w:rsidR="00F02279" w:rsidRPr="002528F7" w:rsidRDefault="00FF0D1D" w:rsidP="00F02279">
      <w:pPr>
        <w:tabs>
          <w:tab w:val="num" w:pos="0"/>
          <w:tab w:val="left" w:pos="720"/>
          <w:tab w:val="num" w:pos="900"/>
        </w:tabs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lang w:val="hy-AM"/>
        </w:rPr>
        <w:tab/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Դրամական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միջոցների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փոխանցումը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կատարվում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է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հանձման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>-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ընդունման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արձանագրության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հիման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վրա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վճարման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ժամանակացույցով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հավելված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N 2)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ամի</w:t>
      </w:r>
      <w:r w:rsidR="00030D6D">
        <w:rPr>
          <w:rFonts w:ascii="Sylfaen" w:hAnsi="Sylfaen" w:cs="Sylfaen"/>
          <w:sz w:val="20"/>
          <w:szCs w:val="20"/>
          <w:lang w:val="hy-AM"/>
        </w:rPr>
        <w:t>ս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ներին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քան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տվյալ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տարվա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դեկտեմբերի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6030D7" w:rsidRPr="002528F7">
        <w:rPr>
          <w:rFonts w:ascii="Arial AM" w:hAnsi="Arial AM" w:cs="Sylfaen"/>
          <w:sz w:val="20"/>
          <w:szCs w:val="20"/>
          <w:lang w:val="hy-AM"/>
        </w:rPr>
        <w:t>--</w:t>
      </w:r>
      <w:r w:rsidR="00030D6D">
        <w:rPr>
          <w:rFonts w:asciiTheme="minorHAnsi" w:hAnsiTheme="minorHAnsi" w:cs="Sylfaen"/>
          <w:sz w:val="20"/>
          <w:szCs w:val="20"/>
          <w:lang w:val="hy-AM"/>
        </w:rPr>
        <w:t>25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>-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ը։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</w:p>
    <w:p w14:paraId="34C049EC" w14:textId="1660D542" w:rsidR="006030D7" w:rsidRPr="002528F7" w:rsidRDefault="006030D7" w:rsidP="006030D7">
      <w:pPr>
        <w:ind w:firstLine="709"/>
        <w:jc w:val="both"/>
        <w:rPr>
          <w:rFonts w:ascii="Arial AM" w:hAnsi="Arial AM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Ընդ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կատարելու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նպատակով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ստորագրվելու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օրվանից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հետո</w:t>
      </w:r>
      <w:r w:rsidRPr="002528F7">
        <w:rPr>
          <w:rFonts w:ascii="Arial AM" w:hAnsi="Arial AM"/>
          <w:sz w:val="20"/>
          <w:lang w:val="hy-AM"/>
        </w:rPr>
        <w:t xml:space="preserve"> 3 </w:t>
      </w:r>
      <w:r w:rsidRPr="002528F7">
        <w:rPr>
          <w:rFonts w:ascii="Sylfaen" w:hAnsi="Sylfaen" w:cs="Sylfaen"/>
          <w:sz w:val="20"/>
          <w:lang w:val="hy-AM"/>
        </w:rPr>
        <w:t>աշխատանքային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ընթացքում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վճարման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հանձնարարագիրը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պատճենը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մուտքագրում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լիազորված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մարմնի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գանձապետական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համակարգ</w:t>
      </w:r>
      <w:r w:rsidRPr="002528F7">
        <w:rPr>
          <w:rFonts w:ascii="Arial AM" w:hAnsi="Arial AM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իսկ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կարգի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համաձայն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փաստաթղթերի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հիման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վրա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լիազորված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մարմինը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տվյալ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վճարումը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գանձապետական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համակարգ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մուտքագրված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լինելու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դեպքում՝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վճարման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ժամանակացույցով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ժամկետներում</w:t>
      </w:r>
      <w:r w:rsidRPr="002528F7">
        <w:rPr>
          <w:rFonts w:ascii="Arial AM" w:hAnsi="Arial AM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աշխատանքային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ընթացքում</w:t>
      </w:r>
      <w:r w:rsidR="00C754B2" w:rsidRPr="002528F7">
        <w:rPr>
          <w:rFonts w:ascii="Arial AM" w:hAnsi="Arial AM"/>
          <w:sz w:val="20"/>
          <w:lang w:val="hy-AM"/>
        </w:rPr>
        <w:t>:</w:t>
      </w:r>
      <w:r w:rsidR="00C754B2" w:rsidRPr="002528F7">
        <w:rPr>
          <w:rStyle w:val="af6"/>
          <w:rFonts w:ascii="Arial AM" w:hAnsi="Arial AM"/>
          <w:sz w:val="20"/>
          <w:lang w:val="hy-AM"/>
        </w:rPr>
        <w:footnoteReference w:id="25"/>
      </w:r>
    </w:p>
    <w:p w14:paraId="7BBFACF5" w14:textId="77777777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5.4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կատարողական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ակտերի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դիմաց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վճարումներն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իրականացվում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հետևյալ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բանաձևով՝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ՎԳ</w:t>
      </w:r>
      <w:r w:rsidRPr="002528F7">
        <w:rPr>
          <w:rFonts w:ascii="Arial AM" w:hAnsi="Arial AM" w:cs="Sylfaen"/>
          <w:sz w:val="20"/>
          <w:szCs w:val="20"/>
          <w:lang w:val="hy-AM"/>
        </w:rPr>
        <w:t>=</w:t>
      </w:r>
      <w:r w:rsidRPr="002528F7">
        <w:rPr>
          <w:rFonts w:ascii="Sylfaen" w:hAnsi="Sylfaen" w:cs="Sylfaen"/>
          <w:sz w:val="20"/>
          <w:szCs w:val="20"/>
          <w:lang w:val="hy-AM"/>
        </w:rPr>
        <w:t>ՄԳ</w:t>
      </w:r>
      <w:r w:rsidRPr="002528F7">
        <w:rPr>
          <w:rFonts w:ascii="Arial AM" w:hAnsi="Arial AM" w:cs="Sylfaen"/>
          <w:sz w:val="20"/>
          <w:szCs w:val="20"/>
          <w:lang w:val="hy-AM"/>
        </w:rPr>
        <w:t>/</w:t>
      </w:r>
      <w:r w:rsidRPr="002528F7">
        <w:rPr>
          <w:rFonts w:ascii="Sylfaen" w:hAnsi="Sylfaen" w:cs="Sylfaen"/>
          <w:sz w:val="20"/>
          <w:szCs w:val="20"/>
          <w:lang w:val="hy-AM"/>
        </w:rPr>
        <w:t>ՆԳ</w:t>
      </w:r>
      <w:r w:rsidRPr="002528F7">
        <w:rPr>
          <w:rFonts w:ascii="Arial AM" w:hAnsi="Arial AM" w:cs="Sylfaen"/>
          <w:sz w:val="20"/>
          <w:szCs w:val="20"/>
          <w:lang w:val="hy-AM"/>
        </w:rPr>
        <w:t>x</w:t>
      </w:r>
      <w:r w:rsidRPr="002528F7">
        <w:rPr>
          <w:rFonts w:ascii="Sylfaen" w:hAnsi="Sylfaen" w:cs="Sylfaen"/>
          <w:sz w:val="20"/>
          <w:szCs w:val="20"/>
          <w:lang w:val="hy-AM"/>
        </w:rPr>
        <w:t>ԿԾ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որտեղ՝</w:t>
      </w:r>
    </w:p>
    <w:p w14:paraId="035B293F" w14:textId="77777777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ՄԳ</w:t>
      </w:r>
      <w:r w:rsidRPr="002528F7">
        <w:rPr>
          <w:rFonts w:ascii="Arial AM" w:hAnsi="Arial AM" w:cs="Sylfae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5.1 </w:t>
      </w:r>
      <w:r w:rsidRPr="002528F7">
        <w:rPr>
          <w:rFonts w:ascii="Sylfaen" w:hAnsi="Sylfaen" w:cs="Sylfaen"/>
          <w:sz w:val="20"/>
          <w:szCs w:val="20"/>
          <w:lang w:val="hy-AM"/>
        </w:rPr>
        <w:t>կետում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նշված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ներառված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մեկից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ավել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չափաբաժիններ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ապա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տվյալ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չափաբաժնի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>).</w:t>
      </w:r>
    </w:p>
    <w:p w14:paraId="5B49FB46" w14:textId="77777777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lastRenderedPageBreak/>
        <w:t>ՆԳ</w:t>
      </w:r>
      <w:r w:rsidRPr="002528F7">
        <w:rPr>
          <w:rFonts w:ascii="Arial AM" w:hAnsi="Arial AM" w:cs="Sylfae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հրավերով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հրապարակված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շինարարական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նախահաշվային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>.</w:t>
      </w:r>
    </w:p>
    <w:p w14:paraId="40399EC5" w14:textId="77777777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ԿԾ</w:t>
      </w:r>
      <w:r w:rsidRPr="002528F7">
        <w:rPr>
          <w:rFonts w:ascii="Arial AM" w:hAnsi="Arial AM" w:cs="Sylfae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տվյալ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կատարողական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ակտով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գումարային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արտահայտությամբ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>.</w:t>
      </w:r>
    </w:p>
    <w:p w14:paraId="7D8CCC72" w14:textId="77777777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ՎԳ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–</w:t>
      </w:r>
      <w:r w:rsidRPr="002528F7">
        <w:rPr>
          <w:rFonts w:ascii="Sylfaen" w:hAnsi="Sylfaen" w:cs="Sylfaen"/>
          <w:sz w:val="20"/>
          <w:szCs w:val="20"/>
          <w:lang w:val="hy-AM"/>
        </w:rPr>
        <w:t>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ծավալաթերթ</w:t>
      </w:r>
      <w:r w:rsidRPr="002528F7">
        <w:rPr>
          <w:rFonts w:ascii="Arial AM" w:hAnsi="Arial AM" w:cs="Sylfae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նախահաշվով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դիմաց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վճարվող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գումարն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</w:p>
    <w:p w14:paraId="7BF421F8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lang w:val="hy-AM"/>
        </w:rPr>
      </w:pPr>
    </w:p>
    <w:p w14:paraId="5FC810AB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hy-AM"/>
        </w:rPr>
      </w:pPr>
      <w:r w:rsidRPr="002528F7">
        <w:rPr>
          <w:rFonts w:ascii="Arial AM" w:hAnsi="Arial AM"/>
          <w:b/>
          <w:sz w:val="20"/>
          <w:szCs w:val="20"/>
          <w:lang w:val="hy-AM"/>
        </w:rPr>
        <w:t xml:space="preserve">6.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ԿՈՂՄԵՐԻ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ՊԱՏԱՍԽԱՆԱՏՎՈՒԹՅՈՒՆԸ</w:t>
      </w:r>
    </w:p>
    <w:p w14:paraId="1934476A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6.1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որակի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1.3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ներառյալ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օրացուցային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գրաֆիկը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պահպանման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05A47871" w14:textId="23324E32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6.2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ժամկետը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խախտելու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Կապալառուից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ուշացված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աշխատանքային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գանձվում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տույժ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սակայն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չկատարված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0,05 (</w:t>
      </w:r>
      <w:r w:rsidRPr="002528F7">
        <w:rPr>
          <w:rFonts w:ascii="Sylfaen" w:hAnsi="Sylfaen" w:cs="Sylfaen"/>
          <w:sz w:val="20"/>
          <w:szCs w:val="20"/>
          <w:lang w:val="hy-AM"/>
        </w:rPr>
        <w:t>զրո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հինգ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հարյուրերորդական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տոկոսի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չափով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11AD2CBE" w14:textId="72A22CE1" w:rsidR="00F02279" w:rsidRPr="002528F7" w:rsidRDefault="00F02279" w:rsidP="00F02279">
      <w:pPr>
        <w:ind w:firstLine="709"/>
        <w:jc w:val="both"/>
        <w:rPr>
          <w:rFonts w:ascii="Arial AM" w:hAnsi="Arial AM"/>
          <w:sz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6.3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3.1.3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հիմքերով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չընդունվելու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ինչպես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3.1.4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լուծելու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Կապալառուից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գանձվում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տուգանք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5.1 </w:t>
      </w:r>
      <w:r w:rsidRPr="002528F7">
        <w:rPr>
          <w:rFonts w:ascii="Sylfaen" w:hAnsi="Sylfaen" w:cs="Sylfaen"/>
          <w:sz w:val="20"/>
          <w:szCs w:val="20"/>
          <w:lang w:val="hy-AM"/>
        </w:rPr>
        <w:t>կետում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գումարի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0,5 (</w:t>
      </w:r>
      <w:r w:rsidRPr="002528F7">
        <w:rPr>
          <w:rFonts w:ascii="Sylfaen" w:hAnsi="Sylfaen" w:cs="Sylfaen"/>
          <w:sz w:val="20"/>
          <w:szCs w:val="20"/>
          <w:lang w:val="hy-AM"/>
        </w:rPr>
        <w:t>զրո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հինգ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տասնորդական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տոկոսի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չափով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  <w:r w:rsidR="00C754B2" w:rsidRPr="002528F7">
        <w:rPr>
          <w:rStyle w:val="af6"/>
          <w:rFonts w:ascii="Arial AM" w:hAnsi="Arial AM" w:cs="Sylfaen"/>
          <w:sz w:val="20"/>
          <w:szCs w:val="20"/>
          <w:lang w:val="hy-AM"/>
        </w:rPr>
        <w:footnoteReference w:id="26"/>
      </w:r>
      <w:r w:rsidR="00742B5B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42B5B"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տուգանքը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հաշվարկվում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նաև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աշխատանքի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պայմանագրով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կատարելու</w:t>
      </w:r>
      <w:r w:rsidRPr="002528F7">
        <w:rPr>
          <w:rFonts w:ascii="Arial AM" w:hAnsi="Arial AM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սակայն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այդ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չընդունվելու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/>
          <w:sz w:val="20"/>
          <w:lang w:val="hy-AM"/>
        </w:rPr>
        <w:t xml:space="preserve">:  </w:t>
      </w:r>
    </w:p>
    <w:p w14:paraId="3B9A3683" w14:textId="061AAB85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6.4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6.2</w:t>
      </w:r>
      <w:r w:rsidR="00AE446F" w:rsidRPr="002528F7">
        <w:rPr>
          <w:rFonts w:ascii="Arial AM" w:hAnsi="Arial AM" w:cs="Sylfaen"/>
          <w:sz w:val="20"/>
          <w:szCs w:val="20"/>
          <w:lang w:val="hy-AM"/>
        </w:rPr>
        <w:t>,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6.3 </w:t>
      </w:r>
      <w:r w:rsidR="00AE446F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AE446F" w:rsidRPr="002528F7">
        <w:rPr>
          <w:rFonts w:ascii="Arial AM" w:hAnsi="Arial AM" w:cs="Times Armenian"/>
          <w:sz w:val="20"/>
          <w:szCs w:val="20"/>
          <w:lang w:val="hy-AM"/>
        </w:rPr>
        <w:t xml:space="preserve"> 6.5.1 </w:t>
      </w:r>
      <w:r w:rsidRPr="002528F7">
        <w:rPr>
          <w:rFonts w:ascii="Sylfaen" w:hAnsi="Sylfaen" w:cs="Sylfaen"/>
          <w:sz w:val="20"/>
          <w:szCs w:val="20"/>
          <w:lang w:val="hy-AM"/>
        </w:rPr>
        <w:t>կետերով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տույժը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տուգանքը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հաշվարկվում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հաշվանցվում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վճարվող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գումարների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262A0FFD" w14:textId="19A949B5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ahoma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6.5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5.3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խախտման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նկատմամբ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ուշացված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հաշվարկվում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տույժ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վճարման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սակայն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չվճարված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hy-AM"/>
        </w:rPr>
        <w:t>գումարի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0,05 (</w:t>
      </w:r>
      <w:r w:rsidRPr="002528F7">
        <w:rPr>
          <w:rFonts w:ascii="Sylfaen" w:hAnsi="Sylfaen" w:cs="Sylfaen"/>
          <w:sz w:val="20"/>
          <w:szCs w:val="20"/>
          <w:lang w:val="hy-AM"/>
        </w:rPr>
        <w:t>զրո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հինգ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հարյուրերորդական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տոկոսի</w:t>
      </w:r>
      <w:r w:rsidRPr="002528F7" w:rsidDel="007472F1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չափով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7CB99E0E" w14:textId="32DE43BB" w:rsidR="00AE446F" w:rsidRPr="00A14992" w:rsidRDefault="00AE446F" w:rsidP="00717204">
      <w:pPr>
        <w:tabs>
          <w:tab w:val="left" w:pos="1276"/>
        </w:tabs>
        <w:ind w:firstLine="720"/>
        <w:jc w:val="both"/>
        <w:rPr>
          <w:rFonts w:ascii="Sylfaen" w:hAnsi="Sylfaen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6.5.1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ողջ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քաղաքաշինական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նորմատիվատեխնիկական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հաստատված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նախագծանախահաշվային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շինարարական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հրապարակի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պատշաճ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կահավորման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տեխնիկական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անվտանգության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սանիտարահիգիենիկ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բնապահպանական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կլիմայի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հարմարվողականության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միջոցառումների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)  </w:t>
      </w:r>
      <w:r w:rsidRPr="002528F7">
        <w:rPr>
          <w:rFonts w:ascii="Sylfaen" w:hAnsi="Sylfaen" w:cs="Sylfaen"/>
          <w:sz w:val="20"/>
          <w:szCs w:val="20"/>
          <w:lang w:val="hy-AM"/>
        </w:rPr>
        <w:t>նորմերի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չպահպանման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արձանագրված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նկատմամբ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կիրառվում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հետևյալ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միջոցները</w:t>
      </w:r>
      <w:r w:rsidR="00742B5B" w:rsidRPr="002528F7">
        <w:rPr>
          <w:rStyle w:val="af6"/>
          <w:rFonts w:ascii="Arial AM" w:hAnsi="Arial AM" w:cs="Sylfaen"/>
          <w:sz w:val="20"/>
          <w:szCs w:val="20"/>
          <w:lang w:val="hy-AM"/>
        </w:rPr>
        <w:footnoteReference w:id="27"/>
      </w:r>
    </w:p>
    <w:tbl>
      <w:tblPr>
        <w:tblStyle w:val="aff2"/>
        <w:tblW w:w="107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2694"/>
        <w:gridCol w:w="1134"/>
        <w:gridCol w:w="1995"/>
      </w:tblGrid>
      <w:tr w:rsidR="00D82762" w:rsidRPr="00B55CA7" w14:paraId="3B840BB4" w14:textId="77777777" w:rsidTr="00D82762">
        <w:tc>
          <w:tcPr>
            <w:tcW w:w="567" w:type="dxa"/>
          </w:tcPr>
          <w:p w14:paraId="45CC3C5B" w14:textId="77777777" w:rsidR="00D82762" w:rsidRPr="00D82762" w:rsidRDefault="00D82762" w:rsidP="003A71B3">
            <w:pPr>
              <w:tabs>
                <w:tab w:val="left" w:pos="1276"/>
              </w:tabs>
              <w:ind w:firstLine="720"/>
              <w:jc w:val="both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D82762">
              <w:rPr>
                <w:rFonts w:ascii="Sylfaen" w:hAnsi="Sylfaen" w:cs="Sylfaen"/>
                <w:sz w:val="20"/>
                <w:szCs w:val="20"/>
                <w:lang w:val="hy-AM"/>
              </w:rPr>
              <w:t>N</w:t>
            </w:r>
          </w:p>
        </w:tc>
        <w:tc>
          <w:tcPr>
            <w:tcW w:w="4394" w:type="dxa"/>
            <w:vAlign w:val="center"/>
          </w:tcPr>
          <w:p w14:paraId="4734527D" w14:textId="77777777" w:rsidR="00D82762" w:rsidRPr="00D82762" w:rsidRDefault="00D82762" w:rsidP="003A71B3">
            <w:pPr>
              <w:tabs>
                <w:tab w:val="left" w:pos="1276"/>
              </w:tabs>
              <w:ind w:firstLine="7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D82762">
              <w:rPr>
                <w:rFonts w:ascii="Sylfaen" w:hAnsi="Sylfaen" w:cs="Sylfaen"/>
                <w:sz w:val="20"/>
                <w:szCs w:val="20"/>
                <w:lang w:val="hy-AM"/>
              </w:rPr>
              <w:t>Խախտումը</w:t>
            </w:r>
          </w:p>
        </w:tc>
        <w:tc>
          <w:tcPr>
            <w:tcW w:w="2694" w:type="dxa"/>
            <w:vAlign w:val="center"/>
          </w:tcPr>
          <w:p w14:paraId="3D4D60AC" w14:textId="77777777" w:rsidR="00D82762" w:rsidRPr="00D82762" w:rsidRDefault="00D82762" w:rsidP="003A71B3">
            <w:pPr>
              <w:tabs>
                <w:tab w:val="left" w:pos="1276"/>
              </w:tabs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D82762">
              <w:rPr>
                <w:rFonts w:ascii="Sylfaen" w:hAnsi="Sylfaen" w:cs="Sylfaen"/>
                <w:sz w:val="20"/>
                <w:szCs w:val="20"/>
                <w:lang w:val="hy-AM"/>
              </w:rPr>
              <w:t>Պատասխանատվությունը</w:t>
            </w:r>
          </w:p>
        </w:tc>
        <w:tc>
          <w:tcPr>
            <w:tcW w:w="1134" w:type="dxa"/>
            <w:vAlign w:val="center"/>
          </w:tcPr>
          <w:p w14:paraId="5C828977" w14:textId="77777777" w:rsidR="00D82762" w:rsidRPr="00D82762" w:rsidRDefault="00D82762" w:rsidP="003A71B3">
            <w:pPr>
              <w:tabs>
                <w:tab w:val="left" w:pos="1276"/>
              </w:tabs>
              <w:jc w:val="both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D82762">
              <w:rPr>
                <w:rFonts w:ascii="Sylfaen" w:hAnsi="Sylfaen"/>
                <w:sz w:val="18"/>
                <w:szCs w:val="18"/>
                <w:lang w:val="hy-AM"/>
              </w:rPr>
              <w:t>Խախտումը վերացնելու համար տրամադրվող ժամկետները</w:t>
            </w:r>
          </w:p>
        </w:tc>
        <w:tc>
          <w:tcPr>
            <w:tcW w:w="1995" w:type="dxa"/>
            <w:vAlign w:val="center"/>
          </w:tcPr>
          <w:p w14:paraId="16E0720D" w14:textId="77777777" w:rsidR="00D82762" w:rsidRPr="00D82762" w:rsidRDefault="00D82762" w:rsidP="003A71B3">
            <w:pPr>
              <w:tabs>
                <w:tab w:val="left" w:pos="1276"/>
              </w:tabs>
              <w:jc w:val="both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D82762">
              <w:rPr>
                <w:rFonts w:ascii="Sylfaen" w:hAnsi="Sylfaen"/>
                <w:sz w:val="18"/>
                <w:szCs w:val="18"/>
                <w:lang w:val="hy-AM"/>
              </w:rPr>
              <w:t>Խախտումը կրկնվելու դեպքում տրամադրվող ժամկետները</w:t>
            </w:r>
          </w:p>
        </w:tc>
      </w:tr>
      <w:tr w:rsidR="00D82762" w:rsidRPr="00BB2FDE" w14:paraId="2998B748" w14:textId="77777777" w:rsidTr="00D82762">
        <w:tc>
          <w:tcPr>
            <w:tcW w:w="567" w:type="dxa"/>
            <w:vAlign w:val="center"/>
          </w:tcPr>
          <w:p w14:paraId="53C1CDF5" w14:textId="77777777" w:rsidR="00D82762" w:rsidRPr="00E27E97" w:rsidRDefault="00D82762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14:paraId="4D071A7A" w14:textId="77777777" w:rsidR="00D82762" w:rsidRPr="00293A69" w:rsidRDefault="00D82762" w:rsidP="003A71B3">
            <w:pPr>
              <w:rPr>
                <w:rFonts w:ascii="GHEA Grapalat" w:hAnsi="GHEA Grapalat"/>
                <w:sz w:val="18"/>
                <w:lang w:val="hy-AM"/>
              </w:rPr>
            </w:pPr>
            <w:r w:rsidRPr="00293A69">
              <w:rPr>
                <w:rFonts w:ascii="GHEA Grapalat" w:hAnsi="GHEA Grapalat"/>
                <w:sz w:val="18"/>
                <w:lang w:val="hy-AM"/>
              </w:rPr>
              <w:t>Կապալառուն չունի շինարարական թափոնների տեղակայման վայրի համար թույլտվություն</w:t>
            </w:r>
          </w:p>
          <w:p w14:paraId="248F986F" w14:textId="77777777" w:rsidR="00D82762" w:rsidRPr="00293A69" w:rsidRDefault="00D82762" w:rsidP="003A71B3">
            <w:pPr>
              <w:tabs>
                <w:tab w:val="left" w:pos="1276"/>
              </w:tabs>
              <w:ind w:firstLine="720"/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</w:p>
        </w:tc>
        <w:tc>
          <w:tcPr>
            <w:tcW w:w="2694" w:type="dxa"/>
            <w:vAlign w:val="center"/>
          </w:tcPr>
          <w:p w14:paraId="33D79332" w14:textId="77777777" w:rsidR="00D82762" w:rsidRPr="00293A69" w:rsidRDefault="00D82762" w:rsidP="003A71B3">
            <w:pPr>
              <w:tabs>
                <w:tab w:val="left" w:pos="1276"/>
              </w:tabs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293A69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7036B9D5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 օր</w:t>
            </w:r>
          </w:p>
        </w:tc>
        <w:tc>
          <w:tcPr>
            <w:tcW w:w="1995" w:type="dxa"/>
            <w:vAlign w:val="center"/>
          </w:tcPr>
          <w:p w14:paraId="7E8403F5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</w:tr>
      <w:tr w:rsidR="00D82762" w:rsidRPr="00B55CA7" w14:paraId="640DE707" w14:textId="77777777" w:rsidTr="00D82762">
        <w:tc>
          <w:tcPr>
            <w:tcW w:w="567" w:type="dxa"/>
            <w:vAlign w:val="center"/>
          </w:tcPr>
          <w:p w14:paraId="62BC0093" w14:textId="77777777" w:rsidR="00D82762" w:rsidRPr="00E27E97" w:rsidRDefault="00D82762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14:paraId="616EE2D0" w14:textId="77777777" w:rsidR="00D82762" w:rsidRPr="00293A69" w:rsidRDefault="00D82762" w:rsidP="003A71B3">
            <w:pPr>
              <w:pStyle w:val="Default"/>
              <w:rPr>
                <w:rFonts w:ascii="GHEA Grapalat" w:hAnsi="GHEA Grapalat"/>
                <w:sz w:val="18"/>
                <w:szCs w:val="22"/>
                <w:lang w:val="hy-AM"/>
              </w:rPr>
            </w:pPr>
            <w:r w:rsidRPr="00293A69">
              <w:rPr>
                <w:rFonts w:ascii="GHEA Grapalat" w:hAnsi="GHEA Grapalat"/>
                <w:sz w:val="18"/>
                <w:szCs w:val="22"/>
                <w:lang w:val="hy-AM"/>
              </w:rPr>
              <w:t xml:space="preserve">Շինարարական հրապարակից և/կամ տեղամասից հեռացված չեն աղբը, կենցաղային թափոնները և օտար առարկաները (աշխատանքների իրականացման ժամանակահատվածում, ինչպես նաև մինչև շինարարական օբյեկտը սահմանված կարգով շահագործման հանձնելը) </w:t>
            </w:r>
          </w:p>
          <w:p w14:paraId="7600367A" w14:textId="77777777" w:rsidR="00D82762" w:rsidRPr="00293A69" w:rsidRDefault="00D82762" w:rsidP="003A71B3">
            <w:pPr>
              <w:tabs>
                <w:tab w:val="left" w:pos="1276"/>
              </w:tabs>
              <w:ind w:firstLine="720"/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</w:p>
        </w:tc>
        <w:tc>
          <w:tcPr>
            <w:tcW w:w="2694" w:type="dxa"/>
            <w:vAlign w:val="center"/>
          </w:tcPr>
          <w:p w14:paraId="0136DC43" w14:textId="77777777" w:rsidR="00D82762" w:rsidRPr="00293A69" w:rsidRDefault="00D82762" w:rsidP="003A71B3">
            <w:pPr>
              <w:tabs>
                <w:tab w:val="left" w:pos="1276"/>
              </w:tabs>
              <w:rPr>
                <w:rFonts w:ascii="Arial AM" w:hAnsi="Arial AM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 xml:space="preserve">   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293A69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30ACA612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 օր</w:t>
            </w:r>
          </w:p>
        </w:tc>
        <w:tc>
          <w:tcPr>
            <w:tcW w:w="1995" w:type="dxa"/>
            <w:vAlign w:val="center"/>
          </w:tcPr>
          <w:p w14:paraId="6A6BCF10" w14:textId="77777777" w:rsidR="00D82762" w:rsidRPr="00D82762" w:rsidRDefault="00D82762" w:rsidP="003A71B3">
            <w:pPr>
              <w:rPr>
                <w:rFonts w:ascii="GHEA Grapalat" w:hAnsi="GHEA Grapalat" w:cs="Times Armenian"/>
                <w:color w:val="000000"/>
                <w:sz w:val="18"/>
                <w:szCs w:val="18"/>
                <w:lang w:val="hy-AM"/>
              </w:rPr>
            </w:pPr>
            <w:r w:rsidRPr="00672417">
              <w:rPr>
                <w:rFonts w:ascii="GHEA Grapalat" w:hAnsi="GHEA Grapalat" w:cs="Times Armenian"/>
                <w:color w:val="000000"/>
                <w:sz w:val="18"/>
                <w:szCs w:val="18"/>
                <w:lang w:val="hy-AM"/>
              </w:rPr>
              <w:t xml:space="preserve">1) Շին. աղբի մասով – </w:t>
            </w:r>
          </w:p>
          <w:p w14:paraId="44F38BF1" w14:textId="77777777" w:rsidR="00D82762" w:rsidRPr="00672417" w:rsidRDefault="00D82762" w:rsidP="003A71B3">
            <w:pPr>
              <w:rPr>
                <w:rFonts w:ascii="GHEA Grapalat" w:hAnsi="GHEA Grapalat" w:cs="Times Armenian"/>
                <w:color w:val="000000"/>
                <w:sz w:val="18"/>
                <w:szCs w:val="18"/>
                <w:lang w:val="hy-AM"/>
              </w:rPr>
            </w:pPr>
            <w:r w:rsidRPr="00672417">
              <w:rPr>
                <w:rFonts w:ascii="GHEA Grapalat" w:hAnsi="GHEA Grapalat" w:cs="Times Armenian"/>
                <w:color w:val="000000"/>
                <w:sz w:val="18"/>
                <w:szCs w:val="18"/>
                <w:lang w:val="hy-AM"/>
              </w:rPr>
              <w:t>Չի տրամադրվում</w:t>
            </w:r>
          </w:p>
          <w:p w14:paraId="4E4C66BB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>
              <w:rPr>
                <w:rFonts w:ascii="GHEA Grapalat" w:hAnsi="GHEA Grapalat" w:cs="Times Armenian"/>
                <w:color w:val="000000"/>
                <w:sz w:val="18"/>
                <w:szCs w:val="18"/>
                <w:lang w:val="hy-AM"/>
              </w:rPr>
              <w:t>2)</w:t>
            </w:r>
            <w:r w:rsidRPr="005F3000">
              <w:rPr>
                <w:rFonts w:ascii="GHEA Grapalat" w:hAnsi="GHEA Grapalat" w:cs="Times Armenian"/>
                <w:color w:val="000000"/>
                <w:sz w:val="18"/>
                <w:szCs w:val="18"/>
                <w:lang w:val="hy-AM"/>
              </w:rPr>
              <w:t xml:space="preserve"> </w:t>
            </w:r>
            <w:r w:rsidRPr="00672417">
              <w:rPr>
                <w:rFonts w:ascii="GHEA Grapalat" w:hAnsi="GHEA Grapalat" w:cs="Times Armenian"/>
                <w:color w:val="000000"/>
                <w:sz w:val="18"/>
                <w:szCs w:val="18"/>
                <w:lang w:val="hy-AM"/>
              </w:rPr>
              <w:t>Կենցաղային թափոնների և օտար առարկաների մասով – 1 օր</w:t>
            </w:r>
          </w:p>
        </w:tc>
      </w:tr>
      <w:tr w:rsidR="00D82762" w:rsidRPr="00BB2FDE" w14:paraId="0148C6B7" w14:textId="77777777" w:rsidTr="00D82762">
        <w:tc>
          <w:tcPr>
            <w:tcW w:w="567" w:type="dxa"/>
            <w:vAlign w:val="center"/>
          </w:tcPr>
          <w:p w14:paraId="0BD9049B" w14:textId="4A1CC548" w:rsidR="00D82762" w:rsidRPr="00293A69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center"/>
          </w:tcPr>
          <w:p w14:paraId="1F92726C" w14:textId="77777777" w:rsidR="00D82762" w:rsidRPr="00293A69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szCs w:val="22"/>
                <w:lang w:val="hy-AM"/>
              </w:rPr>
              <w:t>Հասարակությանը իրազեկելու նպատակով անհրաժեշտ տեղեկատվական վահանակները տեղադրված չեն (ծրագծի սկզբում և վերջում)</w:t>
            </w:r>
          </w:p>
        </w:tc>
        <w:tc>
          <w:tcPr>
            <w:tcW w:w="2694" w:type="dxa"/>
          </w:tcPr>
          <w:p w14:paraId="503C50FB" w14:textId="77777777" w:rsidR="00D82762" w:rsidRPr="00293A69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293A69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34FB8C6B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 օր</w:t>
            </w:r>
          </w:p>
        </w:tc>
        <w:tc>
          <w:tcPr>
            <w:tcW w:w="1995" w:type="dxa"/>
            <w:vAlign w:val="center"/>
          </w:tcPr>
          <w:p w14:paraId="3146B98B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</w:tr>
      <w:tr w:rsidR="00D82762" w:rsidRPr="00B55CA7" w14:paraId="1A176381" w14:textId="77777777" w:rsidTr="00D82762">
        <w:tc>
          <w:tcPr>
            <w:tcW w:w="567" w:type="dxa"/>
            <w:vAlign w:val="center"/>
          </w:tcPr>
          <w:p w14:paraId="5FFC1D51" w14:textId="5E9E2553" w:rsidR="00D82762" w:rsidRPr="00293A69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center"/>
          </w:tcPr>
          <w:p w14:paraId="65FD872A" w14:textId="77777777" w:rsidR="00D82762" w:rsidRPr="00293A69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lang w:val="hy-AM"/>
              </w:rPr>
              <w:t xml:space="preserve">Վտանգավոր տեղամասը ցանկապատված չէ, շինարարական տեղամասում պահպանված չեն </w:t>
            </w:r>
            <w:r w:rsidRPr="00293A69">
              <w:rPr>
                <w:rFonts w:ascii="GHEA Grapalat" w:hAnsi="GHEA Grapalat"/>
                <w:sz w:val="18"/>
                <w:lang w:val="hy-AM"/>
              </w:rPr>
              <w:lastRenderedPageBreak/>
              <w:t xml:space="preserve">ժամանակավոր երթևեկության կազմակերպման պահանջները (տեղադրված չեն նախազգուշացնող նշաններ, աշխատանքային տեղամասերը  կահավորված չեն լուսաազդանշանային առկայծող լապտերներով և այլն) </w:t>
            </w:r>
          </w:p>
        </w:tc>
        <w:tc>
          <w:tcPr>
            <w:tcW w:w="2694" w:type="dxa"/>
            <w:vAlign w:val="center"/>
          </w:tcPr>
          <w:p w14:paraId="4A373A49" w14:textId="77777777" w:rsidR="00D82762" w:rsidRPr="00293A69" w:rsidRDefault="00D82762" w:rsidP="003A71B3">
            <w:pPr>
              <w:tabs>
                <w:tab w:val="left" w:pos="1276"/>
              </w:tabs>
              <w:rPr>
                <w:rFonts w:ascii="Arial AM" w:hAnsi="Arial AM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lastRenderedPageBreak/>
              <w:t xml:space="preserve"> 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</w:t>
            </w:r>
            <w:r w:rsidRPr="00293A69">
              <w:rPr>
                <w:rFonts w:ascii="GHEA Grapalat" w:hAnsi="GHEA Grapalat"/>
                <w:sz w:val="18"/>
                <w:lang w:val="hy-AM"/>
              </w:rPr>
              <w:lastRenderedPageBreak/>
              <w:t xml:space="preserve">ընդհանուր գնի </w:t>
            </w:r>
            <w:r w:rsidRPr="00293A69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43C3EF2A" w14:textId="77777777" w:rsidR="00D82762" w:rsidRPr="00672417" w:rsidRDefault="00D82762" w:rsidP="003A71B3">
            <w:pPr>
              <w:pStyle w:val="aff3"/>
              <w:ind w:left="0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  <w:lastRenderedPageBreak/>
              <w:t xml:space="preserve">1) Նշանների </w:t>
            </w: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  <w:lastRenderedPageBreak/>
              <w:t>մասով – 3 օր</w:t>
            </w:r>
          </w:p>
          <w:p w14:paraId="4EBB06A2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2) Լուսաազդանշանային առկայծող լապտերների մասով  - առավելագույնը - 12 ժամ</w:t>
            </w:r>
          </w:p>
        </w:tc>
        <w:tc>
          <w:tcPr>
            <w:tcW w:w="1995" w:type="dxa"/>
            <w:vAlign w:val="center"/>
          </w:tcPr>
          <w:p w14:paraId="77FA4FA9" w14:textId="77777777" w:rsidR="00D82762" w:rsidRPr="00672417" w:rsidRDefault="00D82762" w:rsidP="003A71B3">
            <w:pPr>
              <w:pStyle w:val="aff3"/>
              <w:ind w:left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  <w:lastRenderedPageBreak/>
              <w:t xml:space="preserve">1) Թեքված, ծռված, վնասված, </w:t>
            </w: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  <w:lastRenderedPageBreak/>
              <w:t>բացակայող ճանապարհային նշանների վերականգնման համար – 1 օր:</w:t>
            </w:r>
          </w:p>
          <w:p w14:paraId="58CF0C4A" w14:textId="77777777" w:rsidR="00D82762" w:rsidRPr="00CF714D" w:rsidRDefault="00D82762" w:rsidP="003A71B3">
            <w:pPr>
              <w:tabs>
                <w:tab w:val="left" w:pos="1276"/>
              </w:tabs>
              <w:ind w:firstLine="720"/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2) Վնասված լուսաազդանշանային առկայծող լապտերների վերականգնման համար – 4 ժամ:</w:t>
            </w:r>
          </w:p>
        </w:tc>
      </w:tr>
      <w:tr w:rsidR="00D82762" w:rsidRPr="00BB2FDE" w14:paraId="17310545" w14:textId="77777777" w:rsidTr="00D82762">
        <w:tc>
          <w:tcPr>
            <w:tcW w:w="567" w:type="dxa"/>
            <w:vAlign w:val="center"/>
          </w:tcPr>
          <w:p w14:paraId="0E50FF91" w14:textId="5BC86787" w:rsidR="00D82762" w:rsidRPr="00293A69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5</w:t>
            </w:r>
          </w:p>
        </w:tc>
        <w:tc>
          <w:tcPr>
            <w:tcW w:w="4394" w:type="dxa"/>
            <w:vAlign w:val="center"/>
          </w:tcPr>
          <w:p w14:paraId="54691DE3" w14:textId="77777777" w:rsidR="00D82762" w:rsidRPr="00293A69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szCs w:val="22"/>
                <w:lang w:val="hy-AM"/>
              </w:rPr>
              <w:t>Տեղամասերում շինարարական աղբը կուտակված է, թափոնները չեն տեղափոխվել հատուկ հատկացված վայրեր</w:t>
            </w:r>
          </w:p>
        </w:tc>
        <w:tc>
          <w:tcPr>
            <w:tcW w:w="2694" w:type="dxa"/>
          </w:tcPr>
          <w:p w14:paraId="5FAC80DA" w14:textId="77777777" w:rsidR="00D82762" w:rsidRPr="00293A69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293A69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77D820E8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 օր</w:t>
            </w:r>
          </w:p>
        </w:tc>
        <w:tc>
          <w:tcPr>
            <w:tcW w:w="1995" w:type="dxa"/>
            <w:vAlign w:val="center"/>
          </w:tcPr>
          <w:p w14:paraId="39734BD5" w14:textId="77777777" w:rsidR="00D82762" w:rsidRPr="00CF714D" w:rsidRDefault="00D82762" w:rsidP="003A71B3">
            <w:pPr>
              <w:tabs>
                <w:tab w:val="left" w:pos="1276"/>
              </w:tabs>
              <w:ind w:firstLine="720"/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</w:tr>
      <w:tr w:rsidR="00D82762" w:rsidRPr="00BB2FDE" w14:paraId="50FC4017" w14:textId="77777777" w:rsidTr="00D82762">
        <w:tc>
          <w:tcPr>
            <w:tcW w:w="567" w:type="dxa"/>
            <w:vAlign w:val="center"/>
          </w:tcPr>
          <w:p w14:paraId="4EA3E834" w14:textId="40716607" w:rsidR="00D82762" w:rsidRPr="00293A69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center"/>
          </w:tcPr>
          <w:p w14:paraId="010FFF51" w14:textId="77777777" w:rsidR="00D82762" w:rsidRPr="00293A69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szCs w:val="22"/>
                <w:lang w:val="hy-AM"/>
              </w:rPr>
              <w:t>Կապալառուի ճամբարում կամ աշխատանքային բազայում առկա չեն սանիտարական պայմաններ</w:t>
            </w:r>
          </w:p>
        </w:tc>
        <w:tc>
          <w:tcPr>
            <w:tcW w:w="2694" w:type="dxa"/>
          </w:tcPr>
          <w:p w14:paraId="5DC27388" w14:textId="77777777" w:rsidR="00D82762" w:rsidRPr="00293A69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293A69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07D70F96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 օր</w:t>
            </w:r>
          </w:p>
        </w:tc>
        <w:tc>
          <w:tcPr>
            <w:tcW w:w="1995" w:type="dxa"/>
            <w:vAlign w:val="center"/>
          </w:tcPr>
          <w:p w14:paraId="607DB100" w14:textId="77777777" w:rsidR="00D82762" w:rsidRPr="00CF714D" w:rsidRDefault="00D82762" w:rsidP="003A71B3">
            <w:pPr>
              <w:tabs>
                <w:tab w:val="left" w:pos="1276"/>
              </w:tabs>
              <w:ind w:firstLine="720"/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</w:tr>
      <w:tr w:rsidR="00D82762" w:rsidRPr="00BB2FDE" w14:paraId="6A4BE12F" w14:textId="77777777" w:rsidTr="00D82762">
        <w:tc>
          <w:tcPr>
            <w:tcW w:w="567" w:type="dxa"/>
            <w:vAlign w:val="center"/>
          </w:tcPr>
          <w:p w14:paraId="78338C31" w14:textId="5DB4DAC2" w:rsidR="00D82762" w:rsidRPr="00E27E97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center"/>
          </w:tcPr>
          <w:p w14:paraId="6C962BD5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ED334B">
              <w:rPr>
                <w:rFonts w:ascii="GHEA Grapalat" w:hAnsi="GHEA Grapalat"/>
                <w:sz w:val="18"/>
                <w:szCs w:val="22"/>
                <w:lang w:val="hy-AM"/>
              </w:rPr>
              <w:t xml:space="preserve">Կապալառուի ճամբարում կամ աշխատանքային բազայում առկա չեն առաջին բուժօգնության և հակահրդեհային միջոցները </w:t>
            </w:r>
          </w:p>
        </w:tc>
        <w:tc>
          <w:tcPr>
            <w:tcW w:w="2694" w:type="dxa"/>
          </w:tcPr>
          <w:p w14:paraId="581C8A21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911B6D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911B6D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911B6D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59EC08A6" w14:textId="77777777" w:rsidR="00D82762" w:rsidRPr="00911B6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 օր</w:t>
            </w:r>
          </w:p>
        </w:tc>
        <w:tc>
          <w:tcPr>
            <w:tcW w:w="1995" w:type="dxa"/>
            <w:vAlign w:val="center"/>
          </w:tcPr>
          <w:p w14:paraId="4F14C163" w14:textId="77777777" w:rsidR="00D82762" w:rsidRPr="00911B6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</w:tr>
      <w:tr w:rsidR="00D82762" w:rsidRPr="00BB2FDE" w14:paraId="7BFFE293" w14:textId="77777777" w:rsidTr="00D82762">
        <w:tc>
          <w:tcPr>
            <w:tcW w:w="567" w:type="dxa"/>
            <w:vAlign w:val="center"/>
          </w:tcPr>
          <w:p w14:paraId="7C0AA954" w14:textId="72A31EBB" w:rsidR="00D82762" w:rsidRPr="00E27E97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center"/>
          </w:tcPr>
          <w:p w14:paraId="400EF2E0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ED334B">
              <w:rPr>
                <w:rFonts w:ascii="GHEA Grapalat" w:hAnsi="GHEA Grapalat"/>
                <w:sz w:val="18"/>
                <w:szCs w:val="22"/>
                <w:lang w:val="hy-AM"/>
              </w:rPr>
              <w:t xml:space="preserve">Շինարարությունում զբաղված ինժեներատեխնիկական, սպասարկման և բանվորական անձնակազմը չեն կրում հատուկ արտահագուստ և տեխնոլոգիական գործընթացներին համապատասխան պաշտպանիչ հանդերձանք (ձեռնոցներ, սաղավարտներ, ակնոցներ և այլն) </w:t>
            </w:r>
          </w:p>
        </w:tc>
        <w:tc>
          <w:tcPr>
            <w:tcW w:w="2694" w:type="dxa"/>
          </w:tcPr>
          <w:p w14:paraId="188862DB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911B6D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911B6D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911B6D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4345191D" w14:textId="77777777" w:rsidR="00D82762" w:rsidRPr="00911B6D" w:rsidRDefault="00D82762" w:rsidP="003A71B3">
            <w:pPr>
              <w:tabs>
                <w:tab w:val="left" w:pos="1276"/>
              </w:tabs>
              <w:rPr>
                <w:rFonts w:ascii="GHEA Grapalat" w:hAnsi="GHEA Grapalat"/>
                <w:sz w:val="18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4 ժամ</w:t>
            </w:r>
          </w:p>
        </w:tc>
        <w:tc>
          <w:tcPr>
            <w:tcW w:w="1995" w:type="dxa"/>
            <w:vAlign w:val="center"/>
          </w:tcPr>
          <w:p w14:paraId="4CE15828" w14:textId="77777777" w:rsidR="00D82762" w:rsidRPr="00911B6D" w:rsidRDefault="00D82762" w:rsidP="003A71B3">
            <w:pPr>
              <w:tabs>
                <w:tab w:val="left" w:pos="1276"/>
              </w:tabs>
              <w:ind w:firstLine="720"/>
              <w:rPr>
                <w:rFonts w:ascii="GHEA Grapalat" w:hAnsi="GHEA Grapalat"/>
                <w:sz w:val="18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 ժամ</w:t>
            </w:r>
          </w:p>
        </w:tc>
      </w:tr>
      <w:tr w:rsidR="00D82762" w:rsidRPr="00BB2FDE" w14:paraId="71CCAE4B" w14:textId="77777777" w:rsidTr="00D82762">
        <w:tc>
          <w:tcPr>
            <w:tcW w:w="567" w:type="dxa"/>
            <w:vAlign w:val="center"/>
          </w:tcPr>
          <w:p w14:paraId="22A41EC2" w14:textId="5DC191C2" w:rsidR="00D82762" w:rsidRPr="00E27E97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center"/>
          </w:tcPr>
          <w:p w14:paraId="0D3CCDF9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ED334B">
              <w:rPr>
                <w:rFonts w:ascii="GHEA Grapalat" w:hAnsi="GHEA Grapalat"/>
                <w:sz w:val="18"/>
                <w:szCs w:val="22"/>
                <w:lang w:val="hy-AM"/>
              </w:rPr>
              <w:t xml:space="preserve">Շինարարական աշխատանքների ընթացքում չի պահպանվում օդի փոշոտվածության կանխարգելման պահանջները (փոշի առաջացնող աշխատանքների դեպքում շինարարական հրապարակը պարբերաբար չի խոնավեցվում ջրի շիթով և այլն) </w:t>
            </w:r>
          </w:p>
        </w:tc>
        <w:tc>
          <w:tcPr>
            <w:tcW w:w="2694" w:type="dxa"/>
          </w:tcPr>
          <w:p w14:paraId="70B68699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911B6D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911B6D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911B6D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25567DD1" w14:textId="77777777" w:rsidR="00D82762" w:rsidRPr="00911B6D" w:rsidRDefault="00D82762" w:rsidP="003A71B3">
            <w:pPr>
              <w:tabs>
                <w:tab w:val="left" w:pos="1276"/>
              </w:tabs>
              <w:rPr>
                <w:rFonts w:ascii="GHEA Grapalat" w:hAnsi="GHEA Grapalat"/>
                <w:sz w:val="18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 ժամ</w:t>
            </w:r>
          </w:p>
        </w:tc>
        <w:tc>
          <w:tcPr>
            <w:tcW w:w="1995" w:type="dxa"/>
            <w:vAlign w:val="center"/>
          </w:tcPr>
          <w:p w14:paraId="02257380" w14:textId="77777777" w:rsidR="00D82762" w:rsidRPr="00911B6D" w:rsidRDefault="00D82762" w:rsidP="003A71B3">
            <w:pPr>
              <w:tabs>
                <w:tab w:val="left" w:pos="1276"/>
              </w:tabs>
              <w:rPr>
                <w:rFonts w:ascii="GHEA Grapalat" w:hAnsi="GHEA Grapalat"/>
                <w:sz w:val="18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</w:tr>
      <w:tr w:rsidR="00D82762" w:rsidRPr="00BB2FDE" w14:paraId="1FD25855" w14:textId="77777777" w:rsidTr="00D82762">
        <w:tc>
          <w:tcPr>
            <w:tcW w:w="567" w:type="dxa"/>
            <w:vAlign w:val="center"/>
          </w:tcPr>
          <w:p w14:paraId="54476750" w14:textId="6F0CFC8F" w:rsidR="00D82762" w:rsidRPr="00E27E97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center"/>
          </w:tcPr>
          <w:p w14:paraId="52534067" w14:textId="77777777" w:rsidR="00D82762" w:rsidRDefault="00D82762" w:rsidP="003A71B3">
            <w:pPr>
              <w:pStyle w:val="Default"/>
              <w:rPr>
                <w:rFonts w:ascii="GHEA Grapalat" w:hAnsi="GHEA Grapalat"/>
                <w:sz w:val="18"/>
                <w:szCs w:val="22"/>
                <w:lang w:val="hy-AM"/>
              </w:rPr>
            </w:pPr>
          </w:p>
          <w:p w14:paraId="5EDA8F2D" w14:textId="77777777" w:rsidR="00D82762" w:rsidRPr="00ED334B" w:rsidRDefault="00D82762" w:rsidP="003A71B3">
            <w:pPr>
              <w:pStyle w:val="Default"/>
              <w:rPr>
                <w:rFonts w:ascii="GHEA Grapalat" w:hAnsi="GHEA Grapalat"/>
                <w:sz w:val="18"/>
                <w:szCs w:val="22"/>
                <w:lang w:val="hy-AM"/>
              </w:rPr>
            </w:pPr>
            <w:r w:rsidRPr="00ED334B">
              <w:rPr>
                <w:rFonts w:ascii="GHEA Grapalat" w:hAnsi="GHEA Grapalat"/>
                <w:sz w:val="18"/>
                <w:szCs w:val="22"/>
                <w:lang w:val="hy-AM"/>
              </w:rPr>
              <w:t xml:space="preserve">Շինարարական </w:t>
            </w:r>
            <w:r>
              <w:rPr>
                <w:rFonts w:ascii="GHEA Grapalat" w:hAnsi="GHEA Grapalat"/>
                <w:sz w:val="18"/>
                <w:szCs w:val="22"/>
                <w:lang w:val="hy-AM"/>
              </w:rPr>
              <w:t xml:space="preserve">սորուն </w:t>
            </w:r>
            <w:r w:rsidRPr="00ED334B">
              <w:rPr>
                <w:rFonts w:ascii="GHEA Grapalat" w:hAnsi="GHEA Grapalat"/>
                <w:sz w:val="18"/>
                <w:szCs w:val="22"/>
                <w:lang w:val="hy-AM"/>
              </w:rPr>
              <w:t>նյութերը և թափոնները չեն տեղափոխվում ծածկված բեռնատարներով</w:t>
            </w:r>
          </w:p>
          <w:p w14:paraId="01B39070" w14:textId="77777777" w:rsidR="00D82762" w:rsidRPr="00ED334B" w:rsidRDefault="00D82762" w:rsidP="003A71B3">
            <w:pPr>
              <w:pStyle w:val="Default"/>
              <w:rPr>
                <w:rFonts w:ascii="GHEA Grapalat" w:hAnsi="GHEA Grapalat"/>
                <w:sz w:val="18"/>
                <w:szCs w:val="22"/>
                <w:lang w:val="hy-AM"/>
              </w:rPr>
            </w:pPr>
          </w:p>
          <w:p w14:paraId="60B8B90E" w14:textId="77777777" w:rsidR="00D82762" w:rsidRPr="002528F7" w:rsidRDefault="00D82762" w:rsidP="003A71B3">
            <w:pPr>
              <w:tabs>
                <w:tab w:val="left" w:pos="1276"/>
              </w:tabs>
              <w:ind w:firstLine="720"/>
              <w:rPr>
                <w:rFonts w:ascii="Arial AM" w:hAnsi="Arial AM" w:cs="Sylfaen"/>
                <w:sz w:val="20"/>
                <w:szCs w:val="20"/>
                <w:lang w:val="hy-AM"/>
              </w:rPr>
            </w:pPr>
          </w:p>
        </w:tc>
        <w:tc>
          <w:tcPr>
            <w:tcW w:w="2694" w:type="dxa"/>
          </w:tcPr>
          <w:p w14:paraId="29A039E9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911B6D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911B6D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911B6D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02DA78BD" w14:textId="77777777" w:rsidR="00D82762" w:rsidRPr="00911B6D" w:rsidRDefault="00D82762" w:rsidP="003A71B3">
            <w:pPr>
              <w:tabs>
                <w:tab w:val="left" w:pos="1276"/>
              </w:tabs>
              <w:rPr>
                <w:rFonts w:ascii="GHEA Grapalat" w:hAnsi="GHEA Grapalat"/>
                <w:sz w:val="18"/>
                <w:lang w:val="hy-AM"/>
              </w:rPr>
            </w:pPr>
            <w:r w:rsidRPr="00485C3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  <w:tc>
          <w:tcPr>
            <w:tcW w:w="1995" w:type="dxa"/>
            <w:vAlign w:val="center"/>
          </w:tcPr>
          <w:p w14:paraId="12569D04" w14:textId="77777777" w:rsidR="00D82762" w:rsidRPr="00911B6D" w:rsidRDefault="00D82762" w:rsidP="003A71B3">
            <w:pPr>
              <w:tabs>
                <w:tab w:val="left" w:pos="1276"/>
              </w:tabs>
              <w:rPr>
                <w:rFonts w:ascii="GHEA Grapalat" w:hAnsi="GHEA Grapalat"/>
                <w:sz w:val="18"/>
                <w:lang w:val="hy-AM"/>
              </w:rPr>
            </w:pPr>
            <w:r w:rsidRPr="00485C3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</w:tr>
      <w:tr w:rsidR="00D82762" w:rsidRPr="00BB2FDE" w14:paraId="2F0F0DB6" w14:textId="77777777" w:rsidTr="00D82762">
        <w:tc>
          <w:tcPr>
            <w:tcW w:w="567" w:type="dxa"/>
            <w:vAlign w:val="center"/>
          </w:tcPr>
          <w:p w14:paraId="63936FFF" w14:textId="1FADECFB" w:rsidR="00D82762" w:rsidRPr="00E27E97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center"/>
          </w:tcPr>
          <w:p w14:paraId="2A3C6F8A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ED334B">
              <w:rPr>
                <w:rFonts w:ascii="GHEA Grapalat" w:hAnsi="GHEA Grapalat"/>
                <w:sz w:val="18"/>
                <w:szCs w:val="22"/>
                <w:lang w:val="hy-AM"/>
              </w:rPr>
              <w:t xml:space="preserve">Շինարարական հրապարակում օգտագործվող շինարարական տեխնիկան և մեքենա-մեխանիզմները բավարար տեխնիկական վիճակում չեն (կան ավելորդ արտանետումներ,  աղմուկ, վառելիքի և քսայուղերի արտահոսք) </w:t>
            </w:r>
          </w:p>
        </w:tc>
        <w:tc>
          <w:tcPr>
            <w:tcW w:w="2694" w:type="dxa"/>
          </w:tcPr>
          <w:p w14:paraId="6B8FDC2B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911B6D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911B6D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911B6D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08FE5210" w14:textId="77777777" w:rsidR="00D82762" w:rsidRPr="00911B6D" w:rsidRDefault="00D82762" w:rsidP="003A71B3">
            <w:pPr>
              <w:tabs>
                <w:tab w:val="left" w:pos="1276"/>
              </w:tabs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24 ժամ</w:t>
            </w:r>
          </w:p>
        </w:tc>
        <w:tc>
          <w:tcPr>
            <w:tcW w:w="1995" w:type="dxa"/>
            <w:vAlign w:val="center"/>
          </w:tcPr>
          <w:p w14:paraId="1F9EEDA1" w14:textId="77777777" w:rsidR="00D82762" w:rsidRPr="00911B6D" w:rsidRDefault="00D82762" w:rsidP="003A71B3">
            <w:pPr>
              <w:tabs>
                <w:tab w:val="left" w:pos="1276"/>
              </w:tabs>
              <w:ind w:firstLine="720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4ժամ</w:t>
            </w:r>
          </w:p>
        </w:tc>
      </w:tr>
    </w:tbl>
    <w:p w14:paraId="6F8DB8E2" w14:textId="77777777" w:rsidR="00D82762" w:rsidRPr="002528F7" w:rsidRDefault="00D82762" w:rsidP="00D82762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</w:p>
    <w:p w14:paraId="0E7D6C8A" w14:textId="77777777" w:rsidR="00AE446F" w:rsidRPr="002528F7" w:rsidRDefault="00AE446F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</w:p>
    <w:p w14:paraId="36B432EE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6.6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Պայամանագրով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չնախատեսված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դեպքերում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իրենց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չկատարելու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ոչ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պատշաճ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3A129C05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6.7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Տույժերի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Arial"/>
          <w:sz w:val="20"/>
          <w:szCs w:val="20"/>
          <w:lang w:val="hy-AM"/>
        </w:rPr>
        <w:t>)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տուգանքների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վճարումը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ազատում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իրենց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կատարելուց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sz w:val="20"/>
          <w:szCs w:val="20"/>
          <w:lang w:val="hy-AM"/>
        </w:rPr>
        <w:tab/>
      </w:r>
    </w:p>
    <w:p w14:paraId="76F83132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</w:p>
    <w:p w14:paraId="2A845303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hy-AM"/>
        </w:rPr>
      </w:pPr>
      <w:r w:rsidRPr="002528F7">
        <w:rPr>
          <w:rFonts w:ascii="Arial AM" w:hAnsi="Arial AM"/>
          <w:b/>
          <w:sz w:val="20"/>
          <w:szCs w:val="20"/>
          <w:lang w:val="hy-AM"/>
        </w:rPr>
        <w:t xml:space="preserve">7.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ԱՆՀԱՂԹԱՀԱՐԵԼԻ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ՈՒԺԻ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ԱԶԴԵՑՈՒԹՅՈՒՆԸ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ՖՈՐՍ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ՄԱԺՈՐ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>)</w:t>
      </w:r>
    </w:p>
    <w:p w14:paraId="317159B5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ամբողջությամբ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մասնակիորեն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չկատարելու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ազատվում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պատասխանատվությունից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եղել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անհաղթահարելի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ուժի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ազդեցության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հետևանքով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ծագել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կնքելուց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հետո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hy-AM"/>
        </w:rPr>
        <w:t>չէին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կանխատեսել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կանխարգելել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Այդպիսի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իրավիճակներ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երկրաշարժը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ջրհեղեղը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հրդեհը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պատերազմը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ռազմական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արտակարգ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դրություն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հայտարարելը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քաղաքական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հուզումները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գործադուլները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հաղորդակցության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դադարեցումը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պետական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մարմինների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ակտերը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այլն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որոնք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անհնարին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դարձնում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կատարումը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արտակարգ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ուժի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ազդեցությունը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շարունակվում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3 (</w:t>
      </w:r>
      <w:r w:rsidRPr="002528F7">
        <w:rPr>
          <w:rFonts w:ascii="Sylfaen" w:hAnsi="Sylfaen" w:cs="Sylfaen"/>
          <w:sz w:val="20"/>
          <w:szCs w:val="20"/>
          <w:lang w:val="hy-AM"/>
        </w:rPr>
        <w:t>երեք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ամսից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ավելի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lastRenderedPageBreak/>
        <w:t>ապա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իրավունք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ունի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նախապես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տեղյակ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պահելով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մյուս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կողմին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648B3065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ab/>
      </w:r>
    </w:p>
    <w:p w14:paraId="4ACC8302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b/>
          <w:sz w:val="20"/>
          <w:szCs w:val="20"/>
          <w:lang w:val="hy-AM"/>
        </w:rPr>
      </w:pPr>
      <w:r w:rsidRPr="002528F7">
        <w:rPr>
          <w:rFonts w:ascii="Arial AM" w:hAnsi="Arial AM"/>
          <w:b/>
          <w:sz w:val="20"/>
          <w:szCs w:val="20"/>
          <w:lang w:val="hy-AM"/>
        </w:rPr>
        <w:t xml:space="preserve">8.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ԱՅԼ</w:t>
      </w:r>
      <w:r w:rsidRPr="002528F7">
        <w:rPr>
          <w:rFonts w:ascii="Arial AM" w:hAnsi="Arial AM" w:cs="Arial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ՊԱՅՄԱՆՆԵՐ</w:t>
      </w:r>
    </w:p>
    <w:p w14:paraId="22CAC848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8.1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ուժի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մեջ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մտնում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ստորագրման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պահից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ստանձնած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ողջ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կատարումը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</w:p>
    <w:p w14:paraId="587242DA" w14:textId="6D91DCD4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իրավունքների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պարտականությունների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ֆինանսների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նախարարության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հաշվառված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լինելու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հանգամանքը</w:t>
      </w:r>
      <w:r w:rsidR="00742B5B" w:rsidRPr="002528F7">
        <w:rPr>
          <w:rFonts w:ascii="Arial AM" w:hAnsi="Arial AM" w:cs="Sylfaen"/>
          <w:sz w:val="20"/>
          <w:szCs w:val="20"/>
          <w:lang w:val="hy-AM"/>
        </w:rPr>
        <w:t>:</w:t>
      </w:r>
      <w:r w:rsidR="00742B5B" w:rsidRPr="002528F7">
        <w:rPr>
          <w:rStyle w:val="af6"/>
          <w:rFonts w:ascii="Arial AM" w:hAnsi="Arial AM" w:cs="Sylfaen"/>
          <w:sz w:val="20"/>
          <w:szCs w:val="20"/>
          <w:lang w:val="hy-AM"/>
        </w:rPr>
        <w:footnoteReference w:id="28"/>
      </w:r>
    </w:p>
    <w:p w14:paraId="327B9716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8.2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ծագած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կողմի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դադարել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ծագած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հակընդդեմ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հաշվանցով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առանց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գրավոր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կնիքով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հաստատված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համաձայնության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ծագած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իրավունքը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փոխանցվել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անձի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առանց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պարտապան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գրավոր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համաձայնության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</w:p>
    <w:p w14:paraId="4A60046D" w14:textId="77777777" w:rsidR="00F02279" w:rsidRPr="002528F7" w:rsidRDefault="00F02279" w:rsidP="00F02279">
      <w:pPr>
        <w:tabs>
          <w:tab w:val="left" w:pos="720"/>
        </w:tabs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ab/>
        <w:t xml:space="preserve">8.3 </w:t>
      </w:r>
      <w:r w:rsidRPr="002528F7">
        <w:rPr>
          <w:rFonts w:ascii="Sylfaen" w:hAnsi="Sylfaen" w:cs="Sylfaen"/>
          <w:sz w:val="20"/>
          <w:szCs w:val="20"/>
          <w:lang w:val="hy-AM"/>
        </w:rPr>
        <w:t>Այն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երբ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օրենքով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նկատմամբ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հսկողության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վերահսկողության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բողոքների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քննության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արձանագրվում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գործընթացում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կնքումը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ներկայացրել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կեղծ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տվյալներ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),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վերջինիս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ընտրված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ճանաչելու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որոշումը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համապատասխանում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օրենսդրությանը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ապա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հիմքերն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գալուց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հետո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միակողմանիորեն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լուծու</w:t>
      </w:r>
      <w:r w:rsidR="004A1CC7" w:rsidRPr="002528F7">
        <w:rPr>
          <w:rFonts w:ascii="Sylfaen" w:hAnsi="Sylfaen" w:cs="Sylfaen"/>
          <w:sz w:val="20"/>
          <w:szCs w:val="20"/>
          <w:lang w:val="hy-AM"/>
        </w:rPr>
        <w:t>մ</w:t>
      </w:r>
      <w:r w:rsidR="004A1CC7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արձանագրված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խախտումները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կնքումը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լինելու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գնումների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օրենսդրության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հիմք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կհանդիսանային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չկնքելու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համար։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հետևանքով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առաջացող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վնասների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թողնված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օգուտի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ռիսկը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իսկ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վերջինս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օրենքով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փոխհատուցել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մեղքով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վնասներն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լուծվել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է։</w:t>
      </w:r>
    </w:p>
    <w:p w14:paraId="6096B6D7" w14:textId="77777777" w:rsidR="00F02279" w:rsidRPr="002528F7" w:rsidRDefault="00F02279" w:rsidP="00F02279">
      <w:pPr>
        <w:tabs>
          <w:tab w:val="left" w:pos="1276"/>
        </w:tabs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          8.4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վեճերը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քննության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դատարաններում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10F14FDE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8.5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փոփոխություններ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լրացումներ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կատարվել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փոխադարձ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համաձայնությամբ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համաձայնագիր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կհանդիսանա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անբաժանելի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</w:p>
    <w:p w14:paraId="1491B17F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Արգելվում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իսկ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գործոնային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ապա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տարիներին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համաձայնագրում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այնպիսի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փոփոխություններ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որոնք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հանգեցնում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գնվող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ձեռք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բերվող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միավորի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արհեստական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փոփոխման։</w:t>
      </w:r>
    </w:p>
    <w:p w14:paraId="3453114E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անկախ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գործոնների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ազդեցությամբ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կառավարությունը։</w:t>
      </w:r>
    </w:p>
    <w:p w14:paraId="71CBB1B4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8.6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իրականացվում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ենթակապալի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միջոցով</w:t>
      </w:r>
      <w:r w:rsidRPr="002528F7">
        <w:rPr>
          <w:rFonts w:ascii="Arial AM" w:hAnsi="Arial AM" w:cs="Sylfaen"/>
          <w:sz w:val="20"/>
          <w:szCs w:val="20"/>
          <w:lang w:val="hy-AM"/>
        </w:rPr>
        <w:t>.</w:t>
      </w:r>
    </w:p>
    <w:p w14:paraId="2E6D3476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1)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ոչ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պատշաճ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Sylfaen"/>
          <w:sz w:val="20"/>
          <w:szCs w:val="20"/>
          <w:lang w:val="hy-AM"/>
        </w:rPr>
        <w:t>.</w:t>
      </w:r>
    </w:p>
    <w:p w14:paraId="2E826644" w14:textId="2429B5B6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գրավոր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տեղեկացնում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Պատվիրատուին՝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տրամադրելով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ենթակապալի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պատճենը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հանդիսացող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անձի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տվյալները՝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փոփոխությունը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կատարվելու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օրվանից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հինգ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  <w:r w:rsidR="00742B5B" w:rsidRPr="002528F7">
        <w:rPr>
          <w:rStyle w:val="af6"/>
          <w:rFonts w:ascii="Arial AM" w:hAnsi="Arial AM" w:cs="Sylfaen"/>
          <w:sz w:val="20"/>
          <w:szCs w:val="20"/>
          <w:lang w:val="hy-AM"/>
        </w:rPr>
        <w:footnoteReference w:id="29"/>
      </w:r>
    </w:p>
    <w:p w14:paraId="5B99F88C" w14:textId="1C53697A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8.7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իրականացվում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համատեղ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կոնսորցիումի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ապա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մասնակիցները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համատեղ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համապարտ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Ընդ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կոնսորցիումի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անդամի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կոնսորցիումից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դուրս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գալու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միակողմանիորեն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կոնսորցիումի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անդամների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նկատմամբ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կիրառվում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միջոցները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  <w:r w:rsidR="00742B5B" w:rsidRPr="002528F7">
        <w:rPr>
          <w:rStyle w:val="af6"/>
          <w:rFonts w:ascii="Arial AM" w:hAnsi="Arial AM" w:cs="Sylfaen"/>
          <w:sz w:val="20"/>
          <w:szCs w:val="20"/>
          <w:lang w:val="hy-AM"/>
        </w:rPr>
        <w:footnoteReference w:id="30"/>
      </w:r>
    </w:p>
    <w:p w14:paraId="3CE0F564" w14:textId="061D5FB2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pt-BR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>8.8</w:t>
      </w:r>
      <w:r w:rsidRPr="002528F7">
        <w:rPr>
          <w:rFonts w:ascii="Arial AM" w:hAnsi="Arial AM" w:cs="Times Armenia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երկարաձգվել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լրանալը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առաջարկության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առկայության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մոտ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վերացել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օգտագործման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պահանջը</w:t>
      </w:r>
      <w:r w:rsidRPr="002528F7">
        <w:rPr>
          <w:rFonts w:ascii="Arial AM" w:hAnsi="Arial AM" w:cs="Sylfaen"/>
          <w:sz w:val="20"/>
          <w:szCs w:val="20"/>
          <w:lang w:val="hy-AM"/>
        </w:rPr>
        <w:t>,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իսկ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առաջարկությունը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ներկայացվել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ոչ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ուշ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քան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սկզբանե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լրանալուց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առնվազն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2E57FD" w:rsidRPr="002528F7">
        <w:rPr>
          <w:rFonts w:ascii="Arial AM" w:hAnsi="Arial AM" w:cs="Sylfaen"/>
          <w:sz w:val="20"/>
          <w:lang w:val="hy-AM"/>
        </w:rPr>
        <w:t xml:space="preserve">7  </w:t>
      </w:r>
      <w:r w:rsidRPr="002528F7">
        <w:rPr>
          <w:rFonts w:ascii="Sylfaen" w:hAnsi="Sylfaen" w:cs="Sylfaen"/>
          <w:sz w:val="20"/>
          <w:lang w:val="hy-AM"/>
        </w:rPr>
        <w:t>օրացուցային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առաջ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Ընդ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երկարաձգվել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մեկ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անգամ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30 </w:t>
      </w:r>
      <w:r w:rsidRPr="002528F7">
        <w:rPr>
          <w:rFonts w:ascii="Sylfaen" w:hAnsi="Sylfaen" w:cs="Sylfaen"/>
          <w:sz w:val="20"/>
          <w:szCs w:val="20"/>
          <w:lang w:val="hy-AM"/>
        </w:rPr>
        <w:t>օրացուցային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բայց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ոչ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ավել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քան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</w:p>
    <w:p w14:paraId="1D32D1B3" w14:textId="77777777" w:rsidR="00F02279" w:rsidRPr="002528F7" w:rsidRDefault="00F02279" w:rsidP="00F02279">
      <w:pPr>
        <w:tabs>
          <w:tab w:val="left" w:pos="720"/>
        </w:tabs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ab/>
        <w:t>8.9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պատշաճ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պայմաններում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օգուտները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խնայողություններ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վնասները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տվյալ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օգուտը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վնասն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են։</w:t>
      </w:r>
    </w:p>
    <w:p w14:paraId="41A387BC" w14:textId="77777777" w:rsidR="00F02279" w:rsidRPr="002528F7" w:rsidRDefault="00F02279" w:rsidP="00F02279">
      <w:pPr>
        <w:tabs>
          <w:tab w:val="left" w:pos="720"/>
        </w:tabs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lastRenderedPageBreak/>
        <w:t xml:space="preserve">        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երրորդ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անձանց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նկատմամբ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պարտավորությունները՝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ներառյալ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գործարքները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դրանցից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բխող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դուրս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կարգավորման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դաշտից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ազդել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արդյունքն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ընդունելու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վրա։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գործարքների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դրանցից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բխող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հարաբերությունները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կարգավորվում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գործարքների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հարաբերությունները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կարգավորող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նորմերով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դրանց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Կապալառուն։</w:t>
      </w:r>
    </w:p>
    <w:p w14:paraId="399B0A9E" w14:textId="77777777" w:rsidR="00F02279" w:rsidRPr="002528F7" w:rsidRDefault="00F02279" w:rsidP="00F02279">
      <w:pPr>
        <w:tabs>
          <w:tab w:val="left" w:pos="720"/>
        </w:tabs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ab/>
        <w:t xml:space="preserve">8.10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փոփոխվել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</w:t>
      </w:r>
      <w:r w:rsidRPr="002528F7">
        <w:rPr>
          <w:rFonts w:ascii="Arial AM" w:hAnsi="Arial AM" w:cs="Sylfaen"/>
          <w:sz w:val="20"/>
          <w:szCs w:val="20"/>
          <w:lang w:val="hy-AM"/>
        </w:rPr>
        <w:softHyphen/>
      </w:r>
      <w:r w:rsidRPr="002528F7">
        <w:rPr>
          <w:rFonts w:ascii="Sylfaen" w:hAnsi="Sylfaen" w:cs="Sylfaen"/>
          <w:sz w:val="20"/>
          <w:szCs w:val="20"/>
          <w:lang w:val="hy-AM"/>
        </w:rPr>
        <w:t>վորու</w:t>
      </w:r>
      <w:r w:rsidRPr="002528F7">
        <w:rPr>
          <w:rFonts w:ascii="Arial AM" w:hAnsi="Arial AM" w:cs="Sylfaen"/>
          <w:sz w:val="20"/>
          <w:szCs w:val="20"/>
          <w:lang w:val="hy-AM"/>
        </w:rPr>
        <w:softHyphen/>
      </w:r>
      <w:r w:rsidRPr="002528F7">
        <w:rPr>
          <w:rFonts w:ascii="Sylfaen" w:hAnsi="Sylfaen" w:cs="Sylfaen"/>
          <w:sz w:val="20"/>
          <w:szCs w:val="20"/>
          <w:lang w:val="hy-AM"/>
        </w:rPr>
        <w:t>թյունների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հետևանքով</w:t>
      </w:r>
      <w:r w:rsidRPr="002528F7" w:rsidDel="00591DE3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լուծվել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փոխադարձ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համաձայնությամբ՝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բացառությամբ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անհրաժեշտ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ֆինանսական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հատկացումների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նվազեցման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Ընդ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փոխադարձ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համաձայնությունն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անհրաժեշտ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ձեռք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բերել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նախքան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անհրաժեշտ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ֆինանսական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հատկացումների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նվազեցումը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</w:p>
    <w:p w14:paraId="0BF328A4" w14:textId="77777777" w:rsidR="004A1CC7" w:rsidRPr="002528F7" w:rsidRDefault="00F02279" w:rsidP="004A1CC7">
      <w:pPr>
        <w:ind w:firstLine="567"/>
        <w:jc w:val="both"/>
        <w:rPr>
          <w:rFonts w:ascii="Arial AM" w:hAnsi="Arial AM"/>
          <w:sz w:val="20"/>
          <w:szCs w:val="20"/>
          <w:lang w:val="hy-AM" w:eastAsia="ru-RU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ab/>
        <w:t xml:space="preserve">8.11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ստանձնած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չկատա</w:t>
      </w:r>
      <w:r w:rsidRPr="002528F7">
        <w:rPr>
          <w:rFonts w:ascii="Arial AM" w:hAnsi="Arial AM" w:cs="Sylfaen"/>
          <w:sz w:val="20"/>
          <w:szCs w:val="20"/>
          <w:lang w:val="hy-AM"/>
        </w:rPr>
        <w:softHyphen/>
      </w:r>
      <w:r w:rsidRPr="002528F7">
        <w:rPr>
          <w:rFonts w:ascii="Sylfaen" w:hAnsi="Sylfaen" w:cs="Sylfaen"/>
          <w:sz w:val="20"/>
          <w:szCs w:val="20"/>
          <w:lang w:val="hy-AM"/>
        </w:rPr>
        <w:t>րելու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ոչ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պատշաճ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հիմքով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ծանուցումը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հրապարակում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www.procurement.am </w:t>
      </w:r>
      <w:r w:rsidRPr="002528F7">
        <w:rPr>
          <w:rFonts w:ascii="Sylfaen" w:hAnsi="Sylfaen" w:cs="Sylfaen"/>
          <w:sz w:val="20"/>
          <w:szCs w:val="20"/>
          <w:lang w:val="hy-AM"/>
        </w:rPr>
        <w:t>հասցեով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ինտերնետային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կայքի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Arial AM"/>
          <w:sz w:val="20"/>
          <w:szCs w:val="20"/>
          <w:lang w:val="hy-AM"/>
        </w:rPr>
        <w:t>«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ծանուցումներ</w:t>
      </w:r>
      <w:r w:rsidRPr="002528F7">
        <w:rPr>
          <w:rFonts w:ascii="Arial AM" w:hAnsi="Arial AM" w:cs="Arial AM"/>
          <w:sz w:val="20"/>
          <w:szCs w:val="20"/>
          <w:lang w:val="hy-AM"/>
        </w:rPr>
        <w:t>»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բաժնում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նշելով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հրապարակման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ամսաթիվը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վերաբերյալ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համարվում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պատշաճ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ծանուցված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ծանուցումը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հրապարակվելուն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օրվանից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  <w:r w:rsidR="004A1CC7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Պայմանագիրն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ամբողջությամբ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կամ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մասնակի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միակողմանի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լուծելու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մասին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ծանուցումը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տեղեկագրում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հրապարակվելու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օրը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Պատվիրատուն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այն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ուղարկվում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է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նաև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Կապալառուի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էլեկտրոնային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փոստին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>:</w:t>
      </w:r>
    </w:p>
    <w:p w14:paraId="0A6ADBDF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8.12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կապակցությամբ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ծագած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վեճերը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բանակցությունների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միջոցով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ձեռք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չբերելու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վեճերը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դատական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4081A7A5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8.13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կազմված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____ </w:t>
      </w:r>
      <w:r w:rsidRPr="002528F7">
        <w:rPr>
          <w:rFonts w:ascii="Sylfaen" w:hAnsi="Sylfaen" w:cs="Sylfaen"/>
          <w:sz w:val="20"/>
          <w:szCs w:val="20"/>
          <w:lang w:val="hy-AM"/>
        </w:rPr>
        <w:t>էջից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կնքվում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երկու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օրինակից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որոնք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ունեն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հավասարազոր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իրավաբանական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ուժ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տրվում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մեկական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օրինակ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N 1, N 2, N 3, 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N 4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N 4.1 </w:t>
      </w:r>
      <w:r w:rsidRPr="002528F7">
        <w:rPr>
          <w:rFonts w:ascii="Sylfaen" w:hAnsi="Sylfaen" w:cs="Sylfaen"/>
          <w:sz w:val="20"/>
          <w:szCs w:val="20"/>
          <w:lang w:val="hy-AM"/>
        </w:rPr>
        <w:t>հավելվածները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համարվում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անբաժանելի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4909302B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8.14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hy-AM"/>
        </w:rPr>
        <w:t>հարաբերությունների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նկատմամբ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կիրառվում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իրավունքը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0089C98D" w14:textId="0AABC325" w:rsidR="00F13444" w:rsidRPr="002528F7" w:rsidRDefault="00F02279" w:rsidP="00F02279">
      <w:pPr>
        <w:ind w:firstLine="708"/>
        <w:jc w:val="both"/>
        <w:rPr>
          <w:rFonts w:ascii="Arial AM" w:hAnsi="Arial AM"/>
          <w:sz w:val="20"/>
          <w:szCs w:val="20"/>
          <w:vertAlign w:val="superscript"/>
          <w:lang w:val="hy-AM" w:eastAsia="ru-RU"/>
        </w:rPr>
      </w:pPr>
      <w:r w:rsidRPr="002528F7">
        <w:rPr>
          <w:rFonts w:ascii="Arial AM" w:hAnsi="Arial AM"/>
          <w:sz w:val="20"/>
          <w:szCs w:val="20"/>
          <w:lang w:val="hy-AM" w:eastAsia="ru-RU"/>
        </w:rPr>
        <w:t xml:space="preserve">8.15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Պայմանագրով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նախատեսված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աշխատանքների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կատարումն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իրականացվում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այդ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նպատակով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միջոցների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առկայության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և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դրա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հիման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վրա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միջև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համապատասխան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համաձայնագրի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կնքման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միջոցով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Պայմանագիրը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լուծվում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եթե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այն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կնքելու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օրվան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հաջորդող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վեց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ամսվա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ընթացքում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այդ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նպատակով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պայմանագրի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կատարման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միջոցներ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չեն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նախատեսվում</w:t>
      </w:r>
      <w:r w:rsidRPr="002528F7">
        <w:rPr>
          <w:rFonts w:ascii="Arial AM" w:hAnsi="Arial AM"/>
          <w:sz w:val="20"/>
          <w:szCs w:val="20"/>
          <w:lang w:val="hy-AM" w:eastAsia="ru-RU"/>
        </w:rPr>
        <w:t>: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Ընդ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որում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յուրաքանչյուր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հաջորդ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համաձայնագիրը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կնքելու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միջոցների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նախատեսման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սույն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կետով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տրված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վեցամսյա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ժամանակահատվածի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հաշվարկը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սկսվում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նախորդ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համաձայնագրով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սահմանված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աշխատանքի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կատարման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արդյունքը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ողջ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ծավալով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պատվիրատուի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կողմից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ընդունվելու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օրվանից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: 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Եթե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պայմանագրի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կատարման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հատկացված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միջոցների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չափը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գերազանցում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գնումների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բազային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միավորի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975F7D" w:rsidRPr="002528F7">
        <w:rPr>
          <w:rFonts w:ascii="Sylfaen" w:hAnsi="Sylfaen" w:cs="Sylfaen"/>
          <w:sz w:val="20"/>
          <w:szCs w:val="20"/>
          <w:lang w:val="hy-AM" w:eastAsia="ru-RU"/>
        </w:rPr>
        <w:t>քսանհինգ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պատիկը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ապա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Պատվիրատուի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կողմից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համաձայնագիր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կկնքվի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եթե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Կապալառուի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կողմից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տուժանքի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ձևով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ներկայացված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որակավորման</w:t>
      </w:r>
      <w:r w:rsidR="00A61F96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և</w:t>
      </w:r>
      <w:r w:rsidR="00A61F96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պայմանագրի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ապահովում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ներ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փոխարինվում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են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երաշխիքով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կանխիկ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փողով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հաշվի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առնելով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ՀՀ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կառավարության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2017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թվականի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մայիսի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4-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N 526-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որոշման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N 1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հավելվածի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32-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րդ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կետի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34164E" w:rsidRPr="002528F7">
        <w:rPr>
          <w:rFonts w:ascii="Arial AM" w:hAnsi="Arial AM"/>
          <w:sz w:val="20"/>
          <w:szCs w:val="20"/>
          <w:lang w:val="hy-AM" w:eastAsia="ru-RU"/>
        </w:rPr>
        <w:t>1-</w:t>
      </w:r>
      <w:r w:rsidR="0034164E" w:rsidRPr="002528F7">
        <w:rPr>
          <w:rFonts w:ascii="Sylfaen" w:hAnsi="Sylfaen" w:cs="Sylfaen"/>
          <w:sz w:val="20"/>
          <w:szCs w:val="20"/>
          <w:lang w:val="hy-AM" w:eastAsia="ru-RU"/>
        </w:rPr>
        <w:t>ին</w:t>
      </w:r>
      <w:r w:rsidR="0034164E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34164E" w:rsidRPr="002528F7">
        <w:rPr>
          <w:rFonts w:ascii="Sylfaen" w:hAnsi="Sylfaen" w:cs="Sylfaen"/>
          <w:sz w:val="20"/>
          <w:szCs w:val="20"/>
          <w:lang w:val="hy-AM" w:eastAsia="ru-RU"/>
        </w:rPr>
        <w:t>ենթակետի</w:t>
      </w:r>
      <w:r w:rsidR="0034164E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34164E" w:rsidRPr="002528F7">
        <w:rPr>
          <w:rFonts w:ascii="Arial AM" w:hAnsi="Arial AM" w:cs="Arial AM"/>
          <w:sz w:val="20"/>
          <w:szCs w:val="20"/>
          <w:lang w:val="hy-AM" w:eastAsia="ru-RU"/>
        </w:rPr>
        <w:t>«</w:t>
      </w:r>
      <w:r w:rsidR="0034164E" w:rsidRPr="002528F7">
        <w:rPr>
          <w:rFonts w:ascii="Sylfaen" w:hAnsi="Sylfaen" w:cs="Sylfaen"/>
          <w:sz w:val="20"/>
          <w:szCs w:val="20"/>
          <w:lang w:val="hy-AM" w:eastAsia="ru-RU"/>
        </w:rPr>
        <w:t>գ</w:t>
      </w:r>
      <w:r w:rsidR="0034164E" w:rsidRPr="002528F7">
        <w:rPr>
          <w:rFonts w:ascii="Arial AM" w:hAnsi="Arial AM" w:cs="Arial AM"/>
          <w:sz w:val="20"/>
          <w:szCs w:val="20"/>
          <w:lang w:val="hy-AM" w:eastAsia="ru-RU"/>
        </w:rPr>
        <w:t>»</w:t>
      </w:r>
      <w:r w:rsidR="0034164E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34164E" w:rsidRPr="002528F7">
        <w:rPr>
          <w:rFonts w:ascii="Sylfaen" w:hAnsi="Sylfaen" w:cs="Sylfaen"/>
          <w:sz w:val="20"/>
          <w:szCs w:val="20"/>
          <w:lang w:val="hy-AM" w:eastAsia="ru-RU"/>
        </w:rPr>
        <w:t>և</w:t>
      </w:r>
      <w:r w:rsidR="0034164E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Arial AM" w:hAnsi="Arial AM"/>
          <w:sz w:val="20"/>
          <w:szCs w:val="20"/>
          <w:lang w:val="hy-AM" w:eastAsia="ru-RU"/>
        </w:rPr>
        <w:t>1</w:t>
      </w:r>
      <w:r w:rsidR="00A61F96" w:rsidRPr="002528F7">
        <w:rPr>
          <w:rFonts w:ascii="Arial AM" w:hAnsi="Arial AM"/>
          <w:sz w:val="20"/>
          <w:szCs w:val="20"/>
          <w:lang w:val="hy-AM" w:eastAsia="ru-RU"/>
        </w:rPr>
        <w:t>7</w:t>
      </w:r>
      <w:r w:rsidRPr="002528F7">
        <w:rPr>
          <w:rFonts w:ascii="Arial AM" w:hAnsi="Arial AM"/>
          <w:sz w:val="20"/>
          <w:szCs w:val="20"/>
          <w:lang w:val="hy-AM" w:eastAsia="ru-RU"/>
        </w:rPr>
        <w:t>-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րդ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ենթակետի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Arial AM" w:hAnsi="Arial AM" w:cs="Arial AM"/>
          <w:sz w:val="20"/>
          <w:szCs w:val="20"/>
          <w:lang w:val="hy-AM" w:eastAsia="ru-RU"/>
        </w:rPr>
        <w:t>«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բ</w:t>
      </w:r>
      <w:r w:rsidRPr="002528F7">
        <w:rPr>
          <w:rFonts w:ascii="Arial AM" w:hAnsi="Arial AM" w:cs="Arial AM"/>
          <w:sz w:val="20"/>
          <w:szCs w:val="20"/>
          <w:lang w:val="hy-AM" w:eastAsia="ru-RU"/>
        </w:rPr>
        <w:t>»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պարբերութ</w:t>
      </w:r>
      <w:r w:rsidR="0034164E" w:rsidRPr="002528F7">
        <w:rPr>
          <w:rFonts w:ascii="Sylfaen" w:hAnsi="Sylfaen" w:cs="Sylfaen"/>
          <w:sz w:val="20"/>
          <w:szCs w:val="20"/>
          <w:lang w:val="hy-AM" w:eastAsia="ru-RU"/>
        </w:rPr>
        <w:t>յունների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պահանջները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Ընդ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որում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Կապալառուն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համաձայնագիրը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կնքում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իսկ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տուժանքի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ձևով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ներկայացված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որակավորման</w:t>
      </w:r>
      <w:r w:rsidR="00A61F96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և</w:t>
      </w:r>
      <w:r w:rsidR="00A61F96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պայմանագրի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ապահով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ումների</w:t>
      </w:r>
      <w:r w:rsidR="00A61F96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փոխարինման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դեպքում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նաև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նոր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ապահովում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ներ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Պատվիրատուին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ներկայացնում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համաձայնագիր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կնքելու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ծանուցումը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ստանալու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օրվանից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տասնհինգ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աշխատանքային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օրվա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ընթացքում։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Հակառակ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դեպքում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պայմանագիրը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Պատվիրատուի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կողմից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միակողմանիորեն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լուծվում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2528F7">
        <w:rPr>
          <w:rFonts w:ascii="Arial AM" w:hAnsi="Arial AM"/>
          <w:sz w:val="20"/>
          <w:szCs w:val="20"/>
          <w:lang w:val="hy-AM" w:eastAsia="ru-RU"/>
        </w:rPr>
        <w:t>:</w:t>
      </w:r>
      <w:r w:rsidR="00742B5B" w:rsidRPr="002528F7">
        <w:rPr>
          <w:rStyle w:val="af6"/>
          <w:rFonts w:ascii="Arial AM" w:hAnsi="Arial AM"/>
          <w:sz w:val="20"/>
          <w:szCs w:val="20"/>
          <w:lang w:val="hy-AM" w:eastAsia="ru-RU"/>
        </w:rPr>
        <w:footnoteReference w:id="31"/>
      </w:r>
    </w:p>
    <w:p w14:paraId="4105D73A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i/>
          <w:sz w:val="22"/>
          <w:szCs w:val="22"/>
          <w:lang w:val="hy-AM"/>
        </w:rPr>
      </w:pPr>
    </w:p>
    <w:p w14:paraId="181E9DF9" w14:textId="77777777" w:rsidR="00F02279" w:rsidRPr="002528F7" w:rsidRDefault="00F02279" w:rsidP="00F02279">
      <w:pPr>
        <w:ind w:firstLine="709"/>
        <w:jc w:val="both"/>
        <w:rPr>
          <w:rFonts w:ascii="Arial AM" w:hAnsi="Arial AM"/>
          <w:b/>
          <w:lang w:val="hy-AM"/>
        </w:rPr>
      </w:pPr>
    </w:p>
    <w:p w14:paraId="699F067D" w14:textId="77777777" w:rsidR="00F02279" w:rsidRPr="002528F7" w:rsidRDefault="00F02279" w:rsidP="00F02279">
      <w:pPr>
        <w:ind w:firstLine="709"/>
        <w:jc w:val="both"/>
        <w:rPr>
          <w:rFonts w:ascii="Arial AM" w:hAnsi="Arial AM" w:cs="Sylfaen"/>
          <w:b/>
          <w:sz w:val="20"/>
          <w:szCs w:val="20"/>
          <w:lang w:val="hy-AM"/>
        </w:rPr>
      </w:pPr>
      <w:r w:rsidRPr="002528F7">
        <w:rPr>
          <w:rFonts w:ascii="Arial AM" w:hAnsi="Arial AM"/>
          <w:b/>
          <w:sz w:val="20"/>
          <w:szCs w:val="20"/>
          <w:lang w:val="hy-AM"/>
        </w:rPr>
        <w:t xml:space="preserve">9.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ԿՈՂՄԵՐԻ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ՀԱՍՑԵՆԵՐԸ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ԲԱՆԿԱՅԻՆ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ՎԱՎԵՐԱՊԱՅՄԱՆՆԵՐԸ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ԵՎ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ՍՏՈՐԱԳՐՈՒԹՅՈՒՆՆԵՐԸ</w:t>
      </w:r>
    </w:p>
    <w:p w14:paraId="14C8C99F" w14:textId="77777777" w:rsidR="00F02279" w:rsidRPr="002528F7" w:rsidRDefault="00F02279" w:rsidP="00F02279">
      <w:pPr>
        <w:ind w:firstLine="709"/>
        <w:jc w:val="both"/>
        <w:rPr>
          <w:rFonts w:ascii="Arial AM" w:hAnsi="Arial AM" w:cs="Sylfaen"/>
          <w:b/>
          <w:lang w:val="hy-AM"/>
        </w:rPr>
      </w:pPr>
    </w:p>
    <w:p w14:paraId="75EB94ED" w14:textId="77777777" w:rsidR="00F02279" w:rsidRPr="002528F7" w:rsidRDefault="00F02279" w:rsidP="00F02279">
      <w:pPr>
        <w:ind w:firstLine="709"/>
        <w:jc w:val="both"/>
        <w:rPr>
          <w:rFonts w:ascii="Arial AM" w:hAnsi="Arial AM" w:cs="Sylfaen"/>
          <w:b/>
          <w:lang w:val="hy-AM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F02279" w:rsidRPr="002528F7" w14:paraId="1DA15631" w14:textId="77777777" w:rsidTr="00545BDE">
        <w:trPr>
          <w:jc w:val="center"/>
        </w:trPr>
        <w:tc>
          <w:tcPr>
            <w:tcW w:w="4536" w:type="dxa"/>
          </w:tcPr>
          <w:p w14:paraId="69BD42D4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sz w:val="20"/>
                <w:szCs w:val="20"/>
                <w:lang w:val="nb-NO"/>
              </w:rPr>
            </w:pPr>
            <w:r w:rsidRPr="002528F7">
              <w:rPr>
                <w:rFonts w:ascii="Sylfaen" w:hAnsi="Sylfaen" w:cs="Sylfaen"/>
                <w:b/>
                <w:bCs/>
                <w:sz w:val="20"/>
                <w:szCs w:val="20"/>
                <w:lang w:val="nb-NO"/>
              </w:rPr>
              <w:t>ՊԱՏՎԻՐԱՏՈՒ</w:t>
            </w:r>
          </w:p>
          <w:p w14:paraId="6BA3F80B" w14:textId="77777777" w:rsidR="00AA7AB1" w:rsidRPr="00C44EC4" w:rsidRDefault="00AA7AB1" w:rsidP="00AA7AB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ՀՀ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Արմավիրի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մարզի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Արաքսի </w:t>
            </w: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համայնքապետարան</w:t>
            </w:r>
          </w:p>
          <w:p w14:paraId="0C6FAD7E" w14:textId="77777777" w:rsidR="00AA7AB1" w:rsidRPr="00CA4753" w:rsidRDefault="00AA7AB1" w:rsidP="00AA7AB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Արմավիրի մարզ գ. </w:t>
            </w:r>
            <w:r w:rsidRPr="00C43AA4">
              <w:rPr>
                <w:rFonts w:ascii="Sylfaen" w:hAnsi="Sylfaen"/>
                <w:sz w:val="20"/>
                <w:szCs w:val="20"/>
                <w:lang w:val="hy-AM"/>
              </w:rPr>
              <w:t>Գայ</w:t>
            </w:r>
          </w:p>
          <w:p w14:paraId="335F790A" w14:textId="77777777" w:rsidR="00AA7AB1" w:rsidRPr="00CA4753" w:rsidRDefault="00AA7AB1" w:rsidP="00AA7AB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CA475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Ա. Խաչատրյան  1</w:t>
            </w:r>
          </w:p>
          <w:p w14:paraId="70B34C4C" w14:textId="77E15C18" w:rsidR="00AA7AB1" w:rsidRDefault="00AA7AB1" w:rsidP="00AA7AB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D82762">
              <w:rPr>
                <w:rFonts w:ascii="Sylfaen" w:hAnsi="Sylfaen"/>
                <w:sz w:val="20"/>
                <w:szCs w:val="20"/>
                <w:lang w:val="hy-AM"/>
              </w:rPr>
              <w:t xml:space="preserve">Հ/Հ  </w:t>
            </w:r>
            <w:r w:rsidR="00271025">
              <w:rPr>
                <w:rFonts w:ascii="Sylfaen" w:hAnsi="Sylfaen"/>
                <w:sz w:val="20"/>
                <w:szCs w:val="20"/>
                <w:lang w:val="hy-AM"/>
              </w:rPr>
              <w:t>900322002834</w:t>
            </w:r>
          </w:p>
          <w:p w14:paraId="2982ED62" w14:textId="77777777" w:rsidR="00AA7AB1" w:rsidRPr="008B738D" w:rsidRDefault="00AA7AB1" w:rsidP="00AA7AB1">
            <w:pPr>
              <w:jc w:val="center"/>
              <w:rPr>
                <w:rFonts w:ascii="Sylfaen" w:hAnsi="Sylfaen"/>
                <w:sz w:val="20"/>
                <w:szCs w:val="20"/>
                <w:lang w:val="nb-NO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ՀՎՀՀ  0444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0</w:t>
            </w:r>
            <w:r w:rsidRPr="008B738D">
              <w:rPr>
                <w:rFonts w:ascii="Sylfaen" w:hAnsi="Sylfaen"/>
                <w:sz w:val="20"/>
                <w:szCs w:val="20"/>
                <w:lang w:val="nb-NO"/>
              </w:rPr>
              <w:t>435</w:t>
            </w:r>
          </w:p>
          <w:p w14:paraId="1ED98020" w14:textId="77777777" w:rsidR="00AA7AB1" w:rsidRPr="00C44EC4" w:rsidRDefault="00AA7AB1" w:rsidP="00AA7AB1">
            <w:pPr>
              <w:jc w:val="center"/>
              <w:rPr>
                <w:rFonts w:ascii="Sylfaen" w:hAnsi="Sylfaen"/>
                <w:sz w:val="20"/>
                <w:szCs w:val="20"/>
                <w:u w:val="single"/>
                <w:lang w:val="hy-AM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ՀՀ ֆին. նախ. գործ. վարչութ</w:t>
            </w:r>
          </w:p>
          <w:p w14:paraId="191515F5" w14:textId="77777777" w:rsidR="00AA7AB1" w:rsidRPr="00C44EC4" w:rsidRDefault="00AA7AB1" w:rsidP="00AA7AB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8F812AC" w14:textId="4D6D10D3" w:rsidR="00AA7AB1" w:rsidRPr="008B738D" w:rsidRDefault="00D82762" w:rsidP="00D82762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CD773C">
              <w:rPr>
                <w:rFonts w:ascii="Sylfaen" w:hAnsi="Sylfaen"/>
                <w:sz w:val="20"/>
                <w:szCs w:val="20"/>
                <w:lang w:val="hy-AM"/>
              </w:rPr>
              <w:t xml:space="preserve">            </w:t>
            </w:r>
            <w:r w:rsidR="00AA7AB1" w:rsidRPr="00C44EC4">
              <w:rPr>
                <w:rFonts w:ascii="Sylfaen" w:hAnsi="Sylfaen"/>
                <w:sz w:val="20"/>
                <w:szCs w:val="20"/>
                <w:lang w:val="hy-AM"/>
              </w:rPr>
              <w:t>--------------------</w:t>
            </w:r>
            <w:r w:rsidR="00AA7AB1" w:rsidRPr="008B738D">
              <w:rPr>
                <w:rFonts w:ascii="Sylfaen" w:hAnsi="Sylfaen"/>
                <w:sz w:val="20"/>
                <w:szCs w:val="20"/>
                <w:lang w:val="hy-AM"/>
              </w:rPr>
              <w:t>Ղ.Ղազարյան</w:t>
            </w:r>
          </w:p>
          <w:p w14:paraId="3FF132F1" w14:textId="000D6B4A" w:rsidR="00AA7AB1" w:rsidRPr="002528F7" w:rsidRDefault="00D82762" w:rsidP="00AA7AB1">
            <w:pPr>
              <w:rPr>
                <w:rFonts w:ascii="Arial AM" w:hAnsi="Arial AM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</w:t>
            </w:r>
            <w:r w:rsidR="00AA7AB1" w:rsidRPr="00C44EC4">
              <w:rPr>
                <w:rFonts w:ascii="Sylfaen" w:hAnsi="Sylfaen"/>
                <w:sz w:val="20"/>
                <w:szCs w:val="20"/>
                <w:lang w:val="hy-AM"/>
              </w:rPr>
              <w:t>/</w:t>
            </w:r>
            <w:r w:rsidR="00AA7AB1" w:rsidRPr="00C44EC4">
              <w:rPr>
                <w:rFonts w:ascii="Sylfaen" w:hAnsi="Sylfaen" w:cs="Sylfaen"/>
                <w:sz w:val="20"/>
                <w:szCs w:val="20"/>
                <w:lang w:val="hy-AM"/>
              </w:rPr>
              <w:t>ստորագրություն</w:t>
            </w:r>
          </w:p>
          <w:p w14:paraId="1CB9AD3D" w14:textId="77777777" w:rsidR="00F02279" w:rsidRPr="002528F7" w:rsidRDefault="00F02279" w:rsidP="00545BDE">
            <w:pPr>
              <w:rPr>
                <w:rFonts w:ascii="Arial AM" w:hAnsi="Arial AM"/>
                <w:sz w:val="22"/>
                <w:szCs w:val="22"/>
                <w:lang w:val="ru-RU"/>
              </w:rPr>
            </w:pPr>
          </w:p>
          <w:p w14:paraId="1A37B80E" w14:textId="77777777" w:rsidR="00F02279" w:rsidRPr="002528F7" w:rsidRDefault="00F02279" w:rsidP="00545BDE">
            <w:pPr>
              <w:rPr>
                <w:rFonts w:ascii="Arial AM" w:hAnsi="Arial AM"/>
                <w:lang w:val="ru-RU"/>
              </w:rPr>
            </w:pPr>
          </w:p>
          <w:p w14:paraId="5C1F0ADB" w14:textId="233C14F4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  <w:lang w:val="ru-RU"/>
              </w:rPr>
            </w:pPr>
          </w:p>
        </w:tc>
        <w:tc>
          <w:tcPr>
            <w:tcW w:w="760" w:type="dxa"/>
          </w:tcPr>
          <w:p w14:paraId="2DF0624E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/>
                <w:lang w:val="ru-RU"/>
              </w:rPr>
            </w:pPr>
          </w:p>
        </w:tc>
        <w:tc>
          <w:tcPr>
            <w:tcW w:w="4343" w:type="dxa"/>
          </w:tcPr>
          <w:p w14:paraId="79F80FA4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sz w:val="20"/>
                <w:szCs w:val="20"/>
                <w:lang w:val="ru-RU"/>
              </w:rPr>
            </w:pPr>
            <w:r w:rsidRPr="002528F7">
              <w:rPr>
                <w:rFonts w:ascii="Sylfaen" w:hAnsi="Sylfaen" w:cs="Sylfaen"/>
                <w:b/>
                <w:bCs/>
                <w:sz w:val="20"/>
                <w:szCs w:val="20"/>
                <w:lang w:val="pt-BR"/>
              </w:rPr>
              <w:t>ԿԱՊԱԼԱՌՈՒ</w:t>
            </w:r>
          </w:p>
          <w:p w14:paraId="3C7D0775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2393D72B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79B240EB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  <w:r w:rsidRPr="002528F7">
              <w:rPr>
                <w:rFonts w:ascii="Arial AM" w:hAnsi="Arial AM"/>
                <w:lang w:val="ru-RU"/>
              </w:rPr>
              <w:t>---------------------------------</w:t>
            </w:r>
          </w:p>
          <w:p w14:paraId="46716F55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Arial AM" w:hAnsi="Arial AM"/>
                <w:sz w:val="18"/>
                <w:szCs w:val="18"/>
              </w:rPr>
              <w:lastRenderedPageBreak/>
              <w:t>/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</w:p>
          <w:p w14:paraId="08C8E261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2"/>
                <w:szCs w:val="22"/>
                <w:lang w:val="ru-RU"/>
              </w:rPr>
            </w:pP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2528F7">
              <w:rPr>
                <w:rFonts w:ascii="Arial AM" w:hAnsi="Arial AM"/>
                <w:sz w:val="18"/>
                <w:szCs w:val="18"/>
                <w:lang w:val="ru-RU"/>
              </w:rPr>
              <w:t>.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51745D0F" w14:textId="77777777" w:rsidR="00F02279" w:rsidRPr="002528F7" w:rsidRDefault="00F02279" w:rsidP="00F02279">
      <w:pPr>
        <w:ind w:firstLine="709"/>
        <w:jc w:val="both"/>
        <w:rPr>
          <w:rFonts w:ascii="Arial AM" w:hAnsi="Arial AM" w:cs="Arial"/>
          <w:b/>
        </w:rPr>
      </w:pPr>
    </w:p>
    <w:p w14:paraId="7822D852" w14:textId="77777777" w:rsidR="00F02279" w:rsidRPr="002528F7" w:rsidRDefault="00F02279" w:rsidP="00F02279">
      <w:pPr>
        <w:ind w:firstLine="567"/>
        <w:rPr>
          <w:rFonts w:ascii="Arial AM" w:hAnsi="Arial AM"/>
          <w:i/>
        </w:rPr>
      </w:pPr>
    </w:p>
    <w:p w14:paraId="6BD1B3C1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u w:val="single"/>
          <w:lang w:val="nb-NO"/>
        </w:rPr>
      </w:pPr>
      <w:r w:rsidRPr="002528F7">
        <w:rPr>
          <w:rFonts w:ascii="Sylfaen" w:hAnsi="Sylfaen" w:cs="Sylfaen"/>
          <w:i/>
          <w:sz w:val="20"/>
          <w:szCs w:val="20"/>
          <w:lang w:val="pt-BR"/>
        </w:rPr>
        <w:t>Անհրաժեշտության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դեպքում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Sylfaen"/>
          <w:i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նախագծում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կարող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են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ներառվել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ՀՀ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օրենսդրությանը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չհակասող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դրույթներ</w:t>
      </w:r>
      <w:r w:rsidRPr="002528F7">
        <w:rPr>
          <w:rFonts w:ascii="Tahoma" w:hAnsi="Tahoma" w:cs="Tahoma"/>
          <w:i/>
          <w:sz w:val="20"/>
          <w:szCs w:val="20"/>
          <w:lang w:val="nb-NO"/>
        </w:rPr>
        <w:t>։</w:t>
      </w:r>
    </w:p>
    <w:p w14:paraId="66E9D797" w14:textId="77777777" w:rsidR="00F02279" w:rsidRPr="002528F7" w:rsidRDefault="00F02279" w:rsidP="00F02279">
      <w:pPr>
        <w:ind w:firstLine="567"/>
        <w:rPr>
          <w:rFonts w:ascii="Arial AM" w:hAnsi="Arial AM"/>
          <w:i/>
          <w:sz w:val="20"/>
          <w:szCs w:val="20"/>
          <w:lang w:val="hy-AM"/>
        </w:rPr>
      </w:pPr>
      <w:r w:rsidRPr="002528F7">
        <w:rPr>
          <w:rFonts w:ascii="Arial AM" w:hAnsi="Arial AM"/>
          <w:i/>
          <w:sz w:val="20"/>
          <w:szCs w:val="20"/>
          <w:lang w:val="hy-AM"/>
        </w:rPr>
        <w:br w:type="page"/>
      </w:r>
    </w:p>
    <w:p w14:paraId="3BC675CC" w14:textId="77777777" w:rsidR="006B521F" w:rsidRDefault="006B521F" w:rsidP="00F02279">
      <w:pPr>
        <w:ind w:firstLine="567"/>
        <w:jc w:val="right"/>
        <w:rPr>
          <w:rFonts w:ascii="Sylfaen" w:hAnsi="Sylfaen" w:cs="Sylfaen"/>
          <w:sz w:val="20"/>
          <w:szCs w:val="20"/>
        </w:rPr>
      </w:pPr>
    </w:p>
    <w:p w14:paraId="47A1E41B" w14:textId="77777777" w:rsidR="006B521F" w:rsidRDefault="006B521F" w:rsidP="00F02279">
      <w:pPr>
        <w:ind w:firstLine="567"/>
        <w:jc w:val="right"/>
        <w:rPr>
          <w:rFonts w:ascii="Sylfaen" w:hAnsi="Sylfaen" w:cs="Sylfaen"/>
          <w:sz w:val="20"/>
          <w:szCs w:val="20"/>
        </w:rPr>
      </w:pPr>
    </w:p>
    <w:p w14:paraId="18D438CD" w14:textId="77777777" w:rsidR="00F02279" w:rsidRPr="00CD773C" w:rsidRDefault="00F02279" w:rsidP="00F02279">
      <w:pPr>
        <w:ind w:firstLine="567"/>
        <w:jc w:val="right"/>
        <w:rPr>
          <w:rFonts w:ascii="Arial AM" w:hAnsi="Arial AM" w:cs="Arial"/>
          <w:sz w:val="20"/>
          <w:szCs w:val="20"/>
          <w:lang w:val="hy-AM"/>
        </w:rPr>
      </w:pPr>
      <w:r w:rsidRPr="00CD773C">
        <w:rPr>
          <w:rFonts w:ascii="Sylfaen" w:hAnsi="Sylfaen" w:cs="Sylfaen"/>
          <w:sz w:val="20"/>
          <w:szCs w:val="20"/>
          <w:lang w:val="hy-AM"/>
        </w:rPr>
        <w:t>Հավելված</w:t>
      </w:r>
      <w:r w:rsidRPr="00CD773C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CD773C">
        <w:rPr>
          <w:rFonts w:ascii="Sylfaen" w:hAnsi="Sylfaen" w:cs="Sylfaen"/>
          <w:sz w:val="20"/>
          <w:szCs w:val="20"/>
          <w:lang w:val="hy-AM"/>
        </w:rPr>
        <w:t>թիվ</w:t>
      </w:r>
      <w:r w:rsidRPr="00CD773C">
        <w:rPr>
          <w:rFonts w:ascii="Arial AM" w:hAnsi="Arial AM" w:cs="Arial"/>
          <w:sz w:val="20"/>
          <w:szCs w:val="20"/>
          <w:lang w:val="hy-AM"/>
        </w:rPr>
        <w:t xml:space="preserve"> 1</w:t>
      </w:r>
    </w:p>
    <w:p w14:paraId="2093C30D" w14:textId="37CAD40D" w:rsidR="00F02279" w:rsidRPr="00CD773C" w:rsidRDefault="00F02279" w:rsidP="00F02279">
      <w:pPr>
        <w:ind w:firstLine="567"/>
        <w:jc w:val="right"/>
        <w:rPr>
          <w:rFonts w:ascii="Arial AM" w:hAnsi="Arial AM" w:cs="Arial"/>
          <w:sz w:val="20"/>
          <w:szCs w:val="20"/>
          <w:lang w:val="pt-BR"/>
        </w:rPr>
      </w:pPr>
      <w:r w:rsidRPr="00CD773C">
        <w:rPr>
          <w:rFonts w:ascii="Arial AM" w:hAnsi="Arial AM"/>
          <w:sz w:val="20"/>
          <w:szCs w:val="20"/>
          <w:lang w:val="pt-BR"/>
        </w:rPr>
        <w:t xml:space="preserve">     </w:t>
      </w:r>
      <w:r w:rsidR="00E27E97" w:rsidRPr="00CD773C">
        <w:rPr>
          <w:rFonts w:asciiTheme="minorHAnsi" w:hAnsiTheme="minorHAnsi"/>
          <w:sz w:val="20"/>
          <w:szCs w:val="20"/>
          <w:lang w:val="hy-AM"/>
        </w:rPr>
        <w:t>&lt;&lt;</w:t>
      </w:r>
      <w:r w:rsidR="00CD773C" w:rsidRPr="00A14992">
        <w:rPr>
          <w:rFonts w:asciiTheme="minorHAnsi" w:hAnsiTheme="minorHAnsi"/>
          <w:sz w:val="20"/>
          <w:szCs w:val="20"/>
          <w:lang w:val="hy-AM"/>
        </w:rPr>
        <w:t xml:space="preserve">  </w:t>
      </w:r>
      <w:r w:rsidR="008C2F41" w:rsidRPr="00CC539B">
        <w:rPr>
          <w:rFonts w:asciiTheme="minorHAnsi" w:hAnsiTheme="minorHAnsi"/>
          <w:sz w:val="20"/>
          <w:szCs w:val="20"/>
          <w:lang w:val="hy-AM"/>
        </w:rPr>
        <w:t xml:space="preserve">   </w:t>
      </w:r>
      <w:r w:rsidR="00CD773C" w:rsidRPr="00A14992">
        <w:rPr>
          <w:rFonts w:asciiTheme="minorHAnsi" w:hAnsiTheme="minorHAnsi"/>
          <w:sz w:val="20"/>
          <w:szCs w:val="20"/>
          <w:lang w:val="hy-AM"/>
        </w:rPr>
        <w:t xml:space="preserve">  </w:t>
      </w:r>
      <w:r w:rsidR="00E27E97" w:rsidRPr="00CD773C">
        <w:rPr>
          <w:rFonts w:asciiTheme="minorHAnsi" w:hAnsiTheme="minorHAnsi"/>
          <w:sz w:val="20"/>
          <w:szCs w:val="20"/>
          <w:lang w:val="hy-AM"/>
        </w:rPr>
        <w:t>-&gt;&gt;</w:t>
      </w:r>
      <w:r w:rsidRPr="00CD773C">
        <w:rPr>
          <w:rFonts w:ascii="Arial AM" w:hAnsi="Arial AM"/>
          <w:sz w:val="20"/>
          <w:szCs w:val="20"/>
          <w:lang w:val="pt-BR"/>
        </w:rPr>
        <w:t xml:space="preserve">     20</w:t>
      </w:r>
      <w:r w:rsidR="00077A27" w:rsidRPr="00CD773C">
        <w:rPr>
          <w:rFonts w:asciiTheme="minorHAnsi" w:hAnsiTheme="minorHAnsi"/>
          <w:sz w:val="20"/>
          <w:szCs w:val="20"/>
          <w:lang w:val="hy-AM"/>
        </w:rPr>
        <w:t>24</w:t>
      </w:r>
      <w:r w:rsidRPr="00CD773C">
        <w:rPr>
          <w:rFonts w:ascii="Sylfaen" w:hAnsi="Sylfaen" w:cs="Sylfaen"/>
          <w:sz w:val="20"/>
          <w:szCs w:val="20"/>
          <w:lang w:val="pt-BR"/>
        </w:rPr>
        <w:t>թ</w:t>
      </w:r>
      <w:r w:rsidRPr="00CD773C">
        <w:rPr>
          <w:rFonts w:ascii="Arial AM" w:hAnsi="Arial AM" w:cs="Arial"/>
          <w:sz w:val="20"/>
          <w:szCs w:val="20"/>
          <w:lang w:val="pt-BR"/>
        </w:rPr>
        <w:t xml:space="preserve">. </w:t>
      </w:r>
      <w:r w:rsidRPr="00CD773C">
        <w:rPr>
          <w:rFonts w:ascii="Arial AM" w:hAnsi="Arial AM"/>
          <w:sz w:val="20"/>
          <w:szCs w:val="20"/>
          <w:lang w:val="pt-BR"/>
        </w:rPr>
        <w:t xml:space="preserve"> </w:t>
      </w:r>
      <w:r w:rsidRPr="00CD773C">
        <w:rPr>
          <w:rFonts w:ascii="Sylfaen" w:hAnsi="Sylfaen" w:cs="Sylfaen"/>
          <w:sz w:val="20"/>
          <w:szCs w:val="20"/>
          <w:lang w:val="pt-BR"/>
        </w:rPr>
        <w:t>կնքված</w:t>
      </w:r>
      <w:r w:rsidRPr="00CD773C">
        <w:rPr>
          <w:rFonts w:ascii="Arial AM" w:hAnsi="Arial AM" w:cs="Arial"/>
          <w:sz w:val="20"/>
          <w:szCs w:val="20"/>
          <w:lang w:val="pt-BR"/>
        </w:rPr>
        <w:t xml:space="preserve"> </w:t>
      </w:r>
    </w:p>
    <w:p w14:paraId="5FAE9480" w14:textId="4EA3530A" w:rsidR="00F02279" w:rsidRDefault="0015036C" w:rsidP="00F02279">
      <w:pPr>
        <w:jc w:val="right"/>
        <w:rPr>
          <w:rFonts w:ascii="Sylfaen" w:hAnsi="Sylfaen" w:cs="Sylfaen"/>
          <w:sz w:val="20"/>
          <w:szCs w:val="20"/>
          <w:lang w:val="pt-BR"/>
        </w:rPr>
      </w:pPr>
      <w:r>
        <w:rPr>
          <w:rFonts w:ascii="Sylfaen" w:hAnsi="Sylfaen" w:cs="Sylfaen"/>
          <w:sz w:val="18"/>
          <w:szCs w:val="18"/>
          <w:lang w:val="hy-AM"/>
        </w:rPr>
        <w:t>ԱՄԱՀ-ՀԳ-ԲՄԱՇՁԲ-24/50</w:t>
      </w:r>
      <w:r w:rsidR="0061316B" w:rsidRPr="00CD773C">
        <w:rPr>
          <w:rFonts w:ascii="Arial AM" w:hAnsi="Arial AM" w:cs="Sylfaen"/>
          <w:sz w:val="18"/>
          <w:szCs w:val="18"/>
          <w:lang w:val="pt-BR"/>
        </w:rPr>
        <w:t xml:space="preserve">  </w:t>
      </w:r>
      <w:r w:rsidR="00F02279" w:rsidRPr="00CD773C">
        <w:rPr>
          <w:rFonts w:ascii="Sylfaen" w:hAnsi="Sylfaen" w:cs="Sylfaen"/>
          <w:sz w:val="20"/>
          <w:szCs w:val="20"/>
          <w:lang w:val="pt-BR"/>
        </w:rPr>
        <w:t>ծածկագրով</w:t>
      </w:r>
      <w:r w:rsidR="00F02279" w:rsidRPr="00CD773C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CD773C">
        <w:rPr>
          <w:rFonts w:ascii="Sylfaen" w:hAnsi="Sylfaen" w:cs="Sylfaen"/>
          <w:sz w:val="20"/>
          <w:szCs w:val="20"/>
          <w:lang w:val="pt-BR"/>
        </w:rPr>
        <w:t>պայմանագրի</w:t>
      </w:r>
    </w:p>
    <w:p w14:paraId="3D91A51E" w14:textId="77777777" w:rsidR="003A71B3" w:rsidRPr="00CD773C" w:rsidRDefault="003A71B3" w:rsidP="00F02279">
      <w:pPr>
        <w:jc w:val="right"/>
        <w:rPr>
          <w:rFonts w:ascii="Arial AM" w:hAnsi="Arial AM" w:cs="Arial"/>
          <w:i/>
          <w:sz w:val="20"/>
          <w:szCs w:val="20"/>
          <w:lang w:val="pt-BR"/>
        </w:rPr>
      </w:pPr>
    </w:p>
    <w:p w14:paraId="4783D6FB" w14:textId="77777777" w:rsidR="00F02279" w:rsidRPr="00CD773C" w:rsidRDefault="00F02279" w:rsidP="00F02279">
      <w:pPr>
        <w:jc w:val="center"/>
        <w:rPr>
          <w:rFonts w:ascii="Arial AM" w:hAnsi="Arial AM" w:cs="Sylfaen"/>
          <w:lang w:val="hy-AM"/>
        </w:rPr>
      </w:pPr>
    </w:p>
    <w:p w14:paraId="701F4551" w14:textId="77777777" w:rsidR="00271025" w:rsidRPr="00C358A5" w:rsidRDefault="00A14992" w:rsidP="00A14992">
      <w:pPr>
        <w:ind w:firstLine="709"/>
        <w:rPr>
          <w:rFonts w:ascii="GHEA Grapalat" w:hAnsi="GHEA Grapalat"/>
          <w:sz w:val="22"/>
        </w:rPr>
      </w:pPr>
      <w:r>
        <w:rPr>
          <w:rFonts w:ascii="GHEA Grapalat" w:hAnsi="GHEA Grapalat"/>
          <w:sz w:val="22"/>
          <w:lang w:val="hy-AM"/>
        </w:rPr>
        <w:t xml:space="preserve">                                  </w:t>
      </w:r>
    </w:p>
    <w:p w14:paraId="472D9F4A" w14:textId="77777777" w:rsidR="00271025" w:rsidRPr="00C358A5" w:rsidRDefault="00271025" w:rsidP="00A14992">
      <w:pPr>
        <w:ind w:firstLine="709"/>
        <w:rPr>
          <w:rFonts w:ascii="GHEA Grapalat" w:hAnsi="GHEA Grapalat"/>
          <w:sz w:val="22"/>
        </w:rPr>
      </w:pPr>
    </w:p>
    <w:p w14:paraId="5C23602C" w14:textId="3C44A7E2" w:rsidR="00A14992" w:rsidRDefault="00271025" w:rsidP="00A14992">
      <w:pPr>
        <w:ind w:firstLine="709"/>
        <w:rPr>
          <w:rFonts w:ascii="GHEA Grapalat" w:hAnsi="GHEA Grapalat"/>
          <w:sz w:val="22"/>
          <w:lang w:val="hy-AM"/>
        </w:rPr>
      </w:pPr>
      <w:r w:rsidRPr="00C358A5">
        <w:rPr>
          <w:rFonts w:ascii="GHEA Grapalat" w:hAnsi="GHEA Grapalat"/>
          <w:sz w:val="22"/>
        </w:rPr>
        <w:t xml:space="preserve">                                        </w:t>
      </w:r>
      <w:r w:rsidR="00A14992">
        <w:rPr>
          <w:rFonts w:ascii="GHEA Grapalat" w:hAnsi="GHEA Grapalat"/>
          <w:sz w:val="22"/>
          <w:lang w:val="hy-AM"/>
        </w:rPr>
        <w:t xml:space="preserve">   ԾԱՎԱԼԱԹԵՐԹ-ՆԱԽԱՀԱՇԻՎ</w:t>
      </w:r>
    </w:p>
    <w:p w14:paraId="69D9BB20" w14:textId="77777777" w:rsidR="00A14992" w:rsidRDefault="00A14992" w:rsidP="00A14992">
      <w:pPr>
        <w:ind w:firstLine="709"/>
        <w:jc w:val="both"/>
        <w:rPr>
          <w:rFonts w:ascii="GHEA Grapalat" w:hAnsi="GHEA Grapalat"/>
          <w:sz w:val="22"/>
          <w:lang w:val="hy-AM"/>
        </w:rPr>
      </w:pPr>
    </w:p>
    <w:p w14:paraId="7DCBD563" w14:textId="77777777" w:rsidR="001260ED" w:rsidRPr="00FC688B" w:rsidRDefault="001260ED" w:rsidP="001260ED">
      <w:pPr>
        <w:pStyle w:val="aa"/>
        <w:ind w:right="-7"/>
        <w:jc w:val="center"/>
        <w:rPr>
          <w:rFonts w:ascii="Sylfaen" w:hAnsi="Sylfaen"/>
          <w:sz w:val="26"/>
          <w:szCs w:val="26"/>
          <w:lang w:val="af-ZA"/>
        </w:rPr>
      </w:pPr>
      <w:r w:rsidRPr="00FC688B">
        <w:rPr>
          <w:rFonts w:ascii="Sylfaen" w:hAnsi="Sylfaen"/>
          <w:sz w:val="26"/>
          <w:szCs w:val="26"/>
          <w:lang w:val="af-ZA"/>
        </w:rPr>
        <w:t xml:space="preserve">ՀՀ ԱՐՄԱՎԻՐԻ ՄԱՐԶԻ ԱՐԱՔՍ ՀԱՄԱՅՆՔԻ </w:t>
      </w:r>
      <w:r w:rsidRPr="001260ED">
        <w:rPr>
          <w:rFonts w:ascii="Sylfaen" w:hAnsi="Sylfaen" w:cs="Sylfaen"/>
          <w:sz w:val="26"/>
          <w:szCs w:val="26"/>
          <w:lang w:val="hy-AM"/>
        </w:rPr>
        <w:t>ՀԱՅԿԱՇԵՆ</w:t>
      </w:r>
      <w:r w:rsidRPr="001260ED">
        <w:rPr>
          <w:rFonts w:ascii="Sylfaen" w:hAnsi="Sylfaen" w:cs="Sylfaen"/>
          <w:sz w:val="26"/>
          <w:szCs w:val="26"/>
          <w:lang w:val="af-ZA"/>
        </w:rPr>
        <w:t xml:space="preserve"> </w:t>
      </w:r>
      <w:r w:rsidRPr="001260ED">
        <w:rPr>
          <w:rFonts w:ascii="Sylfaen" w:hAnsi="Sylfaen" w:cs="Sylfaen"/>
          <w:sz w:val="26"/>
          <w:szCs w:val="26"/>
          <w:lang w:val="hy-AM"/>
        </w:rPr>
        <w:t>ԲՆԱԿԱՎԱՅՐԻ</w:t>
      </w:r>
      <w:r w:rsidRPr="00FC688B">
        <w:rPr>
          <w:rFonts w:ascii="Sylfaen" w:hAnsi="Sylfaen"/>
          <w:sz w:val="26"/>
          <w:szCs w:val="26"/>
          <w:lang w:val="af-ZA"/>
        </w:rPr>
        <w:t xml:space="preserve"> </w:t>
      </w:r>
      <w:r>
        <w:rPr>
          <w:rFonts w:ascii="Sylfaen" w:hAnsi="Sylfaen"/>
          <w:sz w:val="26"/>
          <w:szCs w:val="26"/>
          <w:lang w:val="af-ZA"/>
        </w:rPr>
        <w:t xml:space="preserve">ԳԱԶԱՖԻԿԱՑՄԱՆ </w:t>
      </w:r>
      <w:r w:rsidRPr="00FC688B">
        <w:rPr>
          <w:rFonts w:ascii="Sylfaen" w:hAnsi="Sylfaen"/>
          <w:sz w:val="26"/>
          <w:szCs w:val="26"/>
          <w:lang w:val="af-ZA"/>
        </w:rPr>
        <w:t xml:space="preserve"> ԱՇԽԱՏԱՆՔՆԵՐԻ ՁԵՌՔԲԵՐՄԱՆ ՆՊԱՏԱԿՈՎ  ՀԱՅՏԱՐԱՐՎԱԾ ԲԱՑ ՄՐՑՈՒՅԹԻ</w:t>
      </w:r>
    </w:p>
    <w:p w14:paraId="34BE6F84" w14:textId="3ED565AF" w:rsidR="00A14992" w:rsidRPr="001260ED" w:rsidRDefault="001260ED" w:rsidP="001260ED">
      <w:pPr>
        <w:tabs>
          <w:tab w:val="left" w:pos="4830"/>
        </w:tabs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ab/>
        <w:t>Ֆայլը կցվում է</w:t>
      </w:r>
    </w:p>
    <w:p w14:paraId="1D23F4A9" w14:textId="77777777" w:rsidR="00F02279" w:rsidRPr="003A71B3" w:rsidRDefault="00F02279" w:rsidP="00F02279">
      <w:pPr>
        <w:jc w:val="center"/>
        <w:rPr>
          <w:rFonts w:ascii="Arial AM" w:hAnsi="Arial AM"/>
          <w:b/>
          <w:lang w:val="pt-BR"/>
        </w:rPr>
      </w:pPr>
    </w:p>
    <w:p w14:paraId="076DAE19" w14:textId="77777777" w:rsidR="00F02279" w:rsidRPr="002528F7" w:rsidRDefault="00F02279" w:rsidP="00F02279">
      <w:pPr>
        <w:jc w:val="center"/>
        <w:rPr>
          <w:rFonts w:ascii="Arial AM" w:hAnsi="Arial AM"/>
          <w:b/>
          <w:lang w:val="hy-AM"/>
        </w:rPr>
      </w:pPr>
    </w:p>
    <w:p w14:paraId="15BC9920" w14:textId="77777777" w:rsidR="00F02279" w:rsidRPr="003A71B3" w:rsidRDefault="00F02279" w:rsidP="00F02279">
      <w:pPr>
        <w:jc w:val="center"/>
        <w:rPr>
          <w:rFonts w:ascii="Arial AM" w:hAnsi="Arial AM" w:cs="Arial"/>
          <w:b/>
          <w:lang w:val="pt-BR"/>
        </w:rPr>
      </w:pPr>
    </w:p>
    <w:p w14:paraId="3321064E" w14:textId="45E70385" w:rsidR="00F02279" w:rsidRPr="00E27E97" w:rsidRDefault="00F02279" w:rsidP="00E27E97">
      <w:pPr>
        <w:ind w:firstLine="567"/>
        <w:jc w:val="center"/>
        <w:rPr>
          <w:rFonts w:ascii="Sylfaen" w:hAnsi="Sylfaen"/>
          <w:i/>
          <w:lang w:val="pt-BR"/>
        </w:rPr>
      </w:pPr>
    </w:p>
    <w:p w14:paraId="1BAABDBF" w14:textId="77777777" w:rsidR="001260ED" w:rsidRDefault="001260ED" w:rsidP="00F02279">
      <w:pPr>
        <w:rPr>
          <w:rFonts w:ascii="Arial AM" w:hAnsi="Arial AM" w:cs="Sylfaen"/>
          <w:sz w:val="22"/>
          <w:szCs w:val="22"/>
          <w:lang w:val="af-ZA"/>
        </w:rPr>
      </w:pPr>
    </w:p>
    <w:p w14:paraId="003E13B2" w14:textId="77777777" w:rsidR="001260ED" w:rsidRDefault="001260ED" w:rsidP="00F02279">
      <w:pPr>
        <w:rPr>
          <w:rFonts w:ascii="Arial AM" w:hAnsi="Arial AM" w:cs="Sylfaen"/>
          <w:sz w:val="22"/>
          <w:szCs w:val="22"/>
          <w:lang w:val="af-ZA"/>
        </w:rPr>
      </w:pPr>
    </w:p>
    <w:p w14:paraId="688635D4" w14:textId="77777777" w:rsidR="001260ED" w:rsidRDefault="001260ED" w:rsidP="00F02279">
      <w:pPr>
        <w:rPr>
          <w:rFonts w:ascii="Arial AM" w:hAnsi="Arial AM" w:cs="Sylfaen"/>
          <w:sz w:val="22"/>
          <w:szCs w:val="22"/>
          <w:lang w:val="af-ZA"/>
        </w:rPr>
      </w:pPr>
    </w:p>
    <w:p w14:paraId="7FCBFF9F" w14:textId="77777777" w:rsidR="001260ED" w:rsidRDefault="001260ED" w:rsidP="00F02279">
      <w:pPr>
        <w:rPr>
          <w:rFonts w:ascii="Arial AM" w:hAnsi="Arial AM" w:cs="Sylfaen"/>
          <w:sz w:val="22"/>
          <w:szCs w:val="22"/>
          <w:lang w:val="af-ZA"/>
        </w:rPr>
      </w:pPr>
    </w:p>
    <w:p w14:paraId="08E30E62" w14:textId="235847C9" w:rsidR="00F02279" w:rsidRPr="002528F7" w:rsidRDefault="004367D4" w:rsidP="00F02279">
      <w:pPr>
        <w:rPr>
          <w:rFonts w:ascii="Arial AM" w:hAnsi="Arial AM"/>
          <w:i/>
          <w:lang w:val="pt-BR"/>
        </w:rPr>
      </w:pPr>
      <w:r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F02279" w:rsidRPr="002528F7">
        <w:rPr>
          <w:rFonts w:ascii="Arial AM" w:hAnsi="Arial AM" w:cs="Sylfaen"/>
          <w:sz w:val="22"/>
          <w:szCs w:val="22"/>
          <w:lang w:val="af-ZA"/>
        </w:rPr>
        <w:t xml:space="preserve">* </w:t>
      </w:r>
      <w:r w:rsidR="00F02279" w:rsidRPr="002528F7">
        <w:rPr>
          <w:rFonts w:ascii="Sylfaen" w:hAnsi="Sylfaen" w:cs="Sylfaen"/>
          <w:sz w:val="22"/>
          <w:szCs w:val="22"/>
          <w:lang w:val="af-ZA"/>
        </w:rPr>
        <w:t>Կապալառուն</w:t>
      </w:r>
      <w:r w:rsidR="00F02279" w:rsidRPr="002528F7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F02279" w:rsidRPr="002528F7">
        <w:rPr>
          <w:rFonts w:ascii="Sylfaen" w:hAnsi="Sylfaen" w:cs="Sylfaen"/>
          <w:sz w:val="22"/>
          <w:szCs w:val="22"/>
          <w:lang w:val="af-ZA"/>
        </w:rPr>
        <w:t>աշխատանքները</w:t>
      </w:r>
      <w:r w:rsidR="00F02279" w:rsidRPr="002528F7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F02279" w:rsidRPr="002528F7">
        <w:rPr>
          <w:rFonts w:ascii="Sylfaen" w:hAnsi="Sylfaen" w:cs="Sylfaen"/>
          <w:sz w:val="22"/>
          <w:szCs w:val="22"/>
          <w:lang w:val="af-ZA"/>
        </w:rPr>
        <w:t>կատարում</w:t>
      </w:r>
      <w:r w:rsidR="00F02279" w:rsidRPr="002528F7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F02279" w:rsidRPr="002528F7">
        <w:rPr>
          <w:rFonts w:ascii="Sylfaen" w:hAnsi="Sylfaen" w:cs="Sylfaen"/>
          <w:sz w:val="22"/>
          <w:szCs w:val="22"/>
          <w:lang w:val="af-ZA"/>
        </w:rPr>
        <w:t>է</w:t>
      </w:r>
      <w:r w:rsidR="00F02279" w:rsidRPr="002528F7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E27E97">
        <w:rPr>
          <w:rFonts w:ascii="Sylfaen" w:hAnsi="Sylfaen" w:cs="Sylfaen"/>
          <w:sz w:val="22"/>
          <w:szCs w:val="22"/>
          <w:lang w:val="ru-RU"/>
        </w:rPr>
        <w:t>ՀՀ</w:t>
      </w:r>
      <w:r w:rsidR="00E27E97" w:rsidRPr="00E27E97">
        <w:rPr>
          <w:rFonts w:ascii="Sylfaen" w:hAnsi="Sylfaen" w:cs="Sylfaen"/>
          <w:sz w:val="22"/>
          <w:szCs w:val="22"/>
          <w:lang w:val="pt-BR"/>
        </w:rPr>
        <w:t xml:space="preserve"> </w:t>
      </w:r>
      <w:r w:rsidR="00E27E97">
        <w:rPr>
          <w:rFonts w:ascii="Sylfaen" w:hAnsi="Sylfaen" w:cs="Sylfaen"/>
          <w:sz w:val="22"/>
          <w:szCs w:val="22"/>
          <w:lang w:val="ru-RU"/>
        </w:rPr>
        <w:t>Արմավիրի</w:t>
      </w:r>
      <w:r w:rsidR="00E27E97" w:rsidRPr="00E27E97">
        <w:rPr>
          <w:rFonts w:ascii="Sylfaen" w:hAnsi="Sylfaen" w:cs="Sylfaen"/>
          <w:sz w:val="22"/>
          <w:szCs w:val="22"/>
          <w:lang w:val="pt-BR"/>
        </w:rPr>
        <w:t xml:space="preserve"> </w:t>
      </w:r>
      <w:r w:rsidR="00E27E97">
        <w:rPr>
          <w:rFonts w:ascii="Sylfaen" w:hAnsi="Sylfaen" w:cs="Sylfaen"/>
          <w:sz w:val="22"/>
          <w:szCs w:val="22"/>
          <w:lang w:val="ru-RU"/>
        </w:rPr>
        <w:t>մարզի</w:t>
      </w:r>
      <w:r w:rsidR="00E27E97" w:rsidRPr="00E27E97">
        <w:rPr>
          <w:rFonts w:ascii="Sylfaen" w:hAnsi="Sylfaen" w:cs="Sylfaen"/>
          <w:sz w:val="22"/>
          <w:szCs w:val="22"/>
          <w:lang w:val="pt-BR"/>
        </w:rPr>
        <w:t xml:space="preserve"> </w:t>
      </w:r>
      <w:r w:rsidR="00E27E97">
        <w:rPr>
          <w:rFonts w:ascii="Sylfaen" w:hAnsi="Sylfaen" w:cs="Sylfaen"/>
          <w:sz w:val="22"/>
          <w:szCs w:val="22"/>
          <w:lang w:val="ru-RU"/>
        </w:rPr>
        <w:t>Արաքս</w:t>
      </w:r>
      <w:r w:rsidR="00E27E97" w:rsidRPr="00E27E97">
        <w:rPr>
          <w:rFonts w:ascii="Sylfaen" w:hAnsi="Sylfaen" w:cs="Sylfaen"/>
          <w:sz w:val="22"/>
          <w:szCs w:val="22"/>
          <w:lang w:val="pt-BR"/>
        </w:rPr>
        <w:t xml:space="preserve"> </w:t>
      </w:r>
      <w:r w:rsidR="00E27E97">
        <w:rPr>
          <w:rFonts w:ascii="Sylfaen" w:hAnsi="Sylfaen" w:cs="Sylfaen"/>
          <w:sz w:val="22"/>
          <w:szCs w:val="22"/>
          <w:lang w:val="ru-RU"/>
        </w:rPr>
        <w:t>համայնքի</w:t>
      </w:r>
      <w:r w:rsidR="00E27E97" w:rsidRPr="00E27E97">
        <w:rPr>
          <w:rFonts w:ascii="Sylfaen" w:hAnsi="Sylfaen" w:cs="Sylfaen"/>
          <w:sz w:val="22"/>
          <w:szCs w:val="22"/>
          <w:lang w:val="pt-BR"/>
        </w:rPr>
        <w:t xml:space="preserve"> </w:t>
      </w:r>
      <w:r w:rsidR="001260ED">
        <w:rPr>
          <w:rFonts w:ascii="Sylfaen" w:hAnsi="Sylfaen" w:cs="Sylfaen"/>
          <w:sz w:val="22"/>
          <w:szCs w:val="22"/>
        </w:rPr>
        <w:t>Հայկաշեն</w:t>
      </w:r>
      <w:r w:rsidR="00E27E97" w:rsidRPr="00E27E97">
        <w:rPr>
          <w:rFonts w:ascii="Sylfaen" w:hAnsi="Sylfaen" w:cs="Sylfaen"/>
          <w:sz w:val="22"/>
          <w:szCs w:val="22"/>
          <w:lang w:val="pt-BR"/>
        </w:rPr>
        <w:t xml:space="preserve"> </w:t>
      </w:r>
      <w:r w:rsidR="00E27E97">
        <w:rPr>
          <w:rFonts w:ascii="Sylfaen" w:hAnsi="Sylfaen" w:cs="Sylfaen"/>
          <w:sz w:val="22"/>
          <w:szCs w:val="22"/>
          <w:lang w:val="ru-RU"/>
        </w:rPr>
        <w:t>գյուղում</w:t>
      </w:r>
      <w:r w:rsidR="00F02279" w:rsidRPr="002528F7">
        <w:rPr>
          <w:rFonts w:ascii="Arial AM" w:hAnsi="Arial AM" w:cs="Sylfaen"/>
          <w:sz w:val="22"/>
          <w:szCs w:val="22"/>
          <w:lang w:val="af-ZA"/>
        </w:rPr>
        <w:t>:</w:t>
      </w:r>
    </w:p>
    <w:p w14:paraId="09AB720A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11429219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41EB7FDB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0294C5EF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F02279" w:rsidRPr="002528F7" w14:paraId="00984F95" w14:textId="77777777" w:rsidTr="00545BDE">
        <w:trPr>
          <w:jc w:val="center"/>
        </w:trPr>
        <w:tc>
          <w:tcPr>
            <w:tcW w:w="4536" w:type="dxa"/>
          </w:tcPr>
          <w:p w14:paraId="207A1F58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lang w:val="nb-NO"/>
              </w:rPr>
            </w:pPr>
            <w:r w:rsidRPr="002528F7">
              <w:rPr>
                <w:rFonts w:ascii="Sylfaen" w:hAnsi="Sylfaen" w:cs="Sylfaen"/>
                <w:b/>
                <w:bCs/>
                <w:lang w:val="nb-NO"/>
              </w:rPr>
              <w:t>ՊԱՏՎԻՐԱՏՈՒ</w:t>
            </w:r>
          </w:p>
          <w:p w14:paraId="46259628" w14:textId="77777777" w:rsidR="00E27E97" w:rsidRPr="00C44EC4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ՀՀ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Արմավիրի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մարզի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Արաքսի </w:t>
            </w: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համայնքապետարան</w:t>
            </w:r>
          </w:p>
          <w:p w14:paraId="2AFE45BD" w14:textId="77777777" w:rsidR="00E27E97" w:rsidRPr="00CA4753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Արմավիրի մարզ գ. </w:t>
            </w:r>
            <w:r w:rsidRPr="00C43AA4">
              <w:rPr>
                <w:rFonts w:ascii="Sylfaen" w:hAnsi="Sylfaen"/>
                <w:sz w:val="20"/>
                <w:szCs w:val="20"/>
                <w:lang w:val="hy-AM"/>
              </w:rPr>
              <w:t>Գայ</w:t>
            </w:r>
          </w:p>
          <w:p w14:paraId="77C628E4" w14:textId="77777777" w:rsidR="00E27E97" w:rsidRPr="00CA4753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CA4753">
              <w:rPr>
                <w:rFonts w:ascii="Sylfaen" w:hAnsi="Sylfaen"/>
                <w:sz w:val="20"/>
                <w:szCs w:val="20"/>
                <w:lang w:val="hy-AM"/>
              </w:rPr>
              <w:t>Ա. Խաչատրյան  1</w:t>
            </w:r>
          </w:p>
          <w:p w14:paraId="081BACBD" w14:textId="090418AD" w:rsidR="00E27E97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61B99">
              <w:rPr>
                <w:rFonts w:ascii="Sylfaen" w:hAnsi="Sylfaen"/>
                <w:sz w:val="20"/>
                <w:szCs w:val="20"/>
                <w:lang w:val="hy-AM"/>
              </w:rPr>
              <w:t>Հ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/</w:t>
            </w:r>
            <w:r w:rsidRPr="00061B99">
              <w:rPr>
                <w:rFonts w:ascii="Sylfaen" w:hAnsi="Sylfaen"/>
                <w:sz w:val="20"/>
                <w:szCs w:val="20"/>
                <w:lang w:val="hy-AM"/>
              </w:rPr>
              <w:t>Հ</w:t>
            </w:r>
            <w:r w:rsidRPr="00156BF0"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 w:rsidR="00271025" w:rsidRPr="00271025">
              <w:rPr>
                <w:rFonts w:ascii="Sylfaen" w:hAnsi="Sylfaen"/>
                <w:sz w:val="20"/>
                <w:szCs w:val="20"/>
                <w:lang w:val="hy-AM"/>
              </w:rPr>
              <w:t>900322002834</w:t>
            </w:r>
          </w:p>
          <w:p w14:paraId="28BE9685" w14:textId="77777777" w:rsidR="00E27E97" w:rsidRPr="008B738D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nb-NO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ՀՎՀՀ  0444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0</w:t>
            </w:r>
            <w:r w:rsidRPr="008B738D">
              <w:rPr>
                <w:rFonts w:ascii="Sylfaen" w:hAnsi="Sylfaen"/>
                <w:sz w:val="20"/>
                <w:szCs w:val="20"/>
                <w:lang w:val="nb-NO"/>
              </w:rPr>
              <w:t>435</w:t>
            </w:r>
          </w:p>
          <w:p w14:paraId="32A12736" w14:textId="77777777" w:rsidR="00E27E97" w:rsidRPr="00C44EC4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u w:val="single"/>
                <w:lang w:val="hy-AM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ՀՀ ֆին. նախ. գործ. վարչութ</w:t>
            </w:r>
          </w:p>
          <w:p w14:paraId="6B6A139D" w14:textId="77777777" w:rsidR="00E27E97" w:rsidRPr="00C44EC4" w:rsidRDefault="00E27E97" w:rsidP="00E27E97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F7F556F" w14:textId="77777777" w:rsidR="00E27E97" w:rsidRPr="008B738D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--------------------</w:t>
            </w:r>
            <w:r w:rsidRPr="008B738D">
              <w:rPr>
                <w:rFonts w:ascii="Sylfaen" w:hAnsi="Sylfaen"/>
                <w:sz w:val="20"/>
                <w:szCs w:val="20"/>
                <w:lang w:val="hy-AM"/>
              </w:rPr>
              <w:t>Ղ.Ղազարյան</w:t>
            </w:r>
          </w:p>
          <w:p w14:paraId="08112B52" w14:textId="32FD76A4" w:rsidR="00F02279" w:rsidRPr="002528F7" w:rsidRDefault="00E27E97" w:rsidP="00E27E97">
            <w:pPr>
              <w:rPr>
                <w:rFonts w:ascii="Arial AM" w:hAnsi="Arial AM"/>
                <w:sz w:val="22"/>
                <w:szCs w:val="22"/>
                <w:lang w:val="ru-RU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/</w:t>
            </w:r>
            <w:r w:rsidRPr="00C44EC4">
              <w:rPr>
                <w:rFonts w:ascii="Sylfaen" w:hAnsi="Sylfaen" w:cs="Sylfaen"/>
                <w:sz w:val="20"/>
                <w:szCs w:val="20"/>
                <w:lang w:val="hy-AM"/>
              </w:rPr>
              <w:t>ստորագրություն</w:t>
            </w:r>
          </w:p>
          <w:p w14:paraId="15B7A3B0" w14:textId="77777777" w:rsidR="00F02279" w:rsidRPr="002528F7" w:rsidRDefault="00F02279" w:rsidP="00545BDE">
            <w:pPr>
              <w:rPr>
                <w:rFonts w:ascii="Arial AM" w:hAnsi="Arial AM"/>
                <w:lang w:val="ru-RU"/>
              </w:rPr>
            </w:pPr>
          </w:p>
          <w:p w14:paraId="77676D00" w14:textId="40BD39F6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  <w:lang w:val="ru-RU"/>
              </w:rPr>
            </w:pPr>
          </w:p>
        </w:tc>
        <w:tc>
          <w:tcPr>
            <w:tcW w:w="760" w:type="dxa"/>
          </w:tcPr>
          <w:p w14:paraId="55CD87BF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/>
                <w:lang w:val="ru-RU"/>
              </w:rPr>
            </w:pPr>
          </w:p>
        </w:tc>
        <w:tc>
          <w:tcPr>
            <w:tcW w:w="4343" w:type="dxa"/>
          </w:tcPr>
          <w:p w14:paraId="48DD7B3C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lang w:val="ru-RU"/>
              </w:rPr>
            </w:pPr>
            <w:r w:rsidRPr="002528F7">
              <w:rPr>
                <w:rFonts w:ascii="Sylfaen" w:hAnsi="Sylfaen" w:cs="Sylfaen"/>
                <w:b/>
                <w:bCs/>
                <w:lang w:val="pt-BR"/>
              </w:rPr>
              <w:t>ԿԱՊԱԼԱՌՈՒ</w:t>
            </w:r>
          </w:p>
          <w:p w14:paraId="73CD8642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2EA48D89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79D68879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  <w:r w:rsidRPr="002528F7">
              <w:rPr>
                <w:rFonts w:ascii="Arial AM" w:hAnsi="Arial AM"/>
                <w:lang w:val="ru-RU"/>
              </w:rPr>
              <w:t>---------------------------------</w:t>
            </w:r>
          </w:p>
          <w:p w14:paraId="363E83A4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</w:p>
          <w:p w14:paraId="174D03D2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2"/>
                <w:szCs w:val="22"/>
                <w:lang w:val="ru-RU"/>
              </w:rPr>
            </w:pP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2528F7">
              <w:rPr>
                <w:rFonts w:ascii="Arial AM" w:hAnsi="Arial AM"/>
                <w:sz w:val="18"/>
                <w:szCs w:val="18"/>
                <w:lang w:val="ru-RU"/>
              </w:rPr>
              <w:t>.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6E31B4C2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03F06813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38D547A4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692A34E5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49423429" w14:textId="77777777" w:rsidR="00F02279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7649A8DB" w14:textId="77777777" w:rsidR="004367D4" w:rsidRDefault="004367D4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02DFBFB1" w14:textId="77777777" w:rsidR="004367D4" w:rsidRDefault="004367D4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5CC98C97" w14:textId="77777777" w:rsidR="004367D4" w:rsidRDefault="004367D4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3B236BE7" w14:textId="77777777" w:rsidR="004367D4" w:rsidRDefault="004367D4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72912A3B" w14:textId="77777777" w:rsidR="001260ED" w:rsidRDefault="001260ED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460E20FB" w14:textId="77777777" w:rsidR="001260ED" w:rsidRDefault="001260ED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2714074A" w14:textId="77777777" w:rsidR="001260ED" w:rsidRDefault="001260ED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46686E03" w14:textId="77777777" w:rsidR="001260ED" w:rsidRDefault="001260ED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2F51318C" w14:textId="77777777" w:rsidR="001260ED" w:rsidRDefault="001260ED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58E69423" w14:textId="77777777" w:rsidR="001260ED" w:rsidRDefault="001260ED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20CDD91C" w14:textId="77777777" w:rsidR="001260ED" w:rsidRDefault="001260ED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140ECB36" w14:textId="77777777" w:rsidR="001260ED" w:rsidRDefault="001260ED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16968766" w14:textId="77777777" w:rsidR="001260ED" w:rsidRDefault="001260ED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27D5110C" w14:textId="77777777" w:rsidR="001260ED" w:rsidRDefault="001260ED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39913370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126F13F3" w14:textId="77777777" w:rsidR="00F02279" w:rsidRPr="008C2F41" w:rsidRDefault="00F02279" w:rsidP="00F02279">
      <w:pPr>
        <w:ind w:firstLine="567"/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8C2F41">
        <w:rPr>
          <w:rFonts w:ascii="Sylfaen" w:hAnsi="Sylfaen" w:cs="Sylfaen"/>
          <w:i/>
          <w:sz w:val="20"/>
          <w:szCs w:val="20"/>
          <w:lang w:val="pt-BR"/>
        </w:rPr>
        <w:t>Հավելված</w:t>
      </w:r>
      <w:r w:rsidRPr="008C2F41">
        <w:rPr>
          <w:rFonts w:ascii="Arial AM" w:hAnsi="Arial AM" w:cs="Arial"/>
          <w:i/>
          <w:sz w:val="20"/>
          <w:szCs w:val="20"/>
          <w:lang w:val="pt-BR"/>
        </w:rPr>
        <w:t xml:space="preserve"> </w:t>
      </w:r>
      <w:r w:rsidRPr="008C2F41">
        <w:rPr>
          <w:rFonts w:ascii="Sylfaen" w:hAnsi="Sylfaen" w:cs="Sylfaen"/>
          <w:i/>
          <w:sz w:val="20"/>
          <w:szCs w:val="20"/>
          <w:lang w:val="pt-BR"/>
        </w:rPr>
        <w:t>թիվ</w:t>
      </w:r>
      <w:r w:rsidRPr="008C2F41">
        <w:rPr>
          <w:rFonts w:ascii="Arial AM" w:hAnsi="Arial AM" w:cs="Arial"/>
          <w:i/>
          <w:sz w:val="20"/>
          <w:szCs w:val="20"/>
          <w:lang w:val="pt-BR"/>
        </w:rPr>
        <w:t xml:space="preserve"> 2</w:t>
      </w:r>
    </w:p>
    <w:p w14:paraId="4A5D16F6" w14:textId="577B596B" w:rsidR="00F02279" w:rsidRPr="008C2F41" w:rsidRDefault="00F02279" w:rsidP="00F02279">
      <w:pPr>
        <w:ind w:firstLine="567"/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8C2F41">
        <w:rPr>
          <w:rFonts w:ascii="Arial AM" w:hAnsi="Arial AM"/>
          <w:i/>
          <w:sz w:val="20"/>
          <w:szCs w:val="20"/>
          <w:lang w:val="pt-BR"/>
        </w:rPr>
        <w:t xml:space="preserve">  </w:t>
      </w:r>
      <w:r w:rsidR="00E27E97" w:rsidRPr="008C2F41">
        <w:rPr>
          <w:rFonts w:ascii="Sylfaen" w:hAnsi="Sylfaen"/>
          <w:i/>
          <w:sz w:val="20"/>
          <w:szCs w:val="20"/>
          <w:lang w:val="hy-AM"/>
        </w:rPr>
        <w:t>&lt;&lt;        &gt;&gt;</w:t>
      </w:r>
      <w:r w:rsidRPr="008C2F41">
        <w:rPr>
          <w:rFonts w:ascii="Arial AM" w:hAnsi="Arial AM"/>
          <w:i/>
          <w:sz w:val="20"/>
          <w:szCs w:val="20"/>
          <w:lang w:val="pt-BR"/>
        </w:rPr>
        <w:t xml:space="preserve">                20</w:t>
      </w:r>
      <w:r w:rsidR="00077A27" w:rsidRPr="008C2F41">
        <w:rPr>
          <w:rFonts w:asciiTheme="minorHAnsi" w:hAnsiTheme="minorHAnsi"/>
          <w:i/>
          <w:sz w:val="20"/>
          <w:szCs w:val="20"/>
          <w:lang w:val="hy-AM"/>
        </w:rPr>
        <w:t>24</w:t>
      </w:r>
      <w:r w:rsidRPr="008C2F41">
        <w:rPr>
          <w:rFonts w:ascii="Arial AM" w:hAnsi="Arial AM"/>
          <w:i/>
          <w:sz w:val="20"/>
          <w:szCs w:val="20"/>
          <w:lang w:val="pt-BR"/>
        </w:rPr>
        <w:t xml:space="preserve"> </w:t>
      </w:r>
      <w:r w:rsidRPr="008C2F41">
        <w:rPr>
          <w:rFonts w:ascii="Sylfaen" w:hAnsi="Sylfaen" w:cs="Sylfaen"/>
          <w:i/>
          <w:sz w:val="20"/>
          <w:szCs w:val="20"/>
          <w:lang w:val="pt-BR"/>
        </w:rPr>
        <w:t>թ</w:t>
      </w:r>
      <w:r w:rsidRPr="008C2F41">
        <w:rPr>
          <w:rFonts w:ascii="Arial AM" w:hAnsi="Arial AM" w:cs="Arial"/>
          <w:i/>
          <w:sz w:val="20"/>
          <w:szCs w:val="20"/>
          <w:lang w:val="pt-BR"/>
        </w:rPr>
        <w:t xml:space="preserve">. </w:t>
      </w:r>
      <w:r w:rsidRPr="008C2F41">
        <w:rPr>
          <w:rFonts w:ascii="Arial AM" w:hAnsi="Arial AM"/>
          <w:i/>
          <w:sz w:val="20"/>
          <w:szCs w:val="20"/>
          <w:lang w:val="pt-BR"/>
        </w:rPr>
        <w:t xml:space="preserve"> </w:t>
      </w:r>
      <w:r w:rsidRPr="008C2F41">
        <w:rPr>
          <w:rFonts w:ascii="Sylfaen" w:hAnsi="Sylfaen" w:cs="Sylfaen"/>
          <w:i/>
          <w:sz w:val="20"/>
          <w:szCs w:val="20"/>
          <w:lang w:val="pt-BR"/>
        </w:rPr>
        <w:t>կնքված</w:t>
      </w:r>
      <w:r w:rsidRPr="008C2F41">
        <w:rPr>
          <w:rFonts w:ascii="Arial AM" w:hAnsi="Arial AM" w:cs="Arial"/>
          <w:i/>
          <w:sz w:val="20"/>
          <w:szCs w:val="20"/>
          <w:lang w:val="pt-BR"/>
        </w:rPr>
        <w:t xml:space="preserve"> </w:t>
      </w:r>
    </w:p>
    <w:p w14:paraId="7046B25B" w14:textId="50958D8D" w:rsidR="00F02279" w:rsidRPr="008C2F41" w:rsidRDefault="0061316B" w:rsidP="00F02279">
      <w:pPr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8C2F41">
        <w:rPr>
          <w:rFonts w:ascii="Sylfaen" w:hAnsi="Sylfaen" w:cs="Sylfaen"/>
          <w:i/>
          <w:sz w:val="20"/>
          <w:szCs w:val="20"/>
          <w:lang w:val="pt-BR"/>
        </w:rPr>
        <w:t xml:space="preserve"> </w:t>
      </w:r>
      <w:r w:rsidR="0015036C">
        <w:rPr>
          <w:rFonts w:ascii="Sylfaen" w:hAnsi="Sylfaen" w:cs="Sylfaen"/>
          <w:i/>
          <w:sz w:val="18"/>
          <w:szCs w:val="18"/>
          <w:lang w:val="hy-AM"/>
        </w:rPr>
        <w:t>ԱՄԱՀ-ՀԳ-ԲՄԱՇՁԲ-24/50</w:t>
      </w:r>
      <w:r w:rsidRPr="008C2F41">
        <w:rPr>
          <w:rFonts w:ascii="Arial AM" w:hAnsi="Arial AM" w:cs="Sylfaen"/>
          <w:i/>
          <w:sz w:val="18"/>
          <w:szCs w:val="18"/>
          <w:lang w:val="pt-BR"/>
        </w:rPr>
        <w:t xml:space="preserve">   </w:t>
      </w:r>
      <w:r w:rsidR="00F02279" w:rsidRPr="008C2F41">
        <w:rPr>
          <w:rFonts w:ascii="Sylfaen" w:hAnsi="Sylfaen" w:cs="Sylfaen"/>
          <w:i/>
          <w:sz w:val="20"/>
          <w:szCs w:val="20"/>
          <w:lang w:val="pt-BR"/>
        </w:rPr>
        <w:t>ծածկագրով</w:t>
      </w:r>
      <w:r w:rsidR="00F02279" w:rsidRPr="008C2F41">
        <w:rPr>
          <w:rFonts w:ascii="Arial AM" w:hAnsi="Arial AM" w:cs="Sylfaen"/>
          <w:i/>
          <w:sz w:val="20"/>
          <w:szCs w:val="20"/>
          <w:lang w:val="pt-BR"/>
        </w:rPr>
        <w:t xml:space="preserve"> </w:t>
      </w:r>
      <w:r w:rsidR="00F02279" w:rsidRPr="008C2F41">
        <w:rPr>
          <w:rFonts w:ascii="Sylfaen" w:hAnsi="Sylfaen" w:cs="Sylfaen"/>
          <w:i/>
          <w:sz w:val="20"/>
          <w:szCs w:val="20"/>
          <w:lang w:val="pt-BR"/>
        </w:rPr>
        <w:t>պայմանագրի</w:t>
      </w:r>
    </w:p>
    <w:p w14:paraId="633548D7" w14:textId="77777777" w:rsidR="00F02279" w:rsidRPr="002528F7" w:rsidRDefault="00F02279" w:rsidP="00F02279">
      <w:pPr>
        <w:jc w:val="center"/>
        <w:rPr>
          <w:rFonts w:ascii="Arial AM" w:hAnsi="Arial AM" w:cs="Sylfaen"/>
          <w:b/>
          <w:lang w:val="pt-BR"/>
        </w:rPr>
      </w:pPr>
    </w:p>
    <w:p w14:paraId="0E383CA5" w14:textId="77777777" w:rsidR="00F02279" w:rsidRPr="002528F7" w:rsidRDefault="00F02279" w:rsidP="00F02279">
      <w:pPr>
        <w:jc w:val="center"/>
        <w:rPr>
          <w:rFonts w:ascii="Arial AM" w:hAnsi="Arial AM" w:cs="Sylfaen"/>
          <w:b/>
          <w:lang w:val="pt-BR"/>
        </w:rPr>
      </w:pPr>
    </w:p>
    <w:p w14:paraId="30E96650" w14:textId="77777777" w:rsidR="00271025" w:rsidRDefault="00271025" w:rsidP="00F02279">
      <w:pPr>
        <w:jc w:val="center"/>
        <w:rPr>
          <w:rFonts w:ascii="Sylfaen" w:hAnsi="Sylfaen" w:cs="Sylfaen"/>
          <w:b/>
          <w:sz w:val="20"/>
          <w:szCs w:val="20"/>
          <w:lang w:val="ru-RU"/>
        </w:rPr>
      </w:pPr>
    </w:p>
    <w:p w14:paraId="1E7B45EF" w14:textId="7F4E9F96" w:rsidR="00F02279" w:rsidRPr="002528F7" w:rsidRDefault="00F02279" w:rsidP="00F02279">
      <w:pPr>
        <w:jc w:val="center"/>
        <w:rPr>
          <w:rFonts w:ascii="Arial AM" w:hAnsi="Arial AM"/>
          <w:b/>
          <w:sz w:val="20"/>
          <w:szCs w:val="20"/>
          <w:lang w:val="hy-AM"/>
        </w:rPr>
      </w:pPr>
      <w:r w:rsidRPr="002528F7">
        <w:rPr>
          <w:rFonts w:ascii="Sylfaen" w:hAnsi="Sylfaen" w:cs="Sylfaen"/>
          <w:b/>
          <w:sz w:val="20"/>
          <w:szCs w:val="20"/>
          <w:lang w:val="pt-BR"/>
        </w:rPr>
        <w:t>ՕՐԱՑՈՒՑԱՅԻՆ</w:t>
      </w:r>
      <w:r w:rsidRPr="002528F7">
        <w:rPr>
          <w:rFonts w:ascii="Arial AM" w:hAnsi="Arial AM" w:cs="Times Armenian"/>
          <w:b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ԳՐԱՖԻԿ</w:t>
      </w:r>
      <w:r w:rsidR="00645E1D" w:rsidRPr="002528F7">
        <w:rPr>
          <w:rFonts w:ascii="Arial AM" w:hAnsi="Arial AM" w:cs="Sylfaen"/>
          <w:b/>
          <w:sz w:val="20"/>
          <w:szCs w:val="20"/>
          <w:lang w:val="hy-AM"/>
        </w:rPr>
        <w:t>*</w:t>
      </w:r>
    </w:p>
    <w:p w14:paraId="5E0D66C5" w14:textId="1A120498" w:rsidR="001260ED" w:rsidRPr="00FC688B" w:rsidRDefault="001260ED" w:rsidP="001260ED">
      <w:pPr>
        <w:pStyle w:val="aa"/>
        <w:ind w:right="-7"/>
        <w:jc w:val="center"/>
        <w:rPr>
          <w:rFonts w:ascii="Sylfaen" w:hAnsi="Sylfaen"/>
          <w:sz w:val="26"/>
          <w:szCs w:val="26"/>
          <w:lang w:val="af-ZA"/>
        </w:rPr>
      </w:pPr>
      <w:r w:rsidRPr="00FC688B">
        <w:rPr>
          <w:rFonts w:ascii="Sylfaen" w:hAnsi="Sylfaen"/>
          <w:sz w:val="26"/>
          <w:szCs w:val="26"/>
          <w:lang w:val="af-ZA"/>
        </w:rPr>
        <w:t xml:space="preserve">ՀՀ ԱՐՄԱՎԻՐԻ ՄԱՐԶԻ ԱՐԱՔՍ ՀԱՄԱՅՆՔԻ </w:t>
      </w:r>
      <w:r w:rsidRPr="001260ED">
        <w:rPr>
          <w:rFonts w:ascii="Sylfaen" w:hAnsi="Sylfaen" w:cs="Sylfaen"/>
          <w:sz w:val="26"/>
          <w:szCs w:val="26"/>
          <w:lang w:val="hy-AM"/>
        </w:rPr>
        <w:t>ՀԱՅԿԱՇԵՆ</w:t>
      </w:r>
      <w:r w:rsidRPr="001260ED">
        <w:rPr>
          <w:rFonts w:ascii="Sylfaen" w:hAnsi="Sylfaen" w:cs="Sylfaen"/>
          <w:sz w:val="26"/>
          <w:szCs w:val="26"/>
          <w:lang w:val="af-ZA"/>
        </w:rPr>
        <w:t xml:space="preserve"> </w:t>
      </w:r>
      <w:r w:rsidRPr="001260ED">
        <w:rPr>
          <w:rFonts w:ascii="Sylfaen" w:hAnsi="Sylfaen" w:cs="Sylfaen"/>
          <w:sz w:val="26"/>
          <w:szCs w:val="26"/>
          <w:lang w:val="hy-AM"/>
        </w:rPr>
        <w:t>ԲՆԱԿԱՎԱՅՐԻ</w:t>
      </w:r>
      <w:r w:rsidRPr="00FC688B">
        <w:rPr>
          <w:rFonts w:ascii="Sylfaen" w:hAnsi="Sylfaen"/>
          <w:sz w:val="26"/>
          <w:szCs w:val="26"/>
          <w:lang w:val="af-ZA"/>
        </w:rPr>
        <w:t xml:space="preserve"> </w:t>
      </w:r>
      <w:r>
        <w:rPr>
          <w:rFonts w:ascii="Sylfaen" w:hAnsi="Sylfaen"/>
          <w:sz w:val="26"/>
          <w:szCs w:val="26"/>
          <w:lang w:val="af-ZA"/>
        </w:rPr>
        <w:t xml:space="preserve">ԳԱԶԱՖԻԿԱՑՄԱՆ </w:t>
      </w:r>
      <w:r w:rsidRPr="00FC688B">
        <w:rPr>
          <w:rFonts w:ascii="Sylfaen" w:hAnsi="Sylfaen"/>
          <w:sz w:val="26"/>
          <w:szCs w:val="26"/>
          <w:lang w:val="af-ZA"/>
        </w:rPr>
        <w:t xml:space="preserve"> ԱՇԽԱՏԱՆՔՆԵՐԻ </w:t>
      </w:r>
      <w:r>
        <w:rPr>
          <w:rFonts w:ascii="Sylfaen" w:hAnsi="Sylfaen"/>
          <w:sz w:val="26"/>
          <w:szCs w:val="26"/>
          <w:lang w:val="af-ZA"/>
        </w:rPr>
        <w:t>ԿԱՏԱՐՄԱՆ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399"/>
        <w:gridCol w:w="3090"/>
        <w:gridCol w:w="1415"/>
      </w:tblGrid>
      <w:tr w:rsidR="00F02279" w:rsidRPr="002528F7" w14:paraId="27A2ED7E" w14:textId="77777777" w:rsidTr="003B300D">
        <w:trPr>
          <w:cantSplit/>
          <w:jc w:val="center"/>
        </w:trPr>
        <w:tc>
          <w:tcPr>
            <w:tcW w:w="540" w:type="dxa"/>
            <w:vMerge w:val="restart"/>
            <w:vAlign w:val="center"/>
          </w:tcPr>
          <w:p w14:paraId="1BBCB4A1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Arial AM" w:hAnsi="Arial AM"/>
                <w:sz w:val="20"/>
                <w:szCs w:val="20"/>
                <w:lang w:val="pt-BR"/>
              </w:rPr>
              <w:t xml:space="preserve">N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ը</w:t>
            </w:r>
            <w:r w:rsidRPr="002528F7">
              <w:rPr>
                <w:rFonts w:ascii="Arial AM" w:hAnsi="Arial AM" w:cs="Arial"/>
                <w:sz w:val="20"/>
                <w:szCs w:val="20"/>
                <w:lang w:val="pt-BR"/>
              </w:rPr>
              <w:t>/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կ</w:t>
            </w:r>
          </w:p>
        </w:tc>
        <w:tc>
          <w:tcPr>
            <w:tcW w:w="3399" w:type="dxa"/>
            <w:vMerge w:val="restart"/>
            <w:vAlign w:val="center"/>
          </w:tcPr>
          <w:p w14:paraId="316A448E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Կապալառուի</w:t>
            </w:r>
            <w:r w:rsidRPr="002528F7">
              <w:rPr>
                <w:rFonts w:ascii="Arial AM" w:hAnsi="Arial AM" w:cs="Times Armenian"/>
                <w:sz w:val="20"/>
                <w:szCs w:val="20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կողմից</w:t>
            </w:r>
            <w:r w:rsidRPr="002528F7">
              <w:rPr>
                <w:rFonts w:ascii="Arial AM" w:hAnsi="Arial AM" w:cs="Times Armenian"/>
                <w:sz w:val="20"/>
                <w:szCs w:val="20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կատարվելիք</w:t>
            </w:r>
            <w:r w:rsidRPr="002528F7">
              <w:rPr>
                <w:rFonts w:ascii="Arial AM" w:hAnsi="Arial AM" w:cs="Times Armenian"/>
                <w:sz w:val="20"/>
                <w:szCs w:val="20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աշխատանքների</w:t>
            </w:r>
            <w:r w:rsidRPr="002528F7">
              <w:rPr>
                <w:rFonts w:ascii="Arial AM" w:hAnsi="Arial AM" w:cs="Times Armenian"/>
                <w:sz w:val="20"/>
                <w:szCs w:val="20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առանձին</w:t>
            </w:r>
            <w:r w:rsidRPr="002528F7">
              <w:rPr>
                <w:rFonts w:ascii="Arial AM" w:hAnsi="Arial AM" w:cs="Times Armenian"/>
                <w:sz w:val="20"/>
                <w:szCs w:val="20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տեսակների</w:t>
            </w:r>
          </w:p>
          <w:p w14:paraId="54D4BAAD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անվանումներ</w:t>
            </w:r>
          </w:p>
        </w:tc>
        <w:tc>
          <w:tcPr>
            <w:tcW w:w="4505" w:type="dxa"/>
            <w:gridSpan w:val="2"/>
            <w:vAlign w:val="center"/>
          </w:tcPr>
          <w:p w14:paraId="000A5671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Աշխատանքների</w:t>
            </w:r>
            <w:r w:rsidRPr="002528F7">
              <w:rPr>
                <w:rFonts w:ascii="Arial AM" w:hAnsi="Arial AM" w:cs="Times Armenian"/>
                <w:sz w:val="20"/>
                <w:szCs w:val="20"/>
                <w:lang w:val="pt-BR"/>
              </w:rPr>
              <w:t xml:space="preserve"> 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կատարման</w:t>
            </w:r>
            <w:r w:rsidRPr="002528F7">
              <w:rPr>
                <w:rFonts w:ascii="Arial AM" w:hAnsi="Arial AM" w:cs="Times Armenian"/>
                <w:sz w:val="20"/>
                <w:szCs w:val="20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ժամկետը</w:t>
            </w:r>
            <w:r w:rsidRPr="002528F7">
              <w:rPr>
                <w:rFonts w:ascii="Arial AM" w:hAnsi="Arial AM" w:cs="Sylfaen"/>
                <w:sz w:val="20"/>
                <w:szCs w:val="20"/>
                <w:lang w:val="pt-BR"/>
              </w:rPr>
              <w:t>**</w:t>
            </w:r>
          </w:p>
        </w:tc>
      </w:tr>
      <w:tr w:rsidR="00F02279" w:rsidRPr="002528F7" w14:paraId="542731DA" w14:textId="77777777" w:rsidTr="003B300D">
        <w:trPr>
          <w:cantSplit/>
          <w:trHeight w:val="586"/>
          <w:jc w:val="center"/>
        </w:trPr>
        <w:tc>
          <w:tcPr>
            <w:tcW w:w="540" w:type="dxa"/>
            <w:vMerge/>
            <w:vAlign w:val="center"/>
          </w:tcPr>
          <w:p w14:paraId="307DB658" w14:textId="77777777" w:rsidR="00F02279" w:rsidRPr="002528F7" w:rsidRDefault="00F02279" w:rsidP="00545BDE">
            <w:pPr>
              <w:jc w:val="both"/>
              <w:rPr>
                <w:rFonts w:ascii="Arial AM" w:hAnsi="Arial AM"/>
                <w:sz w:val="20"/>
                <w:szCs w:val="20"/>
                <w:lang w:val="pt-BR"/>
              </w:rPr>
            </w:pPr>
          </w:p>
        </w:tc>
        <w:tc>
          <w:tcPr>
            <w:tcW w:w="3399" w:type="dxa"/>
            <w:vMerge/>
          </w:tcPr>
          <w:p w14:paraId="61C91E97" w14:textId="77777777" w:rsidR="00F02279" w:rsidRPr="002528F7" w:rsidRDefault="00F02279" w:rsidP="00545BDE">
            <w:pPr>
              <w:rPr>
                <w:rFonts w:ascii="Arial AM" w:hAnsi="Arial AM"/>
                <w:sz w:val="20"/>
                <w:szCs w:val="20"/>
                <w:lang w:val="pt-BR"/>
              </w:rPr>
            </w:pPr>
          </w:p>
        </w:tc>
        <w:tc>
          <w:tcPr>
            <w:tcW w:w="3090" w:type="dxa"/>
            <w:vAlign w:val="center"/>
          </w:tcPr>
          <w:p w14:paraId="7BA771C6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Սկիզբը</w:t>
            </w:r>
          </w:p>
        </w:tc>
        <w:tc>
          <w:tcPr>
            <w:tcW w:w="1415" w:type="dxa"/>
            <w:vAlign w:val="center"/>
          </w:tcPr>
          <w:p w14:paraId="61C4C0D9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Ավարտը</w:t>
            </w:r>
          </w:p>
        </w:tc>
      </w:tr>
      <w:tr w:rsidR="003B300D" w:rsidRPr="00C82729" w14:paraId="598AFC2D" w14:textId="5AC2971D" w:rsidTr="003B300D">
        <w:trPr>
          <w:trHeight w:val="586"/>
          <w:jc w:val="center"/>
        </w:trPr>
        <w:tc>
          <w:tcPr>
            <w:tcW w:w="540" w:type="dxa"/>
            <w:vAlign w:val="center"/>
          </w:tcPr>
          <w:p w14:paraId="7EB05D0C" w14:textId="77777777" w:rsidR="003B300D" w:rsidRPr="002528F7" w:rsidRDefault="003B300D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Arial AM" w:hAnsi="Arial AM"/>
                <w:sz w:val="20"/>
                <w:szCs w:val="20"/>
                <w:lang w:val="pt-BR"/>
              </w:rPr>
              <w:t>1</w:t>
            </w:r>
          </w:p>
        </w:tc>
        <w:tc>
          <w:tcPr>
            <w:tcW w:w="3399" w:type="dxa"/>
            <w:vAlign w:val="center"/>
          </w:tcPr>
          <w:p w14:paraId="4EEE81EE" w14:textId="744EC62C" w:rsidR="003B300D" w:rsidRPr="00271025" w:rsidRDefault="003B300D" w:rsidP="00545BDE">
            <w:pPr>
              <w:rPr>
                <w:rFonts w:ascii="Sylfaen" w:hAnsi="Sylfaen"/>
                <w:sz w:val="20"/>
                <w:szCs w:val="20"/>
                <w:highlight w:val="yellow"/>
                <w:lang w:val="ru-RU"/>
              </w:rPr>
            </w:pPr>
            <w:r w:rsidRPr="00271025">
              <w:rPr>
                <w:rFonts w:ascii="Sylfaen" w:hAnsi="Sylfaen"/>
                <w:sz w:val="20"/>
                <w:szCs w:val="20"/>
                <w:lang w:val="ru-RU"/>
              </w:rPr>
              <w:t xml:space="preserve">Փոսերի քանդում </w:t>
            </w:r>
          </w:p>
        </w:tc>
        <w:tc>
          <w:tcPr>
            <w:tcW w:w="3090" w:type="dxa"/>
            <w:vAlign w:val="center"/>
          </w:tcPr>
          <w:p w14:paraId="7DF5CB73" w14:textId="781D283B" w:rsidR="003B300D" w:rsidRPr="008F1771" w:rsidRDefault="003B300D" w:rsidP="0061316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415" w:type="dxa"/>
            <w:vAlign w:val="center"/>
          </w:tcPr>
          <w:p w14:paraId="762C2A5E" w14:textId="1F321F51" w:rsidR="003B300D" w:rsidRPr="008C2F41" w:rsidRDefault="003B300D" w:rsidP="0061316B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15 օր</w:t>
            </w:r>
          </w:p>
        </w:tc>
      </w:tr>
      <w:tr w:rsidR="003B300D" w:rsidRPr="00C82729" w14:paraId="3CF33905" w14:textId="77777777" w:rsidTr="003B300D">
        <w:trPr>
          <w:trHeight w:val="586"/>
          <w:jc w:val="center"/>
        </w:trPr>
        <w:tc>
          <w:tcPr>
            <w:tcW w:w="540" w:type="dxa"/>
            <w:vAlign w:val="center"/>
          </w:tcPr>
          <w:p w14:paraId="292B5FEB" w14:textId="59DF51A7" w:rsidR="003B300D" w:rsidRPr="00271025" w:rsidRDefault="003B300D" w:rsidP="00545BDE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3399" w:type="dxa"/>
            <w:vAlign w:val="center"/>
          </w:tcPr>
          <w:p w14:paraId="000B9244" w14:textId="674C4F87" w:rsidR="003B300D" w:rsidRPr="00271025" w:rsidRDefault="003B300D" w:rsidP="00545BDE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Հենասյուների տեղադրում</w:t>
            </w:r>
          </w:p>
        </w:tc>
        <w:tc>
          <w:tcPr>
            <w:tcW w:w="3090" w:type="dxa"/>
            <w:vAlign w:val="center"/>
          </w:tcPr>
          <w:p w14:paraId="56F6F0A7" w14:textId="119D46C3" w:rsidR="003B300D" w:rsidRPr="008F1771" w:rsidRDefault="003B300D" w:rsidP="0061316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415" w:type="dxa"/>
            <w:vAlign w:val="center"/>
          </w:tcPr>
          <w:p w14:paraId="5A7B081D" w14:textId="60E81CF9" w:rsidR="003B300D" w:rsidRPr="008C2F41" w:rsidRDefault="003B300D" w:rsidP="0061316B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 xml:space="preserve">40 օր </w:t>
            </w:r>
          </w:p>
        </w:tc>
      </w:tr>
      <w:tr w:rsidR="003B300D" w:rsidRPr="00C82729" w14:paraId="1FF63E32" w14:textId="77777777" w:rsidTr="003B300D">
        <w:trPr>
          <w:trHeight w:val="586"/>
          <w:jc w:val="center"/>
        </w:trPr>
        <w:tc>
          <w:tcPr>
            <w:tcW w:w="540" w:type="dxa"/>
            <w:vAlign w:val="center"/>
          </w:tcPr>
          <w:p w14:paraId="5B103CD4" w14:textId="44BCB5D7" w:rsidR="003B300D" w:rsidRDefault="003B300D" w:rsidP="00545BDE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3399" w:type="dxa"/>
            <w:vAlign w:val="center"/>
          </w:tcPr>
          <w:p w14:paraId="18FA7E30" w14:textId="1698E35B" w:rsidR="003B300D" w:rsidRDefault="003B300D" w:rsidP="00545BDE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 xml:space="preserve">Գազատարի մոնտաժում </w:t>
            </w:r>
          </w:p>
        </w:tc>
        <w:tc>
          <w:tcPr>
            <w:tcW w:w="3090" w:type="dxa"/>
            <w:vAlign w:val="center"/>
          </w:tcPr>
          <w:p w14:paraId="5CC7C3DD" w14:textId="59B06CE6" w:rsidR="003B300D" w:rsidRPr="008F1771" w:rsidRDefault="003B300D" w:rsidP="0061316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415" w:type="dxa"/>
            <w:vAlign w:val="center"/>
          </w:tcPr>
          <w:p w14:paraId="76B1D99C" w14:textId="43AC5F4A" w:rsidR="003B300D" w:rsidRPr="008C2F41" w:rsidRDefault="003B300D" w:rsidP="0061316B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55 օր</w:t>
            </w:r>
          </w:p>
        </w:tc>
      </w:tr>
      <w:tr w:rsidR="003B300D" w:rsidRPr="00C82729" w14:paraId="1B8D2D3C" w14:textId="77777777" w:rsidTr="003B300D">
        <w:trPr>
          <w:trHeight w:val="586"/>
          <w:jc w:val="center"/>
        </w:trPr>
        <w:tc>
          <w:tcPr>
            <w:tcW w:w="540" w:type="dxa"/>
            <w:vAlign w:val="center"/>
          </w:tcPr>
          <w:p w14:paraId="492AABDA" w14:textId="120D19DC" w:rsidR="003B300D" w:rsidRDefault="003B300D" w:rsidP="00545BDE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3399" w:type="dxa"/>
            <w:vAlign w:val="center"/>
          </w:tcPr>
          <w:p w14:paraId="050FA024" w14:textId="1BA5D634" w:rsidR="003B300D" w:rsidRDefault="003B300D" w:rsidP="00545BDE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 xml:space="preserve">Գազատարի ներկում </w:t>
            </w:r>
          </w:p>
        </w:tc>
        <w:tc>
          <w:tcPr>
            <w:tcW w:w="3090" w:type="dxa"/>
            <w:vAlign w:val="center"/>
          </w:tcPr>
          <w:p w14:paraId="437F45AB" w14:textId="604E8706" w:rsidR="003B300D" w:rsidRPr="008F1771" w:rsidRDefault="003B300D" w:rsidP="0061316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bookmarkStart w:id="17" w:name="_GoBack"/>
            <w:bookmarkEnd w:id="17"/>
          </w:p>
        </w:tc>
        <w:tc>
          <w:tcPr>
            <w:tcW w:w="1415" w:type="dxa"/>
            <w:vAlign w:val="center"/>
          </w:tcPr>
          <w:p w14:paraId="04A07AA1" w14:textId="46D063C3" w:rsidR="003B300D" w:rsidRPr="008C2F41" w:rsidRDefault="003B300D" w:rsidP="0061316B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5 օր</w:t>
            </w:r>
          </w:p>
        </w:tc>
      </w:tr>
      <w:tr w:rsidR="003B300D" w:rsidRPr="00C82729" w14:paraId="2F46F390" w14:textId="77777777" w:rsidTr="003B300D">
        <w:trPr>
          <w:trHeight w:val="586"/>
          <w:jc w:val="center"/>
        </w:trPr>
        <w:tc>
          <w:tcPr>
            <w:tcW w:w="540" w:type="dxa"/>
            <w:vAlign w:val="center"/>
          </w:tcPr>
          <w:p w14:paraId="26AC095C" w14:textId="4FFAB946" w:rsidR="003B300D" w:rsidRDefault="003B300D" w:rsidP="00545BDE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3399" w:type="dxa"/>
            <w:vAlign w:val="center"/>
          </w:tcPr>
          <w:p w14:paraId="30EFDEE5" w14:textId="1C237884" w:rsidR="003B300D" w:rsidRDefault="003B300D" w:rsidP="00545BDE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Փչամաքրում և փորձարկում</w:t>
            </w:r>
          </w:p>
        </w:tc>
        <w:tc>
          <w:tcPr>
            <w:tcW w:w="3090" w:type="dxa"/>
            <w:vAlign w:val="center"/>
          </w:tcPr>
          <w:p w14:paraId="7D46D42D" w14:textId="3F9ED85B" w:rsidR="003B300D" w:rsidRPr="008F1771" w:rsidRDefault="003B300D" w:rsidP="0061316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415" w:type="dxa"/>
            <w:vAlign w:val="center"/>
          </w:tcPr>
          <w:p w14:paraId="2146AC26" w14:textId="43900D6D" w:rsidR="003B300D" w:rsidRPr="008C2F41" w:rsidRDefault="003B300D" w:rsidP="0061316B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5 օր</w:t>
            </w:r>
          </w:p>
        </w:tc>
      </w:tr>
      <w:tr w:rsidR="003B300D" w:rsidRPr="00271025" w14:paraId="09ED3229" w14:textId="77777777" w:rsidTr="003B300D">
        <w:trPr>
          <w:trHeight w:val="586"/>
          <w:jc w:val="center"/>
        </w:trPr>
        <w:tc>
          <w:tcPr>
            <w:tcW w:w="540" w:type="dxa"/>
            <w:vAlign w:val="center"/>
          </w:tcPr>
          <w:p w14:paraId="3313F8D5" w14:textId="6BA9FF12" w:rsidR="003B300D" w:rsidRDefault="003B300D" w:rsidP="00545BDE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z w:val="20"/>
                <w:szCs w:val="20"/>
                <w:lang w:val="ru-RU"/>
              </w:rPr>
              <w:t>6</w:t>
            </w:r>
          </w:p>
        </w:tc>
        <w:tc>
          <w:tcPr>
            <w:tcW w:w="3399" w:type="dxa"/>
            <w:vAlign w:val="center"/>
          </w:tcPr>
          <w:p w14:paraId="203DDEDE" w14:textId="6C1F554E" w:rsidR="003B300D" w:rsidRDefault="003B300D" w:rsidP="00545BDE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Հայտնաբերված</w:t>
            </w:r>
            <w:r w:rsidR="004D22D2">
              <w:rPr>
                <w:rFonts w:ascii="Sylfaen" w:hAnsi="Sylfaen"/>
                <w:sz w:val="20"/>
                <w:szCs w:val="20"/>
                <w:lang w:val="ru-RU"/>
              </w:rPr>
              <w:t xml:space="preserve"> թերությունների վերացում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 xml:space="preserve"> և տարածքի մաքրում </w:t>
            </w:r>
          </w:p>
        </w:tc>
        <w:tc>
          <w:tcPr>
            <w:tcW w:w="3090" w:type="dxa"/>
            <w:vAlign w:val="center"/>
          </w:tcPr>
          <w:p w14:paraId="009BBC2D" w14:textId="4BDEF978" w:rsidR="003B300D" w:rsidRPr="008F1771" w:rsidRDefault="003B300D" w:rsidP="0061316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415" w:type="dxa"/>
            <w:vAlign w:val="center"/>
          </w:tcPr>
          <w:p w14:paraId="718EAF6F" w14:textId="085FE36C" w:rsidR="003B300D" w:rsidRPr="008C2F41" w:rsidRDefault="003B300D" w:rsidP="0061316B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5 օր</w:t>
            </w:r>
          </w:p>
        </w:tc>
      </w:tr>
      <w:tr w:rsidR="003B300D" w:rsidRPr="00271025" w14:paraId="75FC9D1F" w14:textId="77777777" w:rsidTr="003B300D">
        <w:trPr>
          <w:trHeight w:val="586"/>
          <w:jc w:val="center"/>
        </w:trPr>
        <w:tc>
          <w:tcPr>
            <w:tcW w:w="540" w:type="dxa"/>
            <w:vAlign w:val="center"/>
          </w:tcPr>
          <w:p w14:paraId="29B26BAB" w14:textId="7724ACBD" w:rsidR="003B300D" w:rsidRDefault="003B300D" w:rsidP="00545BDE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3399" w:type="dxa"/>
            <w:vAlign w:val="center"/>
          </w:tcPr>
          <w:p w14:paraId="3CD954C4" w14:textId="5503BFE0" w:rsidR="003B300D" w:rsidRDefault="003B300D" w:rsidP="00545BDE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Անհրաժեշտ փաստաթղթերի նախապատրաստում և հանձնում</w:t>
            </w:r>
          </w:p>
        </w:tc>
        <w:tc>
          <w:tcPr>
            <w:tcW w:w="3090" w:type="dxa"/>
            <w:vAlign w:val="center"/>
          </w:tcPr>
          <w:p w14:paraId="7895AE47" w14:textId="44154556" w:rsidR="003B300D" w:rsidRPr="004D22D2" w:rsidRDefault="003B300D" w:rsidP="0061316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415" w:type="dxa"/>
            <w:vAlign w:val="center"/>
          </w:tcPr>
          <w:p w14:paraId="214BDA26" w14:textId="61A44B06" w:rsidR="003B300D" w:rsidRPr="008C2F41" w:rsidRDefault="003B300D" w:rsidP="0061316B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5 օր</w:t>
            </w:r>
          </w:p>
        </w:tc>
      </w:tr>
      <w:tr w:rsidR="008F1771" w:rsidRPr="002528F7" w14:paraId="63F3A958" w14:textId="4C4FACD0" w:rsidTr="003B300D">
        <w:trPr>
          <w:cantSplit/>
          <w:trHeight w:val="586"/>
          <w:jc w:val="center"/>
        </w:trPr>
        <w:tc>
          <w:tcPr>
            <w:tcW w:w="3939" w:type="dxa"/>
            <w:gridSpan w:val="2"/>
            <w:vAlign w:val="center"/>
          </w:tcPr>
          <w:p w14:paraId="016A8CF3" w14:textId="55A4537B" w:rsidR="008F1771" w:rsidRPr="002528F7" w:rsidRDefault="008F1771" w:rsidP="004D22D2">
            <w:pPr>
              <w:jc w:val="center"/>
              <w:rPr>
                <w:rFonts w:ascii="Arial AM" w:hAnsi="Arial AM"/>
                <w:b/>
                <w:sz w:val="20"/>
                <w:szCs w:val="20"/>
                <w:lang w:val="pt-BR"/>
              </w:rPr>
            </w:pPr>
            <w:r w:rsidRPr="002528F7">
              <w:rPr>
                <w:rFonts w:ascii="Sylfaen" w:hAnsi="Sylfaen" w:cs="Sylfaen"/>
                <w:b/>
                <w:sz w:val="20"/>
                <w:szCs w:val="20"/>
                <w:lang w:val="pt-BR"/>
              </w:rPr>
              <w:t>ԸՆԴԱՄԵՆԸ</w:t>
            </w:r>
          </w:p>
        </w:tc>
        <w:tc>
          <w:tcPr>
            <w:tcW w:w="3090" w:type="dxa"/>
            <w:vAlign w:val="center"/>
          </w:tcPr>
          <w:p w14:paraId="1B046706" w14:textId="77777777" w:rsidR="003B300D" w:rsidRPr="004D22D2" w:rsidRDefault="003B300D" w:rsidP="004D22D2">
            <w:pPr>
              <w:rPr>
                <w:rFonts w:ascii="Sylfaen" w:hAnsi="Sylfaen" w:cs="Sylfaen"/>
                <w:i/>
                <w:sz w:val="16"/>
                <w:szCs w:val="16"/>
                <w:lang w:val="hy-AM"/>
              </w:rPr>
            </w:pPr>
            <w:r w:rsidRPr="004D22D2">
              <w:rPr>
                <w:rFonts w:ascii="Sylfaen" w:hAnsi="Sylfaen" w:cs="Sylfaen"/>
                <w:i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</w:t>
            </w:r>
          </w:p>
          <w:p w14:paraId="7DEC0E75" w14:textId="0640E1FE" w:rsidR="008F1771" w:rsidRPr="004D22D2" w:rsidRDefault="008F1771" w:rsidP="004D22D2">
            <w:p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415" w:type="dxa"/>
            <w:vAlign w:val="center"/>
          </w:tcPr>
          <w:p w14:paraId="27A58F6A" w14:textId="42EAB71A" w:rsidR="008F1771" w:rsidRPr="008F1771" w:rsidRDefault="003B300D" w:rsidP="00545BD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135օր</w:t>
            </w:r>
          </w:p>
        </w:tc>
      </w:tr>
    </w:tbl>
    <w:p w14:paraId="170DC47E" w14:textId="77777777" w:rsidR="003B300D" w:rsidRPr="00C1444E" w:rsidRDefault="003B300D" w:rsidP="003B300D">
      <w:pPr>
        <w:keepNext/>
        <w:jc w:val="both"/>
        <w:outlineLvl w:val="3"/>
        <w:rPr>
          <w:rFonts w:ascii="Sylfaen" w:hAnsi="Sylfaen"/>
          <w:i/>
          <w:sz w:val="20"/>
          <w:szCs w:val="20"/>
          <w:lang w:val="pt-BR"/>
        </w:rPr>
      </w:pPr>
      <w:r w:rsidRPr="009C0238">
        <w:rPr>
          <w:rFonts w:ascii="Sylfaen" w:hAnsi="Sylfaen"/>
          <w:b/>
          <w:sz w:val="20"/>
          <w:szCs w:val="20"/>
          <w:lang w:val="af-ZA"/>
        </w:rPr>
        <w:t>Գնումն իրականացվում է   &lt;&lt;Գնումների մասին&gt;&gt; ՀՀ օրենքի  15-րդ հոդվածի 6-րդ մասով</w:t>
      </w:r>
    </w:p>
    <w:p w14:paraId="064D4AE3" w14:textId="77777777" w:rsidR="00645E1D" w:rsidRPr="002528F7" w:rsidRDefault="00645E1D" w:rsidP="000117CC">
      <w:pPr>
        <w:jc w:val="both"/>
        <w:rPr>
          <w:rFonts w:ascii="Arial AM" w:hAnsi="Arial AM"/>
          <w:lang w:val="hy-AM"/>
        </w:rPr>
      </w:pPr>
      <w:r w:rsidRPr="002528F7">
        <w:rPr>
          <w:rFonts w:ascii="Arial AM" w:hAnsi="Arial AM" w:cs="Sylfaen"/>
          <w:i/>
          <w:sz w:val="18"/>
          <w:szCs w:val="18"/>
          <w:lang w:val="hy-AM"/>
        </w:rPr>
        <w:t xml:space="preserve">*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Աշխատանքների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կատարման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ժամկետը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իսկ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փուլային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ձևով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պայմանագրի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կատարման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դեպքում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`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առաջին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փուլի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ժամկետը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պետք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սահմանվի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առնվազն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20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օրացուցային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օր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որի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հաշվարկը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կատարվում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պայմանագրով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նախատեսված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կողմերի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իրավունքների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և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պարտականությունների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կատարման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պայմանն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ուժի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մեջ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մտնելու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օրը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բացառությամբ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այն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դեպքի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երբ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ընտրված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մասնակիցը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համաձայնում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աշխատանքը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կատարել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ավելի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կարճ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ժամկետում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: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Սույն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պայմանը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չի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կիրառվում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փորձաքննություն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անցած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նախագծային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փաստաթղթերով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իրականացվող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շինարարական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աշխատանքների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գնման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դեպքում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>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F02279" w:rsidRPr="002528F7" w14:paraId="5F5EB376" w14:textId="77777777" w:rsidTr="00545BDE">
        <w:trPr>
          <w:jc w:val="center"/>
        </w:trPr>
        <w:tc>
          <w:tcPr>
            <w:tcW w:w="4536" w:type="dxa"/>
          </w:tcPr>
          <w:p w14:paraId="2BB6A3D2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lang w:val="nb-NO"/>
              </w:rPr>
            </w:pPr>
            <w:r w:rsidRPr="002528F7">
              <w:rPr>
                <w:rFonts w:ascii="Sylfaen" w:hAnsi="Sylfaen" w:cs="Sylfaen"/>
                <w:b/>
                <w:bCs/>
                <w:lang w:val="nb-NO"/>
              </w:rPr>
              <w:t>ՊԱՏՎԻՐԱՏՈՒ</w:t>
            </w:r>
          </w:p>
          <w:p w14:paraId="17068995" w14:textId="77777777" w:rsidR="00E27E97" w:rsidRPr="00C44EC4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ՀՀ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Արմավիրի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մարզի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Արաքսի </w:t>
            </w: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համայնքապետարան</w:t>
            </w:r>
          </w:p>
          <w:p w14:paraId="70D8E999" w14:textId="77777777" w:rsidR="00E27E97" w:rsidRPr="00CA4753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Արմավիրի մարզ գ. </w:t>
            </w:r>
            <w:r w:rsidRPr="00C43AA4">
              <w:rPr>
                <w:rFonts w:ascii="Sylfaen" w:hAnsi="Sylfaen"/>
                <w:sz w:val="20"/>
                <w:szCs w:val="20"/>
                <w:lang w:val="hy-AM"/>
              </w:rPr>
              <w:t>Գայ</w:t>
            </w:r>
          </w:p>
          <w:p w14:paraId="4C8695EE" w14:textId="77777777" w:rsidR="00E27E97" w:rsidRPr="00CA4753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CA4753">
              <w:rPr>
                <w:rFonts w:ascii="Sylfaen" w:hAnsi="Sylfaen"/>
                <w:sz w:val="20"/>
                <w:szCs w:val="20"/>
                <w:lang w:val="hy-AM"/>
              </w:rPr>
              <w:t>Ա. Խաչատրյան  1</w:t>
            </w:r>
          </w:p>
          <w:p w14:paraId="6232B555" w14:textId="352C6132" w:rsidR="00E27E97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61B99">
              <w:rPr>
                <w:rFonts w:ascii="Sylfaen" w:hAnsi="Sylfaen"/>
                <w:sz w:val="20"/>
                <w:szCs w:val="20"/>
                <w:lang w:val="hy-AM"/>
              </w:rPr>
              <w:t>Հ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/</w:t>
            </w:r>
            <w:r w:rsidRPr="00061B99">
              <w:rPr>
                <w:rFonts w:ascii="Sylfaen" w:hAnsi="Sylfaen"/>
                <w:sz w:val="20"/>
                <w:szCs w:val="20"/>
                <w:lang w:val="hy-AM"/>
              </w:rPr>
              <w:t>Հ</w:t>
            </w:r>
            <w:r w:rsidRPr="00156BF0"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 w:rsidR="00271025">
              <w:rPr>
                <w:rFonts w:ascii="Sylfaen" w:hAnsi="Sylfaen"/>
                <w:sz w:val="20"/>
                <w:szCs w:val="20"/>
                <w:lang w:val="hy-AM"/>
              </w:rPr>
              <w:t>900322002834</w:t>
            </w:r>
          </w:p>
          <w:p w14:paraId="4E6370F8" w14:textId="77777777" w:rsidR="00E27E97" w:rsidRPr="008B738D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nb-NO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ՀՎՀՀ  0444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0</w:t>
            </w:r>
            <w:r w:rsidRPr="008B738D">
              <w:rPr>
                <w:rFonts w:ascii="Sylfaen" w:hAnsi="Sylfaen"/>
                <w:sz w:val="20"/>
                <w:szCs w:val="20"/>
                <w:lang w:val="nb-NO"/>
              </w:rPr>
              <w:t>435</w:t>
            </w:r>
          </w:p>
          <w:p w14:paraId="57F1B3EE" w14:textId="77777777" w:rsidR="00E27E97" w:rsidRPr="00C44EC4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u w:val="single"/>
                <w:lang w:val="hy-AM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ՀՀ ֆին. նախ. գործ. վարչութ</w:t>
            </w:r>
          </w:p>
          <w:p w14:paraId="6E90A97E" w14:textId="77777777" w:rsidR="00E27E97" w:rsidRPr="00C44EC4" w:rsidRDefault="00E27E97" w:rsidP="00E27E97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EC34687" w14:textId="176EC4BB" w:rsidR="00E27E97" w:rsidRPr="008B738D" w:rsidRDefault="008C2F41" w:rsidP="008C2F41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CC539B">
              <w:rPr>
                <w:rFonts w:ascii="Sylfaen" w:hAnsi="Sylfaen"/>
                <w:sz w:val="20"/>
                <w:szCs w:val="20"/>
                <w:lang w:val="hy-AM"/>
              </w:rPr>
              <w:t xml:space="preserve">              </w:t>
            </w:r>
            <w:r w:rsidR="00E27E97" w:rsidRPr="00C44EC4">
              <w:rPr>
                <w:rFonts w:ascii="Sylfaen" w:hAnsi="Sylfaen"/>
                <w:sz w:val="20"/>
                <w:szCs w:val="20"/>
                <w:lang w:val="hy-AM"/>
              </w:rPr>
              <w:t>--------------------</w:t>
            </w:r>
            <w:r w:rsidR="00E27E97" w:rsidRPr="008B738D">
              <w:rPr>
                <w:rFonts w:ascii="Sylfaen" w:hAnsi="Sylfaen"/>
                <w:sz w:val="20"/>
                <w:szCs w:val="20"/>
                <w:lang w:val="hy-AM"/>
              </w:rPr>
              <w:t>Ղ.Ղազարյան</w:t>
            </w:r>
          </w:p>
          <w:p w14:paraId="18B77A12" w14:textId="244F246C" w:rsidR="00F02279" w:rsidRPr="008C2F41" w:rsidRDefault="008C2F41" w:rsidP="00E27E97">
            <w:pPr>
              <w:rPr>
                <w:rFonts w:ascii="Arial AM" w:hAnsi="Arial AM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                        </w:t>
            </w:r>
            <w:r w:rsidR="00E27E97" w:rsidRPr="00C44EC4">
              <w:rPr>
                <w:rFonts w:ascii="Sylfaen" w:hAnsi="Sylfaen"/>
                <w:sz w:val="20"/>
                <w:szCs w:val="20"/>
                <w:lang w:val="hy-AM"/>
              </w:rPr>
              <w:t>/</w:t>
            </w:r>
            <w:r w:rsidR="00E27E97" w:rsidRPr="008C2F41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</w:t>
            </w:r>
            <w:r w:rsidRPr="008C2F41">
              <w:rPr>
                <w:rFonts w:ascii="Sylfaen" w:hAnsi="Sylfaen" w:cs="Sylfaen"/>
                <w:sz w:val="18"/>
                <w:szCs w:val="18"/>
                <w:lang w:val="hy-AM"/>
              </w:rPr>
              <w:t>/</w:t>
            </w:r>
          </w:p>
          <w:p w14:paraId="51D2C2A7" w14:textId="77777777" w:rsidR="00F02279" w:rsidRPr="008C2F41" w:rsidRDefault="00F02279" w:rsidP="00545BDE">
            <w:pPr>
              <w:rPr>
                <w:rFonts w:ascii="Arial AM" w:hAnsi="Arial AM"/>
                <w:sz w:val="18"/>
                <w:szCs w:val="18"/>
                <w:lang w:val="ru-RU"/>
              </w:rPr>
            </w:pPr>
          </w:p>
          <w:p w14:paraId="3EAE7079" w14:textId="59EBCD08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  <w:lang w:val="ru-RU"/>
              </w:rPr>
            </w:pPr>
          </w:p>
        </w:tc>
        <w:tc>
          <w:tcPr>
            <w:tcW w:w="760" w:type="dxa"/>
          </w:tcPr>
          <w:p w14:paraId="451D9C5C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/>
                <w:lang w:val="ru-RU"/>
              </w:rPr>
            </w:pPr>
          </w:p>
        </w:tc>
        <w:tc>
          <w:tcPr>
            <w:tcW w:w="4343" w:type="dxa"/>
          </w:tcPr>
          <w:p w14:paraId="1C045D6D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lang w:val="ru-RU"/>
              </w:rPr>
            </w:pPr>
            <w:r w:rsidRPr="002528F7">
              <w:rPr>
                <w:rFonts w:ascii="Sylfaen" w:hAnsi="Sylfaen" w:cs="Sylfaen"/>
                <w:b/>
                <w:bCs/>
                <w:lang w:val="pt-BR"/>
              </w:rPr>
              <w:t>ԿԱՊԱԼԱՌՈՒ</w:t>
            </w:r>
          </w:p>
          <w:p w14:paraId="6E80D691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5FB46CD0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27BF5662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  <w:r w:rsidRPr="002528F7">
              <w:rPr>
                <w:rFonts w:ascii="Arial AM" w:hAnsi="Arial AM"/>
                <w:lang w:val="ru-RU"/>
              </w:rPr>
              <w:t>---------------------------------</w:t>
            </w:r>
          </w:p>
          <w:p w14:paraId="7261B9E0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</w:p>
          <w:p w14:paraId="2A24C322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2"/>
                <w:szCs w:val="22"/>
                <w:lang w:val="ru-RU"/>
              </w:rPr>
            </w:pP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2528F7">
              <w:rPr>
                <w:rFonts w:ascii="Arial AM" w:hAnsi="Arial AM"/>
                <w:sz w:val="18"/>
                <w:szCs w:val="18"/>
                <w:lang w:val="ru-RU"/>
              </w:rPr>
              <w:t>.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4F1793FA" w14:textId="77777777" w:rsidR="00F02279" w:rsidRPr="002528F7" w:rsidRDefault="00F02279" w:rsidP="00F02279">
      <w:pPr>
        <w:jc w:val="both"/>
        <w:rPr>
          <w:rFonts w:ascii="Arial AM" w:hAnsi="Arial AM"/>
          <w:lang w:val="pt-BR"/>
        </w:rPr>
      </w:pPr>
    </w:p>
    <w:p w14:paraId="5694BD0E" w14:textId="77777777" w:rsidR="00F02279" w:rsidRPr="002528F7" w:rsidRDefault="00F02279" w:rsidP="00F02279">
      <w:pPr>
        <w:tabs>
          <w:tab w:val="left" w:pos="8789"/>
        </w:tabs>
        <w:jc w:val="both"/>
        <w:rPr>
          <w:rFonts w:ascii="Arial AM" w:hAnsi="Arial AM"/>
          <w:lang w:val="pt-BR"/>
        </w:rPr>
      </w:pPr>
    </w:p>
    <w:p w14:paraId="232596C2" w14:textId="77777777" w:rsidR="00F02279" w:rsidRPr="002528F7" w:rsidRDefault="00F02279" w:rsidP="00F02279">
      <w:pPr>
        <w:tabs>
          <w:tab w:val="left" w:pos="1080"/>
        </w:tabs>
        <w:ind w:right="-7" w:firstLine="567"/>
        <w:jc w:val="both"/>
        <w:rPr>
          <w:rFonts w:ascii="Arial AM" w:hAnsi="Arial AM"/>
          <w:lang w:val="pt-BR"/>
        </w:rPr>
      </w:pPr>
    </w:p>
    <w:p w14:paraId="74154DB1" w14:textId="77777777" w:rsidR="00F02279" w:rsidRPr="002528F7" w:rsidRDefault="00F02279" w:rsidP="00F02279">
      <w:pPr>
        <w:rPr>
          <w:rFonts w:ascii="Arial AM" w:hAnsi="Arial AM"/>
          <w:lang w:val="pt-BR"/>
        </w:rPr>
      </w:pPr>
    </w:p>
    <w:p w14:paraId="7052687F" w14:textId="77777777" w:rsidR="00F02279" w:rsidRPr="002528F7" w:rsidRDefault="00F02279" w:rsidP="00F02279">
      <w:pPr>
        <w:rPr>
          <w:rFonts w:ascii="Arial AM" w:hAnsi="Arial AM"/>
          <w:lang w:val="pt-BR"/>
        </w:rPr>
      </w:pPr>
    </w:p>
    <w:p w14:paraId="247FD13D" w14:textId="1D5B97B6" w:rsidR="00F02279" w:rsidRPr="002528F7" w:rsidRDefault="00F02279" w:rsidP="00F02279">
      <w:pPr>
        <w:jc w:val="both"/>
        <w:rPr>
          <w:rFonts w:ascii="Arial AM" w:hAnsi="Arial AM"/>
          <w:i/>
          <w:sz w:val="18"/>
          <w:szCs w:val="18"/>
          <w:lang w:val="pt-BR"/>
        </w:rPr>
      </w:pPr>
      <w:r w:rsidRPr="002528F7">
        <w:rPr>
          <w:rFonts w:ascii="Arial AM" w:hAnsi="Arial AM"/>
          <w:i/>
          <w:sz w:val="18"/>
          <w:szCs w:val="18"/>
          <w:lang w:val="pt-BR"/>
        </w:rPr>
        <w:t xml:space="preserve">**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Եթե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պայմանագիրը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կնքվում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"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Գնումների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մասին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"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ՀՀ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օրենքի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15-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րդ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հոդվածի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6-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րդ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մասի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հիման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վրա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ապա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&lt;&lt;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Սկիզբը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&gt;&gt;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սյունակում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ժամկետի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սկիզբը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նշվում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ֆինանսական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միջոցներ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նախատեսվելու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դեպքում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կողմերի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միջև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կնքվող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համաձայնագրի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ուժի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մեջ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մտնելու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օրը</w:t>
      </w:r>
      <w:r w:rsidR="008C7692" w:rsidRPr="002528F7">
        <w:rPr>
          <w:rFonts w:ascii="Arial AM" w:hAnsi="Arial AM" w:cs="Sylfaen"/>
          <w:i/>
          <w:sz w:val="18"/>
          <w:szCs w:val="18"/>
          <w:lang w:val="hy-AM"/>
        </w:rPr>
        <w:t xml:space="preserve">, </w:t>
      </w:r>
      <w:r w:rsidR="008C7692" w:rsidRPr="002528F7">
        <w:rPr>
          <w:rFonts w:ascii="Sylfaen" w:hAnsi="Sylfaen" w:cs="Sylfaen"/>
          <w:i/>
          <w:sz w:val="18"/>
          <w:szCs w:val="18"/>
          <w:lang w:val="hy-AM"/>
        </w:rPr>
        <w:t>իսկ</w:t>
      </w:r>
      <w:r w:rsidR="008C7692" w:rsidRPr="002528F7">
        <w:rPr>
          <w:rFonts w:ascii="Arial AM" w:hAnsi="Arial AM" w:cs="Sylfaen"/>
          <w:i/>
          <w:sz w:val="18"/>
          <w:szCs w:val="18"/>
          <w:lang w:val="hy-AM"/>
        </w:rPr>
        <w:t xml:space="preserve"> </w:t>
      </w:r>
      <w:r w:rsidR="008C7692" w:rsidRPr="002528F7">
        <w:rPr>
          <w:rFonts w:ascii="Arial AM" w:hAnsi="Arial AM" w:cs="Arial AM"/>
          <w:i/>
          <w:sz w:val="18"/>
          <w:szCs w:val="18"/>
          <w:lang w:val="hy-AM"/>
        </w:rPr>
        <w:t>«</w:t>
      </w:r>
      <w:r w:rsidR="008C7692" w:rsidRPr="002528F7">
        <w:rPr>
          <w:rFonts w:ascii="Sylfaen" w:hAnsi="Sylfaen" w:cs="Sylfaen"/>
          <w:i/>
          <w:sz w:val="18"/>
          <w:szCs w:val="18"/>
          <w:lang w:val="hy-AM"/>
        </w:rPr>
        <w:t>Ավարտը</w:t>
      </w:r>
      <w:r w:rsidR="008C7692" w:rsidRPr="002528F7">
        <w:rPr>
          <w:rFonts w:ascii="Arial AM" w:hAnsi="Arial AM" w:cs="Arial AM"/>
          <w:i/>
          <w:sz w:val="18"/>
          <w:szCs w:val="18"/>
          <w:lang w:val="hy-AM"/>
        </w:rPr>
        <w:t>»</w:t>
      </w:r>
      <w:r w:rsidR="008C7692" w:rsidRPr="002528F7">
        <w:rPr>
          <w:rFonts w:ascii="Arial AM" w:hAnsi="Arial AM" w:cs="Sylfaen"/>
          <w:i/>
          <w:sz w:val="18"/>
          <w:szCs w:val="18"/>
          <w:lang w:val="hy-AM"/>
        </w:rPr>
        <w:t xml:space="preserve">  </w:t>
      </w:r>
      <w:r w:rsidR="008C7692" w:rsidRPr="002528F7">
        <w:rPr>
          <w:rFonts w:ascii="Sylfaen" w:hAnsi="Sylfaen" w:cs="Sylfaen"/>
          <w:i/>
          <w:sz w:val="18"/>
          <w:szCs w:val="18"/>
          <w:lang w:val="pt-BR"/>
        </w:rPr>
        <w:t>սյունակում</w:t>
      </w:r>
      <w:r w:rsidR="008C7692"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="008C7692" w:rsidRPr="002528F7">
        <w:rPr>
          <w:rFonts w:ascii="Sylfaen" w:hAnsi="Sylfaen" w:cs="Sylfaen"/>
          <w:i/>
          <w:sz w:val="18"/>
          <w:szCs w:val="18"/>
          <w:lang w:val="hy-AM"/>
        </w:rPr>
        <w:t>կատարման</w:t>
      </w:r>
      <w:r w:rsidR="008C7692" w:rsidRPr="002528F7">
        <w:rPr>
          <w:rFonts w:ascii="Arial AM" w:hAnsi="Arial AM" w:cs="Sylfaen"/>
          <w:i/>
          <w:sz w:val="18"/>
          <w:szCs w:val="18"/>
          <w:lang w:val="hy-AM"/>
        </w:rPr>
        <w:t xml:space="preserve"> </w:t>
      </w:r>
      <w:r w:rsidR="008C7692" w:rsidRPr="002528F7">
        <w:rPr>
          <w:rFonts w:ascii="Sylfaen" w:hAnsi="Sylfaen" w:cs="Sylfaen"/>
          <w:i/>
          <w:sz w:val="18"/>
          <w:szCs w:val="18"/>
          <w:lang w:val="hy-AM"/>
        </w:rPr>
        <w:t>ժամկետը</w:t>
      </w:r>
      <w:r w:rsidR="008C7692"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="008C7692" w:rsidRPr="002528F7">
        <w:rPr>
          <w:rFonts w:ascii="Sylfaen" w:hAnsi="Sylfaen" w:cs="Sylfaen"/>
          <w:i/>
          <w:sz w:val="18"/>
          <w:szCs w:val="18"/>
          <w:lang w:val="pt-BR"/>
        </w:rPr>
        <w:t>սահմանվում</w:t>
      </w:r>
      <w:r w:rsidR="008C7692"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="008C7692"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="008C7692"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="008C7692" w:rsidRPr="002528F7">
        <w:rPr>
          <w:rFonts w:ascii="Sylfaen" w:hAnsi="Sylfaen" w:cs="Sylfaen"/>
          <w:i/>
          <w:sz w:val="18"/>
          <w:szCs w:val="18"/>
          <w:lang w:val="pt-BR"/>
        </w:rPr>
        <w:t>օրացուցային</w:t>
      </w:r>
      <w:r w:rsidR="008C7692"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="008C7692" w:rsidRPr="002528F7">
        <w:rPr>
          <w:rFonts w:ascii="Sylfaen" w:hAnsi="Sylfaen" w:cs="Sylfaen"/>
          <w:i/>
          <w:sz w:val="18"/>
          <w:szCs w:val="18"/>
          <w:lang w:val="pt-BR"/>
        </w:rPr>
        <w:t>օրերով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>:</w:t>
      </w:r>
    </w:p>
    <w:p w14:paraId="568AE9CD" w14:textId="77777777" w:rsidR="00F02279" w:rsidRPr="002528F7" w:rsidRDefault="00F02279" w:rsidP="00F02279">
      <w:pPr>
        <w:rPr>
          <w:rFonts w:ascii="Arial AM" w:hAnsi="Arial AM"/>
          <w:lang w:val="pt-BR"/>
        </w:rPr>
      </w:pPr>
    </w:p>
    <w:p w14:paraId="2A3832BE" w14:textId="77777777" w:rsidR="00F02279" w:rsidRPr="002528F7" w:rsidRDefault="00F02279" w:rsidP="00F02279">
      <w:pPr>
        <w:rPr>
          <w:rFonts w:ascii="Arial AM" w:hAnsi="Arial AM"/>
          <w:lang w:val="pt-BR"/>
        </w:rPr>
      </w:pPr>
    </w:p>
    <w:p w14:paraId="48FF719F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  <w:r w:rsidRPr="002528F7">
        <w:rPr>
          <w:rFonts w:ascii="Arial AM" w:hAnsi="Arial AM"/>
          <w:i/>
          <w:lang w:val="pt-BR"/>
        </w:rPr>
        <w:br w:type="page"/>
      </w:r>
    </w:p>
    <w:p w14:paraId="40929F43" w14:textId="0A2896E2" w:rsidR="008C2F41" w:rsidRPr="008C2F41" w:rsidRDefault="00F02279" w:rsidP="00F02279">
      <w:pPr>
        <w:ind w:firstLine="567"/>
        <w:jc w:val="right"/>
        <w:rPr>
          <w:rFonts w:asciiTheme="minorHAnsi" w:hAnsiTheme="minorHAnsi"/>
          <w:i/>
          <w:sz w:val="20"/>
          <w:szCs w:val="20"/>
          <w:lang w:val="pt-BR"/>
        </w:rPr>
      </w:pPr>
      <w:r w:rsidRPr="008C2F41">
        <w:rPr>
          <w:rFonts w:ascii="Sylfaen" w:hAnsi="Sylfaen" w:cs="Sylfaen"/>
          <w:sz w:val="20"/>
          <w:szCs w:val="20"/>
          <w:lang w:val="pt-BR"/>
        </w:rPr>
        <w:lastRenderedPageBreak/>
        <w:t>Հավելված</w:t>
      </w:r>
      <w:r w:rsidRPr="008C2F41">
        <w:rPr>
          <w:rFonts w:ascii="Arial AM" w:hAnsi="Arial AM" w:cs="Sylfaen"/>
          <w:sz w:val="20"/>
          <w:szCs w:val="20"/>
          <w:lang w:val="pt-BR"/>
        </w:rPr>
        <w:t xml:space="preserve"> N </w:t>
      </w:r>
      <w:r w:rsidR="008C2F41" w:rsidRPr="008C2F41">
        <w:rPr>
          <w:rFonts w:asciiTheme="minorHAnsi" w:hAnsiTheme="minorHAnsi" w:cs="Sylfaen"/>
          <w:sz w:val="20"/>
          <w:szCs w:val="20"/>
          <w:lang w:val="pt-BR"/>
        </w:rPr>
        <w:t>3</w:t>
      </w:r>
      <w:r w:rsidR="008C2F41" w:rsidRPr="008C2F41">
        <w:rPr>
          <w:rFonts w:ascii="Arial AM" w:hAnsi="Arial AM"/>
          <w:i/>
          <w:sz w:val="20"/>
          <w:szCs w:val="20"/>
          <w:lang w:val="pt-BR"/>
        </w:rPr>
        <w:t xml:space="preserve"> </w:t>
      </w:r>
    </w:p>
    <w:p w14:paraId="3211A5B3" w14:textId="77777777" w:rsidR="008C2F41" w:rsidRPr="008C2F41" w:rsidRDefault="008C2F41" w:rsidP="008C2F41">
      <w:pPr>
        <w:ind w:firstLine="567"/>
        <w:jc w:val="right"/>
        <w:rPr>
          <w:rFonts w:ascii="Arial AM" w:hAnsi="Arial AM" w:cs="Sylfaen"/>
          <w:sz w:val="20"/>
          <w:szCs w:val="20"/>
          <w:lang w:val="pt-BR"/>
        </w:rPr>
      </w:pPr>
      <w:r w:rsidRPr="008C2F41">
        <w:rPr>
          <w:rFonts w:ascii="Arial AM" w:hAnsi="Arial AM" w:cs="Sylfaen"/>
          <w:sz w:val="20"/>
          <w:szCs w:val="20"/>
          <w:lang w:val="pt-BR"/>
        </w:rPr>
        <w:t xml:space="preserve">                20</w:t>
      </w:r>
      <w:r w:rsidRPr="008C2F41">
        <w:rPr>
          <w:rFonts w:asciiTheme="minorHAnsi" w:hAnsiTheme="minorHAnsi" w:cs="Sylfaen"/>
          <w:sz w:val="20"/>
          <w:szCs w:val="20"/>
          <w:lang w:val="hy-AM"/>
        </w:rPr>
        <w:t>24</w:t>
      </w:r>
      <w:r w:rsidRPr="008C2F41">
        <w:rPr>
          <w:rFonts w:ascii="Sylfaen" w:hAnsi="Sylfaen" w:cs="Sylfaen"/>
          <w:sz w:val="20"/>
          <w:szCs w:val="20"/>
          <w:lang w:val="pt-BR"/>
        </w:rPr>
        <w:t>թ</w:t>
      </w:r>
      <w:r w:rsidRPr="008C2F41">
        <w:rPr>
          <w:rFonts w:ascii="Arial AM" w:hAnsi="Arial AM" w:cs="Sylfaen"/>
          <w:sz w:val="20"/>
          <w:szCs w:val="20"/>
          <w:lang w:val="pt-BR"/>
        </w:rPr>
        <w:t xml:space="preserve">. </w:t>
      </w:r>
      <w:r w:rsidRPr="008C2F41">
        <w:rPr>
          <w:rFonts w:ascii="Sylfaen" w:hAnsi="Sylfaen" w:cs="Sylfaen"/>
          <w:sz w:val="20"/>
          <w:szCs w:val="20"/>
          <w:lang w:val="pt-BR"/>
        </w:rPr>
        <w:t>կնքված</w:t>
      </w:r>
      <w:r w:rsidRPr="008C2F41">
        <w:rPr>
          <w:rFonts w:ascii="Arial AM" w:hAnsi="Arial AM" w:cs="Sylfaen"/>
          <w:sz w:val="20"/>
          <w:szCs w:val="20"/>
          <w:lang w:val="pt-BR"/>
        </w:rPr>
        <w:t xml:space="preserve"> </w:t>
      </w:r>
    </w:p>
    <w:p w14:paraId="43A91141" w14:textId="62D4FF7E" w:rsidR="008C2F41" w:rsidRPr="002528F7" w:rsidRDefault="008C2F41" w:rsidP="008C2F41">
      <w:pPr>
        <w:ind w:firstLine="567"/>
        <w:jc w:val="right"/>
        <w:rPr>
          <w:rFonts w:ascii="Arial AM" w:hAnsi="Arial AM" w:cs="Sylfaen"/>
          <w:i/>
          <w:sz w:val="20"/>
          <w:szCs w:val="20"/>
          <w:lang w:val="pt-BR"/>
        </w:rPr>
      </w:pPr>
      <w:r w:rsidRPr="008C2F41">
        <w:rPr>
          <w:rFonts w:ascii="Arial AM" w:hAnsi="Arial AM" w:cs="Sylfaen"/>
          <w:sz w:val="20"/>
          <w:szCs w:val="20"/>
          <w:lang w:val="pt-BR"/>
        </w:rPr>
        <w:t xml:space="preserve">                    </w:t>
      </w:r>
      <w:r w:rsidR="0015036C">
        <w:rPr>
          <w:rFonts w:ascii="Sylfaen" w:hAnsi="Sylfaen" w:cs="Sylfaen"/>
          <w:sz w:val="18"/>
          <w:szCs w:val="18"/>
          <w:lang w:val="hy-AM"/>
        </w:rPr>
        <w:t>ԱՄԱՀ-ՀԳ-ԲՄԱՇՁԲ-24/50</w:t>
      </w:r>
      <w:r w:rsidRPr="008C2F41">
        <w:rPr>
          <w:rFonts w:ascii="Arial AM" w:hAnsi="Arial AM" w:cs="Sylfaen"/>
          <w:sz w:val="20"/>
          <w:szCs w:val="20"/>
          <w:lang w:val="pt-BR"/>
        </w:rPr>
        <w:t xml:space="preserve">  </w:t>
      </w:r>
      <w:r w:rsidRPr="008C2F41">
        <w:rPr>
          <w:rFonts w:ascii="Sylfaen" w:hAnsi="Sylfaen" w:cs="Sylfaen"/>
          <w:sz w:val="20"/>
          <w:szCs w:val="20"/>
          <w:lang w:val="pt-BR"/>
        </w:rPr>
        <w:t>ծածկագրով</w:t>
      </w:r>
      <w:r w:rsidRPr="008C2F41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8C2F41">
        <w:rPr>
          <w:rFonts w:ascii="Sylfaen" w:hAnsi="Sylfaen" w:cs="Sylfaen"/>
          <w:sz w:val="20"/>
          <w:szCs w:val="20"/>
          <w:lang w:val="pt-BR"/>
        </w:rPr>
        <w:t>պայմանագրի</w:t>
      </w:r>
    </w:p>
    <w:p w14:paraId="4807C01B" w14:textId="77777777" w:rsidR="008C2F41" w:rsidRPr="002528F7" w:rsidRDefault="008C2F41" w:rsidP="008C2F41">
      <w:pPr>
        <w:tabs>
          <w:tab w:val="left" w:pos="9540"/>
        </w:tabs>
        <w:rPr>
          <w:rFonts w:ascii="Arial AM" w:hAnsi="Arial AM"/>
          <w:sz w:val="20"/>
          <w:lang w:val="pt-BR"/>
        </w:rPr>
      </w:pPr>
    </w:p>
    <w:p w14:paraId="223DB3CC" w14:textId="13598895" w:rsidR="008C2F41" w:rsidRPr="002528F7" w:rsidRDefault="00F02279" w:rsidP="008C2F41">
      <w:pPr>
        <w:ind w:firstLine="567"/>
        <w:jc w:val="right"/>
        <w:rPr>
          <w:rFonts w:ascii="Arial AM" w:hAnsi="Arial AM" w:cs="Sylfaen"/>
          <w:i/>
          <w:sz w:val="20"/>
          <w:szCs w:val="20"/>
          <w:lang w:val="pt-BR"/>
        </w:rPr>
      </w:pPr>
      <w:r w:rsidRPr="008C2F41">
        <w:rPr>
          <w:rFonts w:ascii="Arial AM" w:hAnsi="Arial AM" w:cs="Sylfaen"/>
          <w:sz w:val="20"/>
          <w:szCs w:val="20"/>
          <w:lang w:val="pt-BR"/>
        </w:rPr>
        <w:t xml:space="preserve">             </w:t>
      </w:r>
    </w:p>
    <w:p w14:paraId="34275581" w14:textId="6C61AF50" w:rsidR="00F02279" w:rsidRPr="002528F7" w:rsidRDefault="00F02279" w:rsidP="00F02279">
      <w:pPr>
        <w:ind w:firstLine="567"/>
        <w:jc w:val="right"/>
        <w:rPr>
          <w:rFonts w:ascii="Arial AM" w:hAnsi="Arial AM" w:cs="Sylfaen"/>
          <w:i/>
          <w:sz w:val="20"/>
          <w:szCs w:val="20"/>
          <w:lang w:val="pt-BR"/>
        </w:rPr>
      </w:pPr>
    </w:p>
    <w:p w14:paraId="3EE232A9" w14:textId="6CD97AD7" w:rsidR="00F02279" w:rsidRPr="002528F7" w:rsidRDefault="00F02279" w:rsidP="00F02279">
      <w:pPr>
        <w:jc w:val="center"/>
        <w:rPr>
          <w:rFonts w:ascii="Arial AM" w:hAnsi="Arial AM"/>
          <w:sz w:val="20"/>
          <w:lang w:val="pt-BR"/>
        </w:rPr>
      </w:pP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Sylfaen" w:hAnsi="Sylfaen" w:cs="Sylfaen"/>
          <w:sz w:val="20"/>
        </w:rPr>
        <w:t>ՎՃԱՐՄԱՆ</w:t>
      </w:r>
      <w:r w:rsidRPr="002528F7">
        <w:rPr>
          <w:rFonts w:ascii="Arial AM" w:hAnsi="Arial AM"/>
          <w:sz w:val="20"/>
          <w:lang w:val="pt-BR"/>
        </w:rPr>
        <w:t xml:space="preserve"> </w:t>
      </w:r>
      <w:r w:rsidRPr="002528F7">
        <w:rPr>
          <w:rFonts w:ascii="Sylfaen" w:hAnsi="Sylfaen" w:cs="Sylfaen"/>
          <w:sz w:val="20"/>
        </w:rPr>
        <w:t>ԺԱՄԱՆԱԿԱՑՈՒՅՑ</w:t>
      </w:r>
      <w:r w:rsidRPr="002528F7">
        <w:rPr>
          <w:rFonts w:ascii="Arial AM" w:hAnsi="Arial AM"/>
          <w:sz w:val="20"/>
          <w:lang w:val="pt-BR"/>
        </w:rPr>
        <w:t>*</w:t>
      </w:r>
    </w:p>
    <w:p w14:paraId="06BE4C13" w14:textId="77777777" w:rsidR="00F02279" w:rsidRPr="002528F7" w:rsidRDefault="00F02279" w:rsidP="00F02279">
      <w:pPr>
        <w:jc w:val="right"/>
        <w:rPr>
          <w:rFonts w:ascii="Arial AM" w:hAnsi="Arial AM"/>
          <w:sz w:val="20"/>
          <w:lang w:val="pt-BR"/>
        </w:rPr>
      </w:pPr>
      <w:r w:rsidRPr="002528F7">
        <w:rPr>
          <w:rFonts w:ascii="Arial AM" w:hAnsi="Arial AM"/>
          <w:sz w:val="20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2528F7">
        <w:rPr>
          <w:rFonts w:ascii="Sylfaen" w:hAnsi="Sylfaen" w:cs="Sylfaen"/>
          <w:sz w:val="18"/>
        </w:rPr>
        <w:t>ՀՀ</w:t>
      </w:r>
      <w:r w:rsidRPr="002528F7">
        <w:rPr>
          <w:rFonts w:ascii="Arial AM" w:hAnsi="Arial AM" w:cs="Sylfaen"/>
          <w:sz w:val="18"/>
          <w:lang w:val="es-ES"/>
        </w:rPr>
        <w:t xml:space="preserve"> </w:t>
      </w:r>
      <w:r w:rsidRPr="002528F7">
        <w:rPr>
          <w:rFonts w:ascii="Sylfaen" w:hAnsi="Sylfaen" w:cs="Sylfaen"/>
          <w:sz w:val="18"/>
        </w:rPr>
        <w:t>դրամ</w:t>
      </w:r>
    </w:p>
    <w:tbl>
      <w:tblPr>
        <w:tblW w:w="10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2"/>
        <w:gridCol w:w="1387"/>
        <w:gridCol w:w="1465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549"/>
        <w:gridCol w:w="549"/>
        <w:gridCol w:w="640"/>
        <w:gridCol w:w="990"/>
      </w:tblGrid>
      <w:tr w:rsidR="00F02279" w:rsidRPr="002528F7" w14:paraId="3A76B546" w14:textId="77777777" w:rsidTr="003B300D">
        <w:tc>
          <w:tcPr>
            <w:tcW w:w="10880" w:type="dxa"/>
            <w:gridSpan w:val="16"/>
          </w:tcPr>
          <w:p w14:paraId="4D791DBD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lang w:val="es-ES"/>
              </w:rPr>
            </w:pPr>
            <w:r w:rsidRPr="002528F7">
              <w:rPr>
                <w:rFonts w:ascii="Sylfaen" w:hAnsi="Sylfaen" w:cs="Sylfaen"/>
                <w:sz w:val="18"/>
                <w:lang w:val="es-ES"/>
              </w:rPr>
              <w:t>Աշխատանքի</w:t>
            </w:r>
          </w:p>
        </w:tc>
      </w:tr>
      <w:tr w:rsidR="00F02279" w:rsidRPr="00B55CA7" w14:paraId="0AE61309" w14:textId="77777777" w:rsidTr="003B300D">
        <w:tc>
          <w:tcPr>
            <w:tcW w:w="1322" w:type="dxa"/>
            <w:vAlign w:val="center"/>
          </w:tcPr>
          <w:p w14:paraId="7715218F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lang w:val="es-ES"/>
              </w:rPr>
            </w:pPr>
            <w:r w:rsidRPr="002528F7">
              <w:rPr>
                <w:rFonts w:ascii="Sylfaen" w:hAnsi="Sylfaen" w:cs="Sylfaen"/>
                <w:sz w:val="18"/>
              </w:rPr>
              <w:t>հրավերով</w:t>
            </w:r>
            <w:r w:rsidRPr="002528F7">
              <w:rPr>
                <w:rFonts w:ascii="Arial AM" w:hAnsi="Arial AM"/>
                <w:sz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նախատեսված</w:t>
            </w:r>
            <w:r w:rsidRPr="002528F7">
              <w:rPr>
                <w:rFonts w:ascii="Arial AM" w:hAnsi="Arial AM"/>
                <w:sz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չափաբաժնի</w:t>
            </w:r>
            <w:r w:rsidRPr="002528F7">
              <w:rPr>
                <w:rFonts w:ascii="Arial AM" w:hAnsi="Arial AM"/>
                <w:sz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համարը</w:t>
            </w:r>
          </w:p>
        </w:tc>
        <w:tc>
          <w:tcPr>
            <w:tcW w:w="1387" w:type="dxa"/>
            <w:vAlign w:val="center"/>
          </w:tcPr>
          <w:p w14:paraId="00B550B5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lang w:val="es-ES"/>
              </w:rPr>
            </w:pPr>
            <w:r w:rsidRPr="002528F7">
              <w:rPr>
                <w:rFonts w:ascii="Sylfaen" w:hAnsi="Sylfaen" w:cs="Sylfaen"/>
                <w:sz w:val="18"/>
              </w:rPr>
              <w:t>գնումների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պլանով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նախատեսված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միջանցիկ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ծածկագիրը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` </w:t>
            </w:r>
            <w:r w:rsidRPr="002528F7">
              <w:rPr>
                <w:rFonts w:ascii="Sylfaen" w:hAnsi="Sylfaen" w:cs="Sylfaen"/>
                <w:sz w:val="18"/>
              </w:rPr>
              <w:t>ըստ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ԳՄԱ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դասակարգման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(CPV)</w:t>
            </w:r>
          </w:p>
        </w:tc>
        <w:tc>
          <w:tcPr>
            <w:tcW w:w="1465" w:type="dxa"/>
            <w:vAlign w:val="center"/>
          </w:tcPr>
          <w:p w14:paraId="46E5D6A4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lang w:val="es-ES"/>
              </w:rPr>
            </w:pPr>
            <w:r w:rsidRPr="002528F7">
              <w:rPr>
                <w:rFonts w:ascii="Sylfaen" w:hAnsi="Sylfaen" w:cs="Sylfaen"/>
                <w:sz w:val="18"/>
              </w:rPr>
              <w:t>անվանումը</w:t>
            </w:r>
          </w:p>
        </w:tc>
        <w:tc>
          <w:tcPr>
            <w:tcW w:w="6706" w:type="dxa"/>
            <w:gridSpan w:val="13"/>
            <w:vAlign w:val="center"/>
          </w:tcPr>
          <w:p w14:paraId="7A6835D5" w14:textId="317E7A62" w:rsidR="00F02279" w:rsidRPr="002528F7" w:rsidRDefault="00F02279" w:rsidP="008C2F41">
            <w:pPr>
              <w:jc w:val="both"/>
              <w:rPr>
                <w:rFonts w:ascii="Arial AM" w:hAnsi="Arial AM"/>
                <w:sz w:val="18"/>
                <w:lang w:val="es-ES"/>
              </w:rPr>
            </w:pPr>
            <w:r w:rsidRPr="002528F7">
              <w:rPr>
                <w:rFonts w:ascii="Sylfaen" w:hAnsi="Sylfaen" w:cs="Sylfaen"/>
                <w:sz w:val="18"/>
                <w:lang w:val="es-ES"/>
              </w:rPr>
              <w:t>դիմաց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վճարումները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նախատեսվում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է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իրականացնել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20</w:t>
            </w:r>
            <w:r w:rsidR="004367D4">
              <w:rPr>
                <w:rFonts w:ascii="Arial AM" w:hAnsi="Arial AM"/>
                <w:sz w:val="18"/>
                <w:lang w:val="es-ES"/>
              </w:rPr>
              <w:t>24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թ</w:t>
            </w:r>
            <w:r w:rsidRPr="002528F7">
              <w:rPr>
                <w:rFonts w:ascii="Arial AM" w:hAnsi="Arial AM"/>
                <w:sz w:val="18"/>
                <w:lang w:val="es-ES"/>
              </w:rPr>
              <w:t>-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ին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`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ըստ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ամիսների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,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այդ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թվում</w:t>
            </w:r>
            <w:r w:rsidRPr="002528F7">
              <w:rPr>
                <w:rFonts w:ascii="Arial AM" w:hAnsi="Arial AM"/>
                <w:sz w:val="18"/>
                <w:lang w:val="es-ES"/>
              </w:rPr>
              <w:t>**</w:t>
            </w:r>
          </w:p>
        </w:tc>
      </w:tr>
      <w:tr w:rsidR="008F4AFC" w:rsidRPr="002528F7" w14:paraId="4F3DCC93" w14:textId="77777777" w:rsidTr="003B300D">
        <w:trPr>
          <w:trHeight w:val="1538"/>
        </w:trPr>
        <w:tc>
          <w:tcPr>
            <w:tcW w:w="1322" w:type="dxa"/>
          </w:tcPr>
          <w:p w14:paraId="3774EE0D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lang w:val="es-ES"/>
              </w:rPr>
            </w:pPr>
          </w:p>
        </w:tc>
        <w:tc>
          <w:tcPr>
            <w:tcW w:w="1387" w:type="dxa"/>
          </w:tcPr>
          <w:p w14:paraId="1BDD41E4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lang w:val="es-ES"/>
              </w:rPr>
            </w:pPr>
          </w:p>
        </w:tc>
        <w:tc>
          <w:tcPr>
            <w:tcW w:w="1465" w:type="dxa"/>
          </w:tcPr>
          <w:p w14:paraId="12358127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lang w:val="es-ES"/>
              </w:rPr>
            </w:pPr>
          </w:p>
        </w:tc>
        <w:tc>
          <w:tcPr>
            <w:tcW w:w="442" w:type="dxa"/>
            <w:textDirection w:val="btLr"/>
            <w:vAlign w:val="center"/>
          </w:tcPr>
          <w:p w14:paraId="29A866EC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հունվար</w:t>
            </w:r>
          </w:p>
        </w:tc>
        <w:tc>
          <w:tcPr>
            <w:tcW w:w="442" w:type="dxa"/>
            <w:textDirection w:val="btLr"/>
            <w:vAlign w:val="center"/>
          </w:tcPr>
          <w:p w14:paraId="3C813697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 w:cs="Sylfaen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փետրվար</w:t>
            </w:r>
          </w:p>
        </w:tc>
        <w:tc>
          <w:tcPr>
            <w:tcW w:w="442" w:type="dxa"/>
            <w:textDirection w:val="btLr"/>
            <w:vAlign w:val="center"/>
          </w:tcPr>
          <w:p w14:paraId="441803F0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մարտ</w:t>
            </w:r>
          </w:p>
        </w:tc>
        <w:tc>
          <w:tcPr>
            <w:tcW w:w="442" w:type="dxa"/>
            <w:textDirection w:val="btLr"/>
            <w:vAlign w:val="center"/>
          </w:tcPr>
          <w:p w14:paraId="685BFA28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 w:cs="Sylfaen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ապրիլ</w:t>
            </w:r>
          </w:p>
        </w:tc>
        <w:tc>
          <w:tcPr>
            <w:tcW w:w="442" w:type="dxa"/>
            <w:textDirection w:val="btLr"/>
            <w:vAlign w:val="center"/>
          </w:tcPr>
          <w:p w14:paraId="2B98C6EB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մայիս</w:t>
            </w:r>
          </w:p>
        </w:tc>
        <w:tc>
          <w:tcPr>
            <w:tcW w:w="442" w:type="dxa"/>
            <w:textDirection w:val="btLr"/>
            <w:vAlign w:val="center"/>
          </w:tcPr>
          <w:p w14:paraId="1F13FEEA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հունիս</w:t>
            </w:r>
          </w:p>
        </w:tc>
        <w:tc>
          <w:tcPr>
            <w:tcW w:w="442" w:type="dxa"/>
            <w:textDirection w:val="btLr"/>
            <w:vAlign w:val="center"/>
          </w:tcPr>
          <w:p w14:paraId="5D270CCE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հուլիս</w:t>
            </w:r>
            <w:r w:rsidRPr="002528F7">
              <w:rPr>
                <w:rFonts w:ascii="Arial AM" w:hAnsi="Arial AM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442" w:type="dxa"/>
            <w:textDirection w:val="btLr"/>
            <w:vAlign w:val="center"/>
          </w:tcPr>
          <w:p w14:paraId="3E2324B6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օգոստոս</w:t>
            </w:r>
          </w:p>
        </w:tc>
        <w:tc>
          <w:tcPr>
            <w:tcW w:w="442" w:type="dxa"/>
            <w:textDirection w:val="btLr"/>
            <w:vAlign w:val="center"/>
          </w:tcPr>
          <w:p w14:paraId="654426D8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սեպտեմբեր</w:t>
            </w:r>
            <w:r w:rsidRPr="002528F7">
              <w:rPr>
                <w:rFonts w:ascii="Arial AM" w:hAnsi="Arial AM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549" w:type="dxa"/>
            <w:textDirection w:val="btLr"/>
            <w:vAlign w:val="center"/>
          </w:tcPr>
          <w:p w14:paraId="02930650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հոկտեմբեր</w:t>
            </w:r>
          </w:p>
        </w:tc>
        <w:tc>
          <w:tcPr>
            <w:tcW w:w="549" w:type="dxa"/>
            <w:textDirection w:val="btLr"/>
            <w:vAlign w:val="center"/>
          </w:tcPr>
          <w:p w14:paraId="5D65D65F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Arial AM" w:hAnsi="Arial AM"/>
                <w:sz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նոյեմբեր</w:t>
            </w:r>
          </w:p>
        </w:tc>
        <w:tc>
          <w:tcPr>
            <w:tcW w:w="640" w:type="dxa"/>
            <w:textDirection w:val="btLr"/>
            <w:vAlign w:val="center"/>
          </w:tcPr>
          <w:p w14:paraId="26DDD3E8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դեկտեմբեր</w:t>
            </w:r>
          </w:p>
        </w:tc>
        <w:tc>
          <w:tcPr>
            <w:tcW w:w="990" w:type="dxa"/>
            <w:vAlign w:val="center"/>
          </w:tcPr>
          <w:p w14:paraId="27172A26" w14:textId="77777777" w:rsidR="00F02279" w:rsidRPr="002528F7" w:rsidRDefault="00F02279" w:rsidP="00545BDE">
            <w:pPr>
              <w:ind w:right="-1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Ընդամենը</w:t>
            </w:r>
          </w:p>
          <w:p w14:paraId="3EB8B67E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lang w:val="es-ES"/>
              </w:rPr>
            </w:pPr>
          </w:p>
        </w:tc>
      </w:tr>
      <w:tr w:rsidR="008F4AFC" w:rsidRPr="002528F7" w14:paraId="3977B0D2" w14:textId="77777777" w:rsidTr="003B300D">
        <w:trPr>
          <w:trHeight w:val="1538"/>
        </w:trPr>
        <w:tc>
          <w:tcPr>
            <w:tcW w:w="1322" w:type="dxa"/>
            <w:vAlign w:val="center"/>
          </w:tcPr>
          <w:p w14:paraId="10DE0437" w14:textId="0D4D5683" w:rsidR="00F02279" w:rsidRPr="002528F7" w:rsidRDefault="004367D4" w:rsidP="004367D4">
            <w:pPr>
              <w:jc w:val="center"/>
              <w:rPr>
                <w:rFonts w:ascii="Arial AM" w:hAnsi="Arial AM"/>
                <w:sz w:val="20"/>
                <w:lang w:val="es-ES"/>
              </w:rPr>
            </w:pPr>
            <w:r>
              <w:rPr>
                <w:rFonts w:ascii="Arial AM" w:hAnsi="Arial AM"/>
                <w:sz w:val="20"/>
                <w:lang w:val="es-ES"/>
              </w:rPr>
              <w:t>1</w:t>
            </w:r>
          </w:p>
        </w:tc>
        <w:tc>
          <w:tcPr>
            <w:tcW w:w="1387" w:type="dxa"/>
            <w:vAlign w:val="center"/>
          </w:tcPr>
          <w:p w14:paraId="28BADCF3" w14:textId="77777777" w:rsidR="003B300D" w:rsidRPr="00AD7F7F" w:rsidRDefault="003B300D" w:rsidP="003B300D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AD7F7F">
              <w:rPr>
                <w:rFonts w:ascii="Sylfaen" w:hAnsi="Sylfaen" w:cs="Arial"/>
                <w:sz w:val="16"/>
                <w:szCs w:val="16"/>
              </w:rPr>
              <w:t>45231115</w:t>
            </w:r>
          </w:p>
          <w:p w14:paraId="3054592B" w14:textId="2413DABA" w:rsidR="00F02279" w:rsidRPr="002528F7" w:rsidRDefault="00F02279" w:rsidP="008F4AFC">
            <w:pPr>
              <w:jc w:val="center"/>
              <w:rPr>
                <w:rFonts w:ascii="Arial AM" w:hAnsi="Arial AM"/>
                <w:sz w:val="20"/>
                <w:lang w:val="es-ES"/>
              </w:rPr>
            </w:pPr>
          </w:p>
        </w:tc>
        <w:tc>
          <w:tcPr>
            <w:tcW w:w="1465" w:type="dxa"/>
          </w:tcPr>
          <w:p w14:paraId="4222E981" w14:textId="28C8D01E" w:rsidR="001260ED" w:rsidRPr="002D2C59" w:rsidRDefault="002D2C59" w:rsidP="001260ED">
            <w:pPr>
              <w:pStyle w:val="aa"/>
              <w:ind w:right="-7"/>
              <w:jc w:val="center"/>
              <w:rPr>
                <w:rFonts w:ascii="Sylfaen" w:hAnsi="Sylfaen"/>
                <w:sz w:val="18"/>
                <w:szCs w:val="18"/>
                <w:lang w:val="af-ZA"/>
              </w:rPr>
            </w:pPr>
            <w:r w:rsidRPr="002D2C59">
              <w:rPr>
                <w:rFonts w:ascii="Sylfaen" w:hAnsi="Sylfaen" w:cs="Sylfaen"/>
                <w:sz w:val="18"/>
                <w:szCs w:val="18"/>
                <w:lang w:val="af-ZA"/>
              </w:rPr>
              <w:t>ՀՀ</w:t>
            </w:r>
            <w:r w:rsidRPr="002D2C59">
              <w:rPr>
                <w:rFonts w:ascii="Arial AM" w:hAnsi="Arial AM"/>
                <w:sz w:val="18"/>
                <w:szCs w:val="18"/>
                <w:lang w:val="af-ZA"/>
              </w:rPr>
              <w:t xml:space="preserve"> </w:t>
            </w:r>
            <w:r w:rsidRPr="002D2C59">
              <w:rPr>
                <w:rFonts w:ascii="Sylfaen" w:hAnsi="Sylfaen" w:cs="Sylfaen"/>
                <w:sz w:val="18"/>
                <w:szCs w:val="18"/>
                <w:lang w:val="af-ZA"/>
              </w:rPr>
              <w:t>Արմավիրի</w:t>
            </w:r>
            <w:r w:rsidRPr="002D2C59">
              <w:rPr>
                <w:rFonts w:ascii="Arial AM" w:hAnsi="Arial AM"/>
                <w:sz w:val="18"/>
                <w:szCs w:val="18"/>
                <w:lang w:val="af-ZA"/>
              </w:rPr>
              <w:t xml:space="preserve"> </w:t>
            </w:r>
            <w:r w:rsidRPr="002D2C59">
              <w:rPr>
                <w:rFonts w:ascii="Sylfaen" w:hAnsi="Sylfaen" w:cs="Sylfaen"/>
                <w:sz w:val="18"/>
                <w:szCs w:val="18"/>
                <w:lang w:val="af-ZA"/>
              </w:rPr>
              <w:t>մարզի</w:t>
            </w:r>
            <w:r w:rsidRPr="002D2C59">
              <w:rPr>
                <w:rFonts w:ascii="Arial AM" w:hAnsi="Arial AM"/>
                <w:sz w:val="18"/>
                <w:szCs w:val="18"/>
                <w:lang w:val="af-ZA"/>
              </w:rPr>
              <w:t xml:space="preserve"> </w:t>
            </w:r>
            <w:r w:rsidRPr="002D2C59">
              <w:rPr>
                <w:rFonts w:ascii="Sylfaen" w:hAnsi="Sylfaen" w:cs="Sylfaen"/>
                <w:sz w:val="18"/>
                <w:szCs w:val="18"/>
                <w:lang w:val="af-ZA"/>
              </w:rPr>
              <w:t>Արաքս</w:t>
            </w:r>
            <w:r w:rsidRPr="002D2C59">
              <w:rPr>
                <w:rFonts w:ascii="Arial AM" w:hAnsi="Arial AM"/>
                <w:sz w:val="18"/>
                <w:szCs w:val="18"/>
                <w:lang w:val="af-ZA"/>
              </w:rPr>
              <w:t xml:space="preserve"> </w:t>
            </w:r>
            <w:r w:rsidRPr="002D2C59">
              <w:rPr>
                <w:rFonts w:ascii="Sylfaen" w:hAnsi="Sylfaen" w:cs="Sylfaen"/>
                <w:sz w:val="18"/>
                <w:szCs w:val="18"/>
                <w:lang w:val="af-ZA"/>
              </w:rPr>
              <w:t>համայնքի</w:t>
            </w:r>
            <w:r w:rsidRPr="002D2C59">
              <w:rPr>
                <w:rFonts w:ascii="Arial AM" w:hAnsi="Arial AM"/>
                <w:sz w:val="18"/>
                <w:szCs w:val="18"/>
                <w:lang w:val="af-ZA"/>
              </w:rPr>
              <w:t xml:space="preserve"> </w:t>
            </w:r>
            <w:r w:rsidRPr="002D2C59">
              <w:rPr>
                <w:rFonts w:ascii="Sylfaen" w:hAnsi="Sylfaen" w:cs="Sylfaen"/>
                <w:sz w:val="18"/>
                <w:szCs w:val="18"/>
                <w:lang w:val="af-ZA"/>
              </w:rPr>
              <w:t xml:space="preserve">Հայկաշեն բնակավայրի գազաֆիկացման </w:t>
            </w:r>
            <w:r w:rsidRPr="002D2C59">
              <w:rPr>
                <w:rFonts w:ascii="Arial AM" w:hAnsi="Arial AM"/>
                <w:sz w:val="18"/>
                <w:szCs w:val="18"/>
                <w:lang w:val="af-ZA"/>
              </w:rPr>
              <w:t xml:space="preserve"> </w:t>
            </w:r>
            <w:r w:rsidRPr="002D2C59">
              <w:rPr>
                <w:rFonts w:ascii="Sylfaen" w:hAnsi="Sylfaen" w:cs="Sylfaen"/>
                <w:sz w:val="18"/>
                <w:szCs w:val="18"/>
                <w:lang w:val="af-ZA"/>
              </w:rPr>
              <w:t>աշխատանքներ</w:t>
            </w:r>
          </w:p>
          <w:p w14:paraId="2EEDA063" w14:textId="7AA90B49" w:rsidR="00F02279" w:rsidRPr="001260ED" w:rsidRDefault="00F02279" w:rsidP="00545BDE">
            <w:pPr>
              <w:jc w:val="center"/>
              <w:rPr>
                <w:rFonts w:ascii="Arial AM" w:hAnsi="Arial AM"/>
                <w:sz w:val="18"/>
                <w:szCs w:val="18"/>
                <w:lang w:val="af-ZA"/>
              </w:rPr>
            </w:pPr>
          </w:p>
        </w:tc>
        <w:tc>
          <w:tcPr>
            <w:tcW w:w="442" w:type="dxa"/>
            <w:vAlign w:val="center"/>
          </w:tcPr>
          <w:p w14:paraId="6D2EC0AA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35A23DA2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2C233DB4" w14:textId="77777777" w:rsidR="00F02279" w:rsidRPr="002528F7" w:rsidRDefault="00F02279" w:rsidP="00107D36">
            <w:pPr>
              <w:jc w:val="center"/>
              <w:rPr>
                <w:rFonts w:ascii="Arial AM" w:hAnsi="Arial AM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42" w:type="dxa"/>
            <w:vAlign w:val="center"/>
          </w:tcPr>
          <w:p w14:paraId="5F02F1AA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0EFDE758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3DA0D39D" w14:textId="77777777" w:rsidR="00F02279" w:rsidRPr="002528F7" w:rsidRDefault="00F02279" w:rsidP="00107D36">
            <w:pPr>
              <w:jc w:val="center"/>
              <w:rPr>
                <w:rFonts w:ascii="Arial AM" w:hAnsi="Arial AM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42" w:type="dxa"/>
            <w:vAlign w:val="center"/>
          </w:tcPr>
          <w:p w14:paraId="5DE31429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6B8958D6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0F21F1D2" w14:textId="77777777" w:rsidR="00F02279" w:rsidRPr="002528F7" w:rsidRDefault="00F02279" w:rsidP="00107D36">
            <w:pPr>
              <w:jc w:val="center"/>
              <w:rPr>
                <w:rFonts w:ascii="Arial AM" w:hAnsi="Arial AM" w:cs="Arial"/>
                <w:sz w:val="18"/>
                <w:szCs w:val="18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42" w:type="dxa"/>
            <w:vAlign w:val="center"/>
          </w:tcPr>
          <w:p w14:paraId="2446C44E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49E5B4F5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0C5C05EE" w14:textId="77777777" w:rsidR="00F02279" w:rsidRPr="002528F7" w:rsidRDefault="00F02279" w:rsidP="00107D36">
            <w:pPr>
              <w:jc w:val="center"/>
              <w:rPr>
                <w:rFonts w:ascii="Arial AM" w:hAnsi="Arial AM" w:cs="Arial"/>
                <w:sz w:val="18"/>
                <w:szCs w:val="18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42" w:type="dxa"/>
            <w:vAlign w:val="center"/>
          </w:tcPr>
          <w:p w14:paraId="415C36A8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09A9918B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4941320D" w14:textId="77777777" w:rsidR="00F02279" w:rsidRPr="002528F7" w:rsidRDefault="00F02279" w:rsidP="00107D36">
            <w:pPr>
              <w:jc w:val="center"/>
              <w:rPr>
                <w:rFonts w:ascii="Arial AM" w:hAnsi="Arial AM" w:cs="Arial"/>
                <w:sz w:val="18"/>
                <w:szCs w:val="18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42" w:type="dxa"/>
            <w:vAlign w:val="center"/>
          </w:tcPr>
          <w:p w14:paraId="6529EB2C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142FD7A5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0A70948F" w14:textId="77777777" w:rsidR="00F02279" w:rsidRPr="002528F7" w:rsidRDefault="00F02279" w:rsidP="00107D36">
            <w:pPr>
              <w:jc w:val="center"/>
              <w:rPr>
                <w:rFonts w:ascii="Arial AM" w:hAnsi="Arial AM" w:cs="Arial"/>
                <w:sz w:val="18"/>
                <w:szCs w:val="18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42" w:type="dxa"/>
            <w:vAlign w:val="center"/>
          </w:tcPr>
          <w:p w14:paraId="1BFFED98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444AAA2C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7F6F3E89" w14:textId="77777777" w:rsidR="00F02279" w:rsidRPr="002528F7" w:rsidRDefault="00F02279" w:rsidP="00107D36">
            <w:pPr>
              <w:jc w:val="center"/>
              <w:rPr>
                <w:rFonts w:ascii="Arial AM" w:hAnsi="Arial AM" w:cs="Arial"/>
                <w:sz w:val="18"/>
                <w:szCs w:val="18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42" w:type="dxa"/>
            <w:vAlign w:val="center"/>
          </w:tcPr>
          <w:p w14:paraId="69BF04D4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60292AFB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2662C397" w14:textId="77777777" w:rsidR="00F02279" w:rsidRPr="002528F7" w:rsidRDefault="00F02279" w:rsidP="00107D36">
            <w:pPr>
              <w:jc w:val="center"/>
              <w:rPr>
                <w:rFonts w:ascii="Arial AM" w:hAnsi="Arial AM" w:cs="Arial"/>
                <w:sz w:val="18"/>
                <w:szCs w:val="18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42" w:type="dxa"/>
            <w:vAlign w:val="center"/>
          </w:tcPr>
          <w:p w14:paraId="35F63A9E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4233932B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4FA1B54F" w14:textId="380EA2DD" w:rsidR="00F02279" w:rsidRPr="002528F7" w:rsidRDefault="00F02279" w:rsidP="00107D36">
            <w:pPr>
              <w:jc w:val="center"/>
              <w:rPr>
                <w:rFonts w:ascii="Arial AM" w:hAnsi="Arial AM" w:cs="Arial"/>
                <w:sz w:val="18"/>
                <w:szCs w:val="18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</w:t>
            </w:r>
          </w:p>
        </w:tc>
        <w:tc>
          <w:tcPr>
            <w:tcW w:w="549" w:type="dxa"/>
            <w:vAlign w:val="center"/>
          </w:tcPr>
          <w:p w14:paraId="09B565A1" w14:textId="77777777" w:rsidR="00F02279" w:rsidRPr="008C2F41" w:rsidRDefault="00F02279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1EB4A711" w14:textId="77777777" w:rsidR="008F4AFC" w:rsidRPr="008C2F41" w:rsidRDefault="008F4AFC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5457CF9C" w14:textId="7865DE7E" w:rsidR="00F02279" w:rsidRPr="008C2F41" w:rsidRDefault="002D2C59" w:rsidP="00107D36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  <w:r>
              <w:rPr>
                <w:rFonts w:ascii="Sylfaen" w:hAnsi="Sylfaen"/>
                <w:sz w:val="20"/>
                <w:lang w:val="pt-BR"/>
              </w:rPr>
              <w:t>35</w:t>
            </w:r>
            <w:r w:rsidR="008F4AFC" w:rsidRPr="008C2F41">
              <w:rPr>
                <w:rFonts w:ascii="Sylfaen" w:hAnsi="Sylfaen"/>
                <w:sz w:val="20"/>
                <w:lang w:val="pt-BR"/>
              </w:rPr>
              <w:t>%</w:t>
            </w:r>
          </w:p>
        </w:tc>
        <w:tc>
          <w:tcPr>
            <w:tcW w:w="549" w:type="dxa"/>
            <w:vAlign w:val="center"/>
          </w:tcPr>
          <w:p w14:paraId="47C4730E" w14:textId="77777777" w:rsidR="00F02279" w:rsidRPr="008C2F41" w:rsidRDefault="00F02279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567EC2B1" w14:textId="77777777" w:rsidR="00F02279" w:rsidRPr="008C2F41" w:rsidRDefault="00F02279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57FFDBA3" w14:textId="17374F90" w:rsidR="00F02279" w:rsidRPr="008C2F41" w:rsidRDefault="002D2C59" w:rsidP="00107D36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  <w:r>
              <w:rPr>
                <w:rFonts w:ascii="Sylfaen" w:hAnsi="Sylfaen"/>
                <w:sz w:val="20"/>
                <w:lang w:val="pt-BR"/>
              </w:rPr>
              <w:t>35</w:t>
            </w:r>
            <w:r w:rsidR="008F4AFC" w:rsidRPr="008C2F41">
              <w:rPr>
                <w:rFonts w:ascii="Sylfaen" w:hAnsi="Sylfaen"/>
                <w:sz w:val="20"/>
                <w:lang w:val="pt-BR"/>
              </w:rPr>
              <w:t>%</w:t>
            </w:r>
          </w:p>
        </w:tc>
        <w:tc>
          <w:tcPr>
            <w:tcW w:w="640" w:type="dxa"/>
            <w:vAlign w:val="center"/>
          </w:tcPr>
          <w:p w14:paraId="0D99E62B" w14:textId="77777777" w:rsidR="00F02279" w:rsidRPr="008C2F41" w:rsidRDefault="00F02279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641FACF3" w14:textId="77777777" w:rsidR="00F02279" w:rsidRPr="008C2F41" w:rsidRDefault="00F02279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2E3AE25C" w14:textId="3EDA41CD" w:rsidR="00F02279" w:rsidRPr="008C2F41" w:rsidRDefault="008F4AFC" w:rsidP="00107D36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  <w:r w:rsidRPr="008C2F41">
              <w:rPr>
                <w:rFonts w:ascii="Sylfaen" w:hAnsi="Sylfaen"/>
                <w:sz w:val="20"/>
                <w:lang w:val="pt-BR"/>
              </w:rPr>
              <w:t>100%</w:t>
            </w:r>
          </w:p>
        </w:tc>
        <w:tc>
          <w:tcPr>
            <w:tcW w:w="990" w:type="dxa"/>
            <w:vAlign w:val="center"/>
          </w:tcPr>
          <w:p w14:paraId="240AB578" w14:textId="77777777" w:rsidR="00F02279" w:rsidRPr="008C2F41" w:rsidRDefault="00F02279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49E09276" w14:textId="77777777" w:rsidR="00F02279" w:rsidRPr="008C2F41" w:rsidRDefault="00F02279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475F98DA" w14:textId="69200894" w:rsidR="00F02279" w:rsidRPr="008C2F41" w:rsidRDefault="008F4AFC" w:rsidP="00107D36">
            <w:pPr>
              <w:jc w:val="center"/>
              <w:rPr>
                <w:rFonts w:ascii="Sylfaen" w:hAnsi="Sylfaen"/>
                <w:b/>
                <w:lang w:val="pt-BR"/>
              </w:rPr>
            </w:pPr>
            <w:r w:rsidRPr="008C2F41">
              <w:rPr>
                <w:rFonts w:ascii="Sylfaen" w:hAnsi="Sylfaen"/>
                <w:sz w:val="20"/>
                <w:lang w:val="pt-BR"/>
              </w:rPr>
              <w:t>100</w:t>
            </w:r>
            <w:r w:rsidR="00F02279" w:rsidRPr="008C2F41">
              <w:rPr>
                <w:rFonts w:ascii="Sylfaen" w:hAnsi="Sylfaen"/>
                <w:sz w:val="20"/>
                <w:lang w:val="pt-BR"/>
              </w:rPr>
              <w:t>. %</w:t>
            </w:r>
          </w:p>
        </w:tc>
      </w:tr>
    </w:tbl>
    <w:p w14:paraId="64FB4833" w14:textId="77777777" w:rsidR="003B300D" w:rsidRPr="00C1444E" w:rsidRDefault="003B300D" w:rsidP="003B300D">
      <w:pPr>
        <w:keepNext/>
        <w:jc w:val="both"/>
        <w:outlineLvl w:val="3"/>
        <w:rPr>
          <w:rFonts w:ascii="Sylfaen" w:hAnsi="Sylfaen"/>
          <w:i/>
          <w:sz w:val="20"/>
          <w:szCs w:val="20"/>
          <w:lang w:val="pt-BR"/>
        </w:rPr>
      </w:pPr>
      <w:r w:rsidRPr="009C0238">
        <w:rPr>
          <w:rFonts w:ascii="Sylfaen" w:hAnsi="Sylfaen"/>
          <w:b/>
          <w:sz w:val="20"/>
          <w:szCs w:val="20"/>
          <w:lang w:val="af-ZA"/>
        </w:rPr>
        <w:t>Գնումն իրականացվում է   &lt;&lt;Գնումների մասին&gt;&gt; ՀՀ օրենքի  15-րդ հոդվածի 6-րդ մասով</w:t>
      </w:r>
    </w:p>
    <w:p w14:paraId="3FC74906" w14:textId="77777777" w:rsidR="00F02279" w:rsidRPr="003B300D" w:rsidRDefault="00F02279" w:rsidP="00F02279">
      <w:pPr>
        <w:rPr>
          <w:rFonts w:ascii="Arial AM" w:hAnsi="Arial AM"/>
          <w:b/>
          <w:i/>
          <w:sz w:val="18"/>
          <w:szCs w:val="18"/>
          <w:lang w:val="pt-BR"/>
        </w:rPr>
      </w:pPr>
    </w:p>
    <w:p w14:paraId="5B4931C3" w14:textId="77777777" w:rsidR="00F02279" w:rsidRPr="002528F7" w:rsidRDefault="00F02279" w:rsidP="00F02279">
      <w:pPr>
        <w:jc w:val="both"/>
        <w:rPr>
          <w:rFonts w:ascii="Arial AM" w:hAnsi="Arial AM" w:cs="Sylfaen"/>
          <w:i/>
          <w:sz w:val="18"/>
          <w:szCs w:val="18"/>
          <w:lang w:val="pt-BR"/>
        </w:rPr>
      </w:pPr>
      <w:r w:rsidRPr="00C358A5">
        <w:rPr>
          <w:rFonts w:ascii="Arial AM" w:hAnsi="Arial AM"/>
          <w:i/>
          <w:sz w:val="18"/>
          <w:szCs w:val="18"/>
          <w:lang w:val="pt-BR"/>
        </w:rPr>
        <w:t xml:space="preserve">*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Վճարման</w:t>
      </w:r>
      <w:r w:rsidRPr="00C358A5">
        <w:rPr>
          <w:rFonts w:ascii="Arial AM" w:hAnsi="Arial AM" w:cs="Times Armenia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ենթակա</w:t>
      </w:r>
      <w:r w:rsidRPr="00C358A5">
        <w:rPr>
          <w:rFonts w:ascii="Arial AM" w:hAnsi="Arial AM" w:cs="Times Armenia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գումարները</w:t>
      </w:r>
      <w:r w:rsidRPr="00C358A5">
        <w:rPr>
          <w:rFonts w:ascii="Arial AM" w:hAnsi="Arial AM" w:cs="Times Armenia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ներկայացվում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են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աճողական</w:t>
      </w:r>
      <w:r w:rsidRPr="00C358A5">
        <w:rPr>
          <w:rFonts w:ascii="Arial AM" w:hAnsi="Arial AM" w:cs="Times Armenia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կարգով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: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Եթե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պայմանագիրը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կնքվում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"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Գնումների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մասին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"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ՀՀ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օրենքի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15-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րդ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հոդվածի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6-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րդ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մասի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հիման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վրա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ապա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սույն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ժամանակացույցը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լրացվում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և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կնքվում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ֆինանսական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միջոցներ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նախատեսվելու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դեպքում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կողմերի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միջև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կնքվող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համաձայնագրի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հետ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միաժամանակ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`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որպես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դրա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անբաժանելի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մաս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>:</w:t>
      </w:r>
    </w:p>
    <w:p w14:paraId="2206E3BA" w14:textId="77777777" w:rsidR="00F02279" w:rsidRPr="002528F7" w:rsidRDefault="00F02279" w:rsidP="00F02279">
      <w:pPr>
        <w:jc w:val="both"/>
        <w:rPr>
          <w:rFonts w:ascii="Arial AM" w:hAnsi="Arial AM"/>
          <w:i/>
          <w:sz w:val="18"/>
          <w:szCs w:val="18"/>
          <w:lang w:val="pt-BR"/>
        </w:rPr>
      </w:pP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**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հրավերում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գումարները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նշվում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են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տոկոսով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իսկ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պայմանագիրը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կնքելիս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տոկոսի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փոխարեն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նշվում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կոնկրետ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գումարի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չափ</w:t>
      </w:r>
    </w:p>
    <w:p w14:paraId="7D5B20E5" w14:textId="77777777" w:rsidR="00F02279" w:rsidRPr="002528F7" w:rsidRDefault="00F02279" w:rsidP="00F02279">
      <w:pPr>
        <w:jc w:val="center"/>
        <w:rPr>
          <w:rFonts w:ascii="Arial AM" w:hAnsi="Arial AM"/>
          <w:sz w:val="20"/>
          <w:lang w:val="es-ES"/>
        </w:rPr>
      </w:pPr>
    </w:p>
    <w:p w14:paraId="2C09F897" w14:textId="77777777" w:rsidR="00F02279" w:rsidRPr="002528F7" w:rsidRDefault="00F02279" w:rsidP="00F02279">
      <w:pPr>
        <w:jc w:val="right"/>
        <w:rPr>
          <w:rFonts w:ascii="Arial AM" w:hAnsi="Arial AM"/>
          <w:sz w:val="20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F02279" w:rsidRPr="002528F7" w14:paraId="616EDEAE" w14:textId="77777777" w:rsidTr="00545BDE">
        <w:trPr>
          <w:jc w:val="center"/>
        </w:trPr>
        <w:tc>
          <w:tcPr>
            <w:tcW w:w="4536" w:type="dxa"/>
          </w:tcPr>
          <w:p w14:paraId="15927507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lang w:val="nb-NO"/>
              </w:rPr>
            </w:pPr>
            <w:r w:rsidRPr="002528F7">
              <w:rPr>
                <w:rFonts w:ascii="Sylfaen" w:hAnsi="Sylfaen" w:cs="Sylfaen"/>
                <w:b/>
                <w:bCs/>
                <w:lang w:val="nb-NO"/>
              </w:rPr>
              <w:t>ՊԱՏՎԻՐԱՏՈՒ</w:t>
            </w:r>
          </w:p>
          <w:p w14:paraId="09703DB1" w14:textId="77777777" w:rsidR="00E27E97" w:rsidRPr="00C44EC4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ՀՀ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Արմավիրի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մարզի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Արաքսի </w:t>
            </w: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համայնքապետարան</w:t>
            </w:r>
          </w:p>
          <w:p w14:paraId="31FB7728" w14:textId="77777777" w:rsidR="00E27E97" w:rsidRPr="00CA4753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Արմավիրի մարզ գ. </w:t>
            </w:r>
            <w:r w:rsidRPr="00C43AA4">
              <w:rPr>
                <w:rFonts w:ascii="Sylfaen" w:hAnsi="Sylfaen"/>
                <w:sz w:val="20"/>
                <w:szCs w:val="20"/>
                <w:lang w:val="hy-AM"/>
              </w:rPr>
              <w:t>Գայ</w:t>
            </w:r>
          </w:p>
          <w:p w14:paraId="17171ACA" w14:textId="77777777" w:rsidR="00E27E97" w:rsidRPr="00CA4753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CA4753">
              <w:rPr>
                <w:rFonts w:ascii="Sylfaen" w:hAnsi="Sylfaen"/>
                <w:sz w:val="20"/>
                <w:szCs w:val="20"/>
                <w:lang w:val="hy-AM"/>
              </w:rPr>
              <w:t>Ա. Խաչատրյան  1</w:t>
            </w:r>
          </w:p>
          <w:p w14:paraId="6C6B8861" w14:textId="599CD188" w:rsidR="00E27E97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61B99">
              <w:rPr>
                <w:rFonts w:ascii="Sylfaen" w:hAnsi="Sylfaen"/>
                <w:sz w:val="20"/>
                <w:szCs w:val="20"/>
                <w:lang w:val="hy-AM"/>
              </w:rPr>
              <w:t>Հ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/</w:t>
            </w:r>
            <w:r w:rsidRPr="00061B99">
              <w:rPr>
                <w:rFonts w:ascii="Sylfaen" w:hAnsi="Sylfaen"/>
                <w:sz w:val="20"/>
                <w:szCs w:val="20"/>
                <w:lang w:val="hy-AM"/>
              </w:rPr>
              <w:t>Հ</w:t>
            </w:r>
            <w:r w:rsidRPr="00156BF0"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 w:rsidR="00271025">
              <w:rPr>
                <w:rFonts w:ascii="Sylfaen" w:hAnsi="Sylfaen"/>
                <w:sz w:val="20"/>
                <w:szCs w:val="20"/>
                <w:lang w:val="hy-AM"/>
              </w:rPr>
              <w:t>900322002834</w:t>
            </w:r>
          </w:p>
          <w:p w14:paraId="745BD8A3" w14:textId="77777777" w:rsidR="00E27E97" w:rsidRPr="008B738D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nb-NO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ՀՎՀՀ  0444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0</w:t>
            </w:r>
            <w:r w:rsidRPr="008B738D">
              <w:rPr>
                <w:rFonts w:ascii="Sylfaen" w:hAnsi="Sylfaen"/>
                <w:sz w:val="20"/>
                <w:szCs w:val="20"/>
                <w:lang w:val="nb-NO"/>
              </w:rPr>
              <w:t>435</w:t>
            </w:r>
          </w:p>
          <w:p w14:paraId="0292D889" w14:textId="77777777" w:rsidR="00E27E97" w:rsidRPr="00C44EC4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u w:val="single"/>
                <w:lang w:val="hy-AM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ՀՀ ֆին. նախ. գործ. վարչութ</w:t>
            </w:r>
          </w:p>
          <w:p w14:paraId="5689A1DC" w14:textId="77777777" w:rsidR="00E27E97" w:rsidRPr="00C44EC4" w:rsidRDefault="00E27E97" w:rsidP="00E27E97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9136790" w14:textId="77777777" w:rsidR="00E27E97" w:rsidRPr="008B738D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--------------------</w:t>
            </w:r>
            <w:r w:rsidRPr="008B738D">
              <w:rPr>
                <w:rFonts w:ascii="Sylfaen" w:hAnsi="Sylfaen"/>
                <w:sz w:val="20"/>
                <w:szCs w:val="20"/>
                <w:lang w:val="hy-AM"/>
              </w:rPr>
              <w:t>Ղ.Ղազարյան</w:t>
            </w:r>
          </w:p>
          <w:p w14:paraId="2EA03B8D" w14:textId="7878ECB4" w:rsidR="00F02279" w:rsidRPr="002528F7" w:rsidRDefault="00E27E97" w:rsidP="00E27E97">
            <w:pPr>
              <w:rPr>
                <w:rFonts w:ascii="Arial AM" w:hAnsi="Arial AM"/>
                <w:sz w:val="22"/>
                <w:szCs w:val="22"/>
                <w:lang w:val="ru-RU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/</w:t>
            </w:r>
            <w:r w:rsidRPr="00C44EC4">
              <w:rPr>
                <w:rFonts w:ascii="Sylfaen" w:hAnsi="Sylfaen" w:cs="Sylfaen"/>
                <w:sz w:val="20"/>
                <w:szCs w:val="20"/>
                <w:lang w:val="hy-AM"/>
              </w:rPr>
              <w:t>ստորագրություն</w:t>
            </w:r>
          </w:p>
          <w:p w14:paraId="541957EE" w14:textId="77777777" w:rsidR="00F02279" w:rsidRPr="002528F7" w:rsidRDefault="00F02279" w:rsidP="00545BDE">
            <w:pPr>
              <w:rPr>
                <w:rFonts w:ascii="Arial AM" w:hAnsi="Arial AM"/>
                <w:lang w:val="ru-RU"/>
              </w:rPr>
            </w:pPr>
          </w:p>
          <w:p w14:paraId="6294FCEB" w14:textId="521DBD16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  <w:lang w:val="ru-RU"/>
              </w:rPr>
            </w:pPr>
          </w:p>
        </w:tc>
        <w:tc>
          <w:tcPr>
            <w:tcW w:w="760" w:type="dxa"/>
          </w:tcPr>
          <w:p w14:paraId="08B79E56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/>
                <w:lang w:val="ru-RU"/>
              </w:rPr>
            </w:pPr>
          </w:p>
        </w:tc>
        <w:tc>
          <w:tcPr>
            <w:tcW w:w="4343" w:type="dxa"/>
          </w:tcPr>
          <w:p w14:paraId="0742105A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lang w:val="ru-RU"/>
              </w:rPr>
            </w:pPr>
            <w:r w:rsidRPr="002528F7">
              <w:rPr>
                <w:rFonts w:ascii="Sylfaen" w:hAnsi="Sylfaen" w:cs="Sylfaen"/>
                <w:b/>
                <w:bCs/>
                <w:lang w:val="pt-BR"/>
              </w:rPr>
              <w:t>ԿԱՊԱԼԱՌՈՒ</w:t>
            </w:r>
          </w:p>
          <w:p w14:paraId="0C7A0EA3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419030B2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53A90051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  <w:r w:rsidRPr="002528F7">
              <w:rPr>
                <w:rFonts w:ascii="Arial AM" w:hAnsi="Arial AM"/>
                <w:lang w:val="ru-RU"/>
              </w:rPr>
              <w:t>---------------------------------</w:t>
            </w:r>
          </w:p>
          <w:p w14:paraId="157E1399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</w:p>
          <w:p w14:paraId="20C284D7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2"/>
                <w:szCs w:val="22"/>
                <w:lang w:val="ru-RU"/>
              </w:rPr>
            </w:pP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2528F7">
              <w:rPr>
                <w:rFonts w:ascii="Arial AM" w:hAnsi="Arial AM"/>
                <w:sz w:val="18"/>
                <w:szCs w:val="18"/>
                <w:lang w:val="ru-RU"/>
              </w:rPr>
              <w:t>.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7561AA5A" w14:textId="77777777" w:rsidR="00F02279" w:rsidRPr="002528F7" w:rsidRDefault="00F02279" w:rsidP="00F02279">
      <w:pPr>
        <w:rPr>
          <w:rFonts w:ascii="Arial AM" w:hAnsi="Arial AM"/>
          <w:sz w:val="20"/>
          <w:lang w:val="ru-RU"/>
        </w:rPr>
        <w:sectPr w:rsidR="00F02279" w:rsidRPr="002528F7" w:rsidSect="003A71B3">
          <w:footnotePr>
            <w:pos w:val="beneathText"/>
          </w:footnotePr>
          <w:pgSz w:w="11906" w:h="16838" w:code="9"/>
          <w:pgMar w:top="567" w:right="567" w:bottom="567" w:left="567" w:header="561" w:footer="561" w:gutter="0"/>
          <w:cols w:space="720"/>
        </w:sectPr>
      </w:pPr>
    </w:p>
    <w:p w14:paraId="3ED1232D" w14:textId="77777777" w:rsidR="00F02279" w:rsidRPr="002528F7" w:rsidRDefault="00F02279" w:rsidP="00F02279">
      <w:pPr>
        <w:ind w:firstLine="567"/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2528F7">
        <w:rPr>
          <w:rFonts w:ascii="Sylfaen" w:hAnsi="Sylfaen" w:cs="Sylfaen"/>
          <w:i/>
          <w:sz w:val="20"/>
          <w:szCs w:val="20"/>
          <w:lang w:val="pt-BR"/>
        </w:rPr>
        <w:lastRenderedPageBreak/>
        <w:t>Հավելված</w:t>
      </w:r>
      <w:r w:rsidRPr="002528F7">
        <w:rPr>
          <w:rFonts w:ascii="Arial AM" w:hAnsi="Arial AM" w:cs="Arial"/>
          <w:i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թիվ</w:t>
      </w:r>
      <w:r w:rsidRPr="002528F7">
        <w:rPr>
          <w:rFonts w:ascii="Arial AM" w:hAnsi="Arial AM" w:cs="Arial"/>
          <w:i/>
          <w:sz w:val="20"/>
          <w:szCs w:val="20"/>
          <w:lang w:val="pt-BR"/>
        </w:rPr>
        <w:t xml:space="preserve"> 4</w:t>
      </w:r>
    </w:p>
    <w:p w14:paraId="783F3F26" w14:textId="252FB117" w:rsidR="00F02279" w:rsidRPr="002528F7" w:rsidRDefault="00F02279" w:rsidP="00F02279">
      <w:pPr>
        <w:ind w:firstLine="567"/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2528F7">
        <w:rPr>
          <w:rFonts w:ascii="Arial AM" w:hAnsi="Arial AM"/>
          <w:i/>
          <w:sz w:val="20"/>
          <w:szCs w:val="20"/>
          <w:lang w:val="ru-RU"/>
        </w:rPr>
        <w:t>«</w:t>
      </w:r>
      <w:r w:rsidRPr="002528F7">
        <w:rPr>
          <w:rFonts w:ascii="Arial AM" w:hAnsi="Arial AM"/>
          <w:i/>
          <w:sz w:val="20"/>
          <w:szCs w:val="20"/>
          <w:lang w:val="pt-BR"/>
        </w:rPr>
        <w:t xml:space="preserve">                             20  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թ</w:t>
      </w:r>
      <w:r w:rsidRPr="002528F7">
        <w:rPr>
          <w:rFonts w:ascii="Arial AM" w:hAnsi="Arial AM" w:cs="Arial"/>
          <w:i/>
          <w:sz w:val="20"/>
          <w:szCs w:val="20"/>
          <w:lang w:val="pt-BR"/>
        </w:rPr>
        <w:t xml:space="preserve">. </w:t>
      </w:r>
      <w:r w:rsidRPr="002528F7">
        <w:rPr>
          <w:rFonts w:ascii="Arial AM" w:hAnsi="Arial AM"/>
          <w:i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կնքված</w:t>
      </w:r>
      <w:r w:rsidRPr="002528F7">
        <w:rPr>
          <w:rFonts w:ascii="Arial AM" w:hAnsi="Arial AM" w:cs="Arial"/>
          <w:i/>
          <w:sz w:val="20"/>
          <w:szCs w:val="20"/>
          <w:lang w:val="pt-BR"/>
        </w:rPr>
        <w:t xml:space="preserve"> </w:t>
      </w:r>
    </w:p>
    <w:p w14:paraId="2D6691C9" w14:textId="77777777" w:rsidR="00F02279" w:rsidRPr="002528F7" w:rsidRDefault="00F02279" w:rsidP="00F02279">
      <w:pPr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2528F7">
        <w:rPr>
          <w:rFonts w:ascii="Sylfaen" w:hAnsi="Sylfaen" w:cs="Sylfaen"/>
          <w:i/>
          <w:sz w:val="20"/>
          <w:szCs w:val="20"/>
          <w:lang w:val="pt-BR"/>
        </w:rPr>
        <w:t>ծածկագրով</w:t>
      </w:r>
      <w:r w:rsidRPr="002528F7">
        <w:rPr>
          <w:rFonts w:ascii="Arial AM" w:hAnsi="Arial AM" w:cs="Sylfaen"/>
          <w:i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պայմանագրի</w:t>
      </w:r>
    </w:p>
    <w:p w14:paraId="52F3A4F5" w14:textId="77777777" w:rsidR="00F02279" w:rsidRPr="002528F7" w:rsidRDefault="00F02279" w:rsidP="00F02279">
      <w:pPr>
        <w:ind w:firstLine="567"/>
        <w:jc w:val="right"/>
        <w:rPr>
          <w:rFonts w:ascii="Arial AM" w:hAnsi="Arial AM" w:cs="Sylfaen"/>
          <w:i/>
          <w:sz w:val="22"/>
          <w:szCs w:val="22"/>
          <w:lang w:val="pt-BR"/>
        </w:rPr>
      </w:pPr>
    </w:p>
    <w:p w14:paraId="680C3C25" w14:textId="77777777" w:rsidR="00F02279" w:rsidRPr="002528F7" w:rsidRDefault="00F02279" w:rsidP="00F02279">
      <w:pPr>
        <w:ind w:left="-142" w:firstLine="142"/>
        <w:jc w:val="center"/>
        <w:rPr>
          <w:rFonts w:ascii="Arial AM" w:hAnsi="Arial AM" w:cs="Sylfaen"/>
          <w:b/>
          <w:lang w:val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9"/>
        <w:gridCol w:w="5151"/>
      </w:tblGrid>
      <w:tr w:rsidR="00F02279" w:rsidRPr="00B55CA7" w14:paraId="39BCD74B" w14:textId="77777777" w:rsidTr="00545BDE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386C3BEC" w14:textId="2B03B6C2" w:rsidR="00F02279" w:rsidRPr="002528F7" w:rsidRDefault="00AB7AF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Arial AM" w:hAnsi="Arial AM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CCF6CC" wp14:editId="564B8A41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167640</wp:posOffset>
                      </wp:positionV>
                      <wp:extent cx="114300" cy="1028700"/>
                      <wp:effectExtent l="0" t="0" r="0" b="0"/>
                      <wp:wrapNone/>
                      <wp:docPr id="1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1430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3BAC3D0" id="Rectangle 100" o:spid="_x0000_s1026" style="position:absolute;margin-left:189pt;margin-top:13.2pt;width:9pt;height:81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" stroked="f"/>
                  </w:pict>
                </mc:Fallback>
              </mc:AlternateContent>
            </w:r>
            <w:r w:rsidR="00F02279"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Պայմանագրի</w:t>
            </w:r>
            <w:r w:rsidR="00F02279"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F02279"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կողմ</w:t>
            </w:r>
            <w:r w:rsidR="00F02279"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14:paraId="2B439677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5AF022E1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4976EECD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գտնվելու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վայրը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14:paraId="72B3F8E0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հհ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14:paraId="7D5F915F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հվհհ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14:paraId="5658EE35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Պատվիրատու</w:t>
            </w:r>
          </w:p>
          <w:p w14:paraId="2CB75B78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113CD9DF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667EFA3B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գտնվելու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վայրը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14:paraId="30528872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հհ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14:paraId="69493D2D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հվհհ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14:paraId="1C9C19F6" w14:textId="77777777" w:rsidR="00F02279" w:rsidRPr="002528F7" w:rsidRDefault="00F02279" w:rsidP="00F02279">
      <w:pPr>
        <w:ind w:firstLine="375"/>
        <w:rPr>
          <w:rFonts w:ascii="Arial AM" w:hAnsi="Arial AM" w:cs="Arial"/>
          <w:iCs/>
          <w:color w:val="000000"/>
          <w:sz w:val="21"/>
          <w:szCs w:val="21"/>
          <w:lang w:val="pt-BR"/>
        </w:rPr>
      </w:pPr>
      <w:r w:rsidRPr="002528F7">
        <w:rPr>
          <w:rFonts w:ascii="Arial AM" w:hAnsi="Arial AM" w:cs="Arial"/>
          <w:iCs/>
          <w:color w:val="000000"/>
          <w:sz w:val="21"/>
          <w:szCs w:val="21"/>
          <w:lang w:val="pt-BR"/>
        </w:rPr>
        <w:t>  </w:t>
      </w:r>
    </w:p>
    <w:p w14:paraId="2B9CB14F" w14:textId="77777777" w:rsidR="00F02279" w:rsidRPr="002528F7" w:rsidRDefault="00F02279" w:rsidP="00F02279">
      <w:pPr>
        <w:ind w:firstLine="375"/>
        <w:rPr>
          <w:rFonts w:ascii="Arial AM" w:hAnsi="Arial AM"/>
          <w:iCs/>
          <w:color w:val="000000"/>
          <w:sz w:val="15"/>
          <w:szCs w:val="21"/>
          <w:lang w:val="pt-BR"/>
        </w:rPr>
      </w:pPr>
    </w:p>
    <w:p w14:paraId="354AED5B" w14:textId="77777777" w:rsidR="00F02279" w:rsidRPr="002528F7" w:rsidRDefault="00F02279" w:rsidP="00F02279">
      <w:pPr>
        <w:ind w:firstLine="375"/>
        <w:jc w:val="center"/>
        <w:rPr>
          <w:rFonts w:ascii="Arial AM" w:hAnsi="Arial AM"/>
          <w:iCs/>
          <w:color w:val="000000"/>
          <w:sz w:val="22"/>
          <w:szCs w:val="22"/>
          <w:lang w:val="pt-BR"/>
        </w:rPr>
      </w:pP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ԱՐՁԱՆԱԳՐՈՒԹՅՈՒՆ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N</w:t>
      </w:r>
    </w:p>
    <w:p w14:paraId="168084BE" w14:textId="77777777" w:rsidR="00F02279" w:rsidRPr="002528F7" w:rsidRDefault="00F02279" w:rsidP="00F02279">
      <w:pPr>
        <w:ind w:firstLine="375"/>
        <w:jc w:val="center"/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</w:pP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ՊԱՅՄԱՆԱԳՐԻ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ԿԱՄ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ԴՐԱ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ՄԻ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ՄԱՍԻ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  <w:lang w:val="pt-BR"/>
        </w:rPr>
        <w:t>ԿԱՏԱՐՄԱՆ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  <w:lang w:val="pt-BR"/>
        </w:rPr>
        <w:t>ԱՐԴՅՈՒՆՔՆԵՐԻ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</w:t>
      </w:r>
    </w:p>
    <w:p w14:paraId="5B7127D7" w14:textId="77777777" w:rsidR="00F02279" w:rsidRPr="002528F7" w:rsidRDefault="00F02279" w:rsidP="00F02279">
      <w:pPr>
        <w:ind w:firstLine="375"/>
        <w:jc w:val="center"/>
        <w:rPr>
          <w:rFonts w:ascii="Arial AM" w:hAnsi="Arial AM"/>
          <w:iCs/>
          <w:color w:val="000000"/>
          <w:sz w:val="22"/>
          <w:szCs w:val="22"/>
          <w:lang w:val="pt-BR"/>
        </w:rPr>
      </w:pP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ՀԱՆՁՆՄԱՆ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>-</w:t>
      </w: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ԸՆԴՈՒՆՄԱՆ</w:t>
      </w:r>
    </w:p>
    <w:p w14:paraId="1F125380" w14:textId="77777777" w:rsidR="00F02279" w:rsidRPr="002528F7" w:rsidRDefault="00F02279" w:rsidP="00F02279">
      <w:pPr>
        <w:pStyle w:val="a3"/>
        <w:spacing w:line="240" w:lineRule="auto"/>
        <w:ind w:firstLine="0"/>
        <w:jc w:val="center"/>
        <w:rPr>
          <w:rFonts w:ascii="Arial AM" w:hAnsi="Arial AM"/>
          <w:b/>
          <w:bCs/>
          <w:iCs/>
          <w:lang w:val="es-ES"/>
        </w:rPr>
      </w:pPr>
    </w:p>
    <w:p w14:paraId="1D1A1AA9" w14:textId="0EDB8EFD" w:rsidR="00F02279" w:rsidRPr="002528F7" w:rsidRDefault="00F02279" w:rsidP="00F02279">
      <w:pPr>
        <w:pStyle w:val="a3"/>
        <w:spacing w:line="240" w:lineRule="auto"/>
        <w:ind w:firstLine="540"/>
        <w:rPr>
          <w:rFonts w:ascii="Arial AM" w:hAnsi="Arial AM"/>
          <w:iCs/>
          <w:lang w:val="es-ES"/>
        </w:rPr>
      </w:pPr>
      <w:r w:rsidRPr="002528F7">
        <w:rPr>
          <w:rFonts w:ascii="Arial AM" w:hAnsi="Arial AM"/>
          <w:color w:val="000000"/>
          <w:sz w:val="21"/>
          <w:szCs w:val="21"/>
          <w:lang w:val="es-ES" w:eastAsia="ru-RU"/>
        </w:rPr>
        <w:t xml:space="preserve">«     </w:t>
      </w:r>
      <w:r w:rsidR="008C2F41" w:rsidRPr="00CC539B">
        <w:rPr>
          <w:rFonts w:asciiTheme="minorHAnsi" w:hAnsiTheme="minorHAnsi"/>
          <w:color w:val="000000"/>
          <w:sz w:val="21"/>
          <w:szCs w:val="21"/>
          <w:lang w:val="pt-BR" w:eastAsia="ru-RU"/>
        </w:rPr>
        <w:t xml:space="preserve">                           </w:t>
      </w:r>
      <w:r w:rsidRPr="002528F7">
        <w:rPr>
          <w:rFonts w:ascii="Arial AM" w:hAnsi="Arial AM"/>
          <w:iCs/>
          <w:lang w:val="es-ES"/>
        </w:rPr>
        <w:t xml:space="preserve">  </w:t>
      </w:r>
      <w:r w:rsidRPr="002528F7">
        <w:rPr>
          <w:rFonts w:ascii="Arial AM" w:hAnsi="Arial AM"/>
          <w:color w:val="000000"/>
          <w:sz w:val="21"/>
          <w:szCs w:val="21"/>
          <w:lang w:val="es-ES" w:eastAsia="ru-RU"/>
        </w:rPr>
        <w:t xml:space="preserve">20    </w:t>
      </w:r>
      <w:r w:rsidRPr="002528F7">
        <w:rPr>
          <w:rFonts w:ascii="Sylfaen" w:hAnsi="Sylfaen" w:cs="Sylfaen"/>
          <w:color w:val="000000"/>
          <w:sz w:val="21"/>
          <w:szCs w:val="21"/>
          <w:lang w:eastAsia="ru-RU"/>
        </w:rPr>
        <w:t>թ</w:t>
      </w:r>
      <w:r w:rsidRPr="002528F7">
        <w:rPr>
          <w:rFonts w:ascii="Arial AM" w:hAnsi="Arial AM"/>
          <w:color w:val="000000"/>
          <w:sz w:val="21"/>
          <w:szCs w:val="21"/>
          <w:lang w:val="es-ES" w:eastAsia="ru-RU"/>
        </w:rPr>
        <w:t>.</w:t>
      </w:r>
    </w:p>
    <w:p w14:paraId="0D7D91FA" w14:textId="77777777" w:rsidR="00F02279" w:rsidRPr="002528F7" w:rsidRDefault="00F02279" w:rsidP="00F02279">
      <w:pPr>
        <w:pStyle w:val="a3"/>
        <w:spacing w:line="240" w:lineRule="auto"/>
        <w:ind w:firstLine="0"/>
        <w:rPr>
          <w:rFonts w:ascii="Arial AM" w:hAnsi="Arial AM"/>
          <w:iCs/>
          <w:lang w:val="es-ES"/>
        </w:rPr>
      </w:pPr>
    </w:p>
    <w:p w14:paraId="2555C95D" w14:textId="77777777" w:rsidR="00F02279" w:rsidRPr="002528F7" w:rsidRDefault="00F02279" w:rsidP="00F02279">
      <w:pPr>
        <w:pStyle w:val="af4"/>
        <w:spacing w:before="0" w:beforeAutospacing="0" w:after="0" w:afterAutospacing="0"/>
        <w:rPr>
          <w:rFonts w:ascii="Arial AM" w:hAnsi="Arial AM"/>
          <w:color w:val="000000"/>
          <w:sz w:val="21"/>
          <w:szCs w:val="21"/>
          <w:lang w:val="es-ES"/>
        </w:rPr>
      </w:pPr>
      <w:r w:rsidRPr="002528F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/</w:t>
      </w:r>
      <w:r w:rsidRPr="002528F7">
        <w:rPr>
          <w:rFonts w:ascii="Sylfaen" w:hAnsi="Sylfaen" w:cs="Sylfaen"/>
          <w:color w:val="000000"/>
          <w:sz w:val="21"/>
          <w:szCs w:val="21"/>
        </w:rPr>
        <w:t>այսուհետ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` </w:t>
      </w:r>
      <w:r w:rsidRPr="002528F7">
        <w:rPr>
          <w:rFonts w:ascii="Sylfaen" w:hAnsi="Sylfaen" w:cs="Sylfaen"/>
          <w:color w:val="000000"/>
          <w:sz w:val="21"/>
          <w:szCs w:val="21"/>
        </w:rPr>
        <w:t>Պայմանագիր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/ </w:t>
      </w:r>
      <w:r w:rsidRPr="002528F7">
        <w:rPr>
          <w:rFonts w:ascii="Sylfaen" w:hAnsi="Sylfaen" w:cs="Sylfaen"/>
          <w:color w:val="000000"/>
          <w:sz w:val="21"/>
          <w:szCs w:val="21"/>
        </w:rPr>
        <w:t>անվանումը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14:paraId="671AA855" w14:textId="77777777" w:rsidR="00F02279" w:rsidRPr="002528F7" w:rsidRDefault="00F02279" w:rsidP="00F02279">
      <w:pPr>
        <w:pStyle w:val="af4"/>
        <w:spacing w:before="0" w:beforeAutospacing="0" w:after="0" w:afterAutospacing="0"/>
        <w:rPr>
          <w:rFonts w:ascii="Arial AM" w:hAnsi="Arial AM"/>
          <w:color w:val="000000"/>
          <w:sz w:val="21"/>
          <w:szCs w:val="21"/>
          <w:lang w:val="es-ES"/>
        </w:rPr>
      </w:pPr>
      <w:r w:rsidRPr="002528F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</w:rPr>
        <w:t>կնքման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</w:rPr>
        <w:t>ամսաթիվը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` «____» «__________________» 20 </w:t>
      </w:r>
      <w:r w:rsidRPr="002528F7">
        <w:rPr>
          <w:rFonts w:ascii="Sylfaen" w:hAnsi="Sylfaen" w:cs="Sylfaen"/>
          <w:color w:val="000000"/>
          <w:sz w:val="21"/>
          <w:szCs w:val="21"/>
        </w:rPr>
        <w:t>թ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>.</w:t>
      </w:r>
    </w:p>
    <w:p w14:paraId="04B8C3E3" w14:textId="77777777" w:rsidR="00F02279" w:rsidRPr="002528F7" w:rsidRDefault="00F02279" w:rsidP="00F02279">
      <w:pPr>
        <w:pStyle w:val="af4"/>
        <w:spacing w:before="0" w:beforeAutospacing="0" w:after="0" w:afterAutospacing="0"/>
        <w:rPr>
          <w:rFonts w:ascii="Arial AM" w:hAnsi="Arial AM"/>
          <w:color w:val="000000"/>
          <w:sz w:val="21"/>
          <w:szCs w:val="21"/>
          <w:lang w:val="es-ES"/>
        </w:rPr>
      </w:pPr>
      <w:r w:rsidRPr="002528F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</w:rPr>
        <w:t>համարը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>`    __________</w:t>
      </w:r>
    </w:p>
    <w:p w14:paraId="3F3F8A5F" w14:textId="31A97A66" w:rsidR="00F02279" w:rsidRPr="002528F7" w:rsidRDefault="00F02279" w:rsidP="00F02279">
      <w:pPr>
        <w:jc w:val="both"/>
        <w:rPr>
          <w:rFonts w:ascii="Arial AM" w:hAnsi="Arial AM" w:cs="Sylfaen"/>
          <w:iCs/>
          <w:lang w:val="es-ES"/>
        </w:rPr>
      </w:pPr>
      <w:proofErr w:type="gramStart"/>
      <w:r w:rsidRPr="002528F7">
        <w:rPr>
          <w:rFonts w:ascii="Sylfaen" w:hAnsi="Sylfaen" w:cs="Sylfaen"/>
          <w:iCs/>
          <w:color w:val="000000"/>
          <w:sz w:val="21"/>
          <w:szCs w:val="21"/>
        </w:rPr>
        <w:t>Պատվիրատուն</w:t>
      </w:r>
      <w:r w:rsidRPr="002528F7">
        <w:rPr>
          <w:rFonts w:ascii="Arial AM" w:hAnsi="Arial AM"/>
          <w:iCs/>
          <w:color w:val="000000"/>
          <w:sz w:val="21"/>
          <w:szCs w:val="21"/>
          <w:lang w:val="es-ES"/>
        </w:rPr>
        <w:t xml:space="preserve">  </w:t>
      </w:r>
      <w:r w:rsidRPr="002528F7">
        <w:rPr>
          <w:rFonts w:ascii="Sylfaen" w:hAnsi="Sylfaen" w:cs="Sylfaen"/>
          <w:iCs/>
          <w:color w:val="000000"/>
          <w:sz w:val="21"/>
          <w:szCs w:val="21"/>
        </w:rPr>
        <w:t>և</w:t>
      </w:r>
      <w:proofErr w:type="gramEnd"/>
      <w:r w:rsidRPr="002528F7">
        <w:rPr>
          <w:rFonts w:ascii="Arial AM" w:hAnsi="Arial AM"/>
          <w:iCs/>
          <w:color w:val="000000"/>
          <w:sz w:val="21"/>
          <w:szCs w:val="21"/>
          <w:lang w:val="es-ES"/>
        </w:rPr>
        <w:t xml:space="preserve">  </w:t>
      </w:r>
      <w:r w:rsidRPr="002528F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</w:rPr>
        <w:t>կողմը՝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հիմք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ընդունելով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պայմանագրի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կատարման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վերաբերյալ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    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«  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   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»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    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«     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              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20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 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թ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դուրս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գրված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N ___  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հաշիվ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ապրանքագիրը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1"/>
          <w:szCs w:val="21"/>
          <w:lang w:val="es-ES"/>
        </w:rPr>
        <w:t>կազմեցին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es-ES"/>
        </w:rPr>
        <w:t>սույն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es-ES"/>
        </w:rPr>
        <w:t>արձանագրությունը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es-ES"/>
        </w:rPr>
        <w:t>հետևյալի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es-ES"/>
        </w:rPr>
        <w:t>մասին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>.</w:t>
      </w:r>
    </w:p>
    <w:p w14:paraId="03AC2D1E" w14:textId="77777777" w:rsidR="00F02279" w:rsidRPr="002528F7" w:rsidRDefault="00F02279" w:rsidP="00F02279">
      <w:pPr>
        <w:jc w:val="both"/>
        <w:rPr>
          <w:rFonts w:ascii="Arial AM" w:hAnsi="Arial AM"/>
          <w:iCs/>
          <w:color w:val="000000"/>
          <w:sz w:val="21"/>
          <w:szCs w:val="21"/>
          <w:lang w:val="hy-AM"/>
        </w:rPr>
      </w:pPr>
      <w:r w:rsidRPr="002528F7">
        <w:rPr>
          <w:rFonts w:ascii="Sylfaen" w:hAnsi="Sylfaen" w:cs="Sylfaen"/>
          <w:iCs/>
          <w:color w:val="000000"/>
          <w:sz w:val="21"/>
          <w:szCs w:val="21"/>
        </w:rPr>
        <w:t>Պայմանագրի</w:t>
      </w:r>
      <w:r w:rsidRPr="002528F7">
        <w:rPr>
          <w:rFonts w:ascii="Arial AM" w:hAnsi="Arial AM"/>
          <w:iCs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color w:val="000000"/>
          <w:sz w:val="21"/>
          <w:szCs w:val="21"/>
        </w:rPr>
        <w:t>շրջանակներում</w:t>
      </w:r>
      <w:r w:rsidRPr="002528F7">
        <w:rPr>
          <w:rFonts w:ascii="Arial AM" w:hAnsi="Arial AM"/>
          <w:iCs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Պայմանագրի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gramStart"/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կողմը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կատարել</w:t>
      </w:r>
      <w:proofErr w:type="gramEnd"/>
      <w:r w:rsidRPr="002528F7">
        <w:rPr>
          <w:rFonts w:ascii="Arial AM" w:hAnsi="Arial AM"/>
          <w:iCs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color w:val="000000"/>
          <w:sz w:val="21"/>
          <w:szCs w:val="21"/>
          <w:lang w:val="es-ES"/>
        </w:rPr>
        <w:t>է</w:t>
      </w:r>
      <w:r w:rsidRPr="002528F7">
        <w:rPr>
          <w:rFonts w:ascii="Arial AM" w:hAnsi="Arial AM"/>
          <w:iCs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color w:val="000000"/>
          <w:sz w:val="21"/>
          <w:szCs w:val="21"/>
          <w:lang w:val="es-ES"/>
        </w:rPr>
        <w:t>հետևյալ</w:t>
      </w:r>
      <w:r w:rsidRPr="002528F7">
        <w:rPr>
          <w:rFonts w:ascii="Arial AM" w:hAnsi="Arial AM"/>
          <w:iCs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color w:val="000000"/>
          <w:sz w:val="21"/>
          <w:szCs w:val="21"/>
          <w:lang w:val="es-ES"/>
        </w:rPr>
        <w:t>աշխատանքները</w:t>
      </w:r>
      <w:r w:rsidRPr="002528F7">
        <w:rPr>
          <w:rFonts w:ascii="Sylfaen" w:hAnsi="Sylfaen" w:cs="Sylfaen"/>
          <w:iCs/>
          <w:color w:val="000000"/>
          <w:sz w:val="21"/>
          <w:szCs w:val="21"/>
        </w:rPr>
        <w:t>՝</w:t>
      </w:r>
    </w:p>
    <w:p w14:paraId="7F4B79C3" w14:textId="77777777" w:rsidR="00F02279" w:rsidRPr="002528F7" w:rsidRDefault="00F02279" w:rsidP="00F02279">
      <w:pPr>
        <w:jc w:val="both"/>
        <w:rPr>
          <w:rFonts w:ascii="Arial AM" w:hAnsi="Arial AM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F02279" w:rsidRPr="002528F7" w14:paraId="309F34B2" w14:textId="77777777" w:rsidTr="00545BDE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14:paraId="0D8B31F1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Arial AM" w:hAnsi="Arial AM"/>
                <w:sz w:val="18"/>
                <w:szCs w:val="18"/>
              </w:rPr>
              <w:t>N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14:paraId="3007A705" w14:textId="77777777" w:rsidR="00F02279" w:rsidRPr="002528F7" w:rsidRDefault="00F02279" w:rsidP="00545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Կատարված</w:t>
            </w:r>
            <w:r w:rsidRPr="002528F7">
              <w:rPr>
                <w:rFonts w:ascii="Arial AM" w:hAnsi="Arial AM" w:cs="Courier New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աշխատանքների</w:t>
            </w:r>
          </w:p>
        </w:tc>
      </w:tr>
      <w:tr w:rsidR="00F02279" w:rsidRPr="002528F7" w14:paraId="5BDDDF5D" w14:textId="77777777" w:rsidTr="00545BDE">
        <w:trPr>
          <w:jc w:val="right"/>
        </w:trPr>
        <w:tc>
          <w:tcPr>
            <w:tcW w:w="357" w:type="dxa"/>
            <w:vMerge/>
            <w:shd w:val="clear" w:color="auto" w:fill="auto"/>
          </w:tcPr>
          <w:p w14:paraId="66B56E3F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14:paraId="59536211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անվանումը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6EE617B1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տեխնիկական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բնութագրի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համառոտ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շարադրանքը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14:paraId="0C27C243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քանակական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ցուցանիշը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6C54399D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կատարման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ժամկետը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14:paraId="76331B7E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ենթակա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/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հազար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դրամ</w:t>
            </w: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14:paraId="21B29A80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ժամկետը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/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</w:p>
        </w:tc>
      </w:tr>
      <w:tr w:rsidR="00F02279" w:rsidRPr="002528F7" w14:paraId="73C5432D" w14:textId="77777777" w:rsidTr="00545BDE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CEDBD5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46D8B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B4E4D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7D3E3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գնման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8853A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BF323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գնման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DB6339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7A75EC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0AAE15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F02279" w:rsidRPr="002528F7" w14:paraId="7AA853F9" w14:textId="77777777" w:rsidTr="00545BDE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14:paraId="71AF1699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6502D228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453BFF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31B7BF4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606F2312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2A144CE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D94F75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6EC9ECF4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53944859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F02279" w:rsidRPr="002528F7" w14:paraId="59290C71" w14:textId="77777777" w:rsidTr="00545BDE">
        <w:trPr>
          <w:jc w:val="right"/>
        </w:trPr>
        <w:tc>
          <w:tcPr>
            <w:tcW w:w="357" w:type="dxa"/>
            <w:shd w:val="clear" w:color="auto" w:fill="auto"/>
          </w:tcPr>
          <w:p w14:paraId="26AA68E6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1173" w:type="dxa"/>
            <w:shd w:val="clear" w:color="auto" w:fill="auto"/>
          </w:tcPr>
          <w:p w14:paraId="728719B1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1440" w:type="dxa"/>
            <w:shd w:val="clear" w:color="auto" w:fill="auto"/>
          </w:tcPr>
          <w:p w14:paraId="43F188D9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1800" w:type="dxa"/>
            <w:shd w:val="clear" w:color="auto" w:fill="auto"/>
          </w:tcPr>
          <w:p w14:paraId="241BB5E4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1116" w:type="dxa"/>
            <w:shd w:val="clear" w:color="auto" w:fill="auto"/>
          </w:tcPr>
          <w:p w14:paraId="561DA320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1842" w:type="dxa"/>
            <w:shd w:val="clear" w:color="auto" w:fill="auto"/>
          </w:tcPr>
          <w:p w14:paraId="4A07DE69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1134" w:type="dxa"/>
            <w:shd w:val="clear" w:color="auto" w:fill="auto"/>
          </w:tcPr>
          <w:p w14:paraId="2AEC4F8B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1168" w:type="dxa"/>
            <w:shd w:val="clear" w:color="auto" w:fill="auto"/>
          </w:tcPr>
          <w:p w14:paraId="46B44277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675" w:type="dxa"/>
            <w:shd w:val="clear" w:color="auto" w:fill="auto"/>
          </w:tcPr>
          <w:p w14:paraId="0C66A733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</w:tr>
    </w:tbl>
    <w:p w14:paraId="16CF3EBE" w14:textId="77777777" w:rsidR="00F02279" w:rsidRPr="002528F7" w:rsidRDefault="00F02279" w:rsidP="00F02279">
      <w:pPr>
        <w:ind w:firstLine="375"/>
        <w:jc w:val="both"/>
        <w:rPr>
          <w:rFonts w:ascii="Arial AM" w:hAnsi="Arial AM" w:cs="Arial"/>
          <w:iCs/>
          <w:color w:val="000000"/>
          <w:sz w:val="21"/>
          <w:szCs w:val="21"/>
          <w:lang w:val="es-ES"/>
        </w:rPr>
      </w:pPr>
      <w:r w:rsidRPr="002528F7">
        <w:rPr>
          <w:rFonts w:ascii="Arial AM" w:hAnsi="Arial AM" w:cs="Arial"/>
          <w:iCs/>
          <w:color w:val="000000"/>
          <w:sz w:val="21"/>
          <w:szCs w:val="21"/>
          <w:lang w:val="es-ES"/>
        </w:rPr>
        <w:t> </w:t>
      </w:r>
    </w:p>
    <w:p w14:paraId="27A6C3E2" w14:textId="77777777" w:rsidR="00F02279" w:rsidRPr="002528F7" w:rsidRDefault="00F02279" w:rsidP="00F02279">
      <w:pPr>
        <w:ind w:firstLine="375"/>
        <w:jc w:val="both"/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</w:pPr>
      <w:r w:rsidRPr="002528F7">
        <w:rPr>
          <w:rFonts w:ascii="Arial AM" w:hAnsi="Arial AM" w:cs="Arial"/>
          <w:iCs/>
          <w:color w:val="000000"/>
          <w:sz w:val="21"/>
          <w:szCs w:val="21"/>
          <w:lang w:val="es-ES"/>
        </w:rPr>
        <w:t> 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Սույն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</w:rPr>
        <w:t>արձանագրության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</w:rPr>
        <w:t>երկկողմ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հաստատման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համար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հիմք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հանդիսացած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</w:rPr>
        <w:t>հաշիվ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</w:rPr>
        <w:t>ապրանքագիրը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</w:rPr>
        <w:t>և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դրական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es-ES"/>
        </w:rPr>
        <w:t>եզրակացությունը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սույն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մասը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և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կցվում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>:</w:t>
      </w:r>
    </w:p>
    <w:p w14:paraId="43B58C2B" w14:textId="77777777" w:rsidR="00F02279" w:rsidRPr="002528F7" w:rsidRDefault="00F02279" w:rsidP="00F02279">
      <w:pPr>
        <w:ind w:firstLine="375"/>
        <w:jc w:val="both"/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</w:pPr>
    </w:p>
    <w:p w14:paraId="26CF2A02" w14:textId="77777777" w:rsidR="00F02279" w:rsidRPr="002528F7" w:rsidRDefault="00F02279" w:rsidP="00F02279">
      <w:pPr>
        <w:ind w:firstLine="375"/>
        <w:jc w:val="both"/>
        <w:rPr>
          <w:rFonts w:ascii="Arial AM" w:hAnsi="Arial AM"/>
          <w:iCs/>
          <w:snapToGrid w:val="0"/>
          <w:color w:val="000000"/>
          <w:sz w:val="2"/>
          <w:szCs w:val="21"/>
          <w:lang w:val="es-ES"/>
        </w:rPr>
      </w:pPr>
    </w:p>
    <w:p w14:paraId="748B6724" w14:textId="77777777" w:rsidR="00F02279" w:rsidRPr="002528F7" w:rsidRDefault="00F02279" w:rsidP="00F02279">
      <w:pPr>
        <w:ind w:firstLine="375"/>
        <w:rPr>
          <w:rFonts w:ascii="Arial AM" w:hAnsi="Arial AM"/>
          <w:iCs/>
          <w:snapToGrid w:val="0"/>
          <w:color w:val="000000"/>
          <w:sz w:val="2"/>
          <w:szCs w:val="21"/>
          <w:lang w:val="es-ES"/>
        </w:rPr>
      </w:pP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F02279" w:rsidRPr="002528F7" w14:paraId="43737A73" w14:textId="77777777" w:rsidTr="00545BDE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14:paraId="2300B6CF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Աշխատանքը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 xml:space="preserve"> 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հանձնեց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6D71D7DF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Աշխատանքը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 xml:space="preserve"> 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ընդունեց</w:t>
            </w:r>
          </w:p>
        </w:tc>
      </w:tr>
      <w:tr w:rsidR="00F02279" w:rsidRPr="002528F7" w14:paraId="7CCC4059" w14:textId="77777777" w:rsidTr="00545BDE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14:paraId="402D721B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Arial AM" w:hAnsi="Arial AM"/>
                <w:iCs/>
                <w:sz w:val="21"/>
                <w:szCs w:val="21"/>
              </w:rPr>
              <w:t xml:space="preserve">___________________________ </w:t>
            </w:r>
          </w:p>
          <w:p w14:paraId="2A7F57F7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Sylfaen" w:hAnsi="Sylfaen" w:cs="Sylfaen"/>
                <w:iCs/>
                <w:sz w:val="15"/>
                <w:szCs w:val="15"/>
              </w:rPr>
              <w:t>ստորագրություն</w:t>
            </w:r>
            <w:r w:rsidRPr="002528F7">
              <w:rPr>
                <w:rFonts w:ascii="Arial AM" w:hAnsi="Arial AM"/>
                <w:iCs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725E769E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Arial AM" w:hAnsi="Arial AM"/>
                <w:iCs/>
                <w:sz w:val="21"/>
                <w:szCs w:val="21"/>
              </w:rPr>
              <w:t>___________________________</w:t>
            </w:r>
          </w:p>
          <w:p w14:paraId="2CF98E13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Sylfaen" w:hAnsi="Sylfaen" w:cs="Sylfaen"/>
                <w:iCs/>
                <w:sz w:val="15"/>
                <w:szCs w:val="15"/>
              </w:rPr>
              <w:t>ստորագրություն</w:t>
            </w:r>
            <w:r w:rsidRPr="002528F7">
              <w:rPr>
                <w:rFonts w:ascii="Arial AM" w:hAnsi="Arial AM"/>
                <w:iCs/>
                <w:sz w:val="15"/>
                <w:szCs w:val="15"/>
              </w:rPr>
              <w:t xml:space="preserve"> </w:t>
            </w:r>
          </w:p>
        </w:tc>
      </w:tr>
      <w:tr w:rsidR="00F02279" w:rsidRPr="002528F7" w14:paraId="74E62FC9" w14:textId="77777777" w:rsidTr="00545BDE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14:paraId="42CD812E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Arial AM" w:hAnsi="Arial AM"/>
                <w:iCs/>
                <w:sz w:val="21"/>
                <w:szCs w:val="21"/>
              </w:rPr>
              <w:t xml:space="preserve">___________________________ </w:t>
            </w:r>
          </w:p>
          <w:p w14:paraId="60E19C73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Sylfaen" w:hAnsi="Sylfaen" w:cs="Sylfaen"/>
                <w:iCs/>
                <w:sz w:val="15"/>
                <w:szCs w:val="15"/>
              </w:rPr>
              <w:t>ազգանուն</w:t>
            </w:r>
            <w:r w:rsidRPr="002528F7">
              <w:rPr>
                <w:rFonts w:ascii="Arial AM" w:hAnsi="Arial AM"/>
                <w:iCs/>
                <w:sz w:val="15"/>
                <w:szCs w:val="15"/>
              </w:rPr>
              <w:t xml:space="preserve">, </w:t>
            </w:r>
            <w:r w:rsidRPr="002528F7">
              <w:rPr>
                <w:rFonts w:ascii="Sylfaen" w:hAnsi="Sylfaen" w:cs="Sylfaen"/>
                <w:iCs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14:paraId="4A3BC058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Arial AM" w:hAnsi="Arial AM"/>
                <w:iCs/>
                <w:sz w:val="21"/>
                <w:szCs w:val="21"/>
              </w:rPr>
              <w:t>___________________________</w:t>
            </w:r>
          </w:p>
          <w:p w14:paraId="714EBE44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Sylfaen" w:hAnsi="Sylfaen" w:cs="Sylfaen"/>
                <w:iCs/>
                <w:sz w:val="15"/>
                <w:szCs w:val="15"/>
              </w:rPr>
              <w:t>ազգանուն</w:t>
            </w:r>
            <w:r w:rsidRPr="002528F7">
              <w:rPr>
                <w:rFonts w:ascii="Arial AM" w:hAnsi="Arial AM"/>
                <w:iCs/>
                <w:sz w:val="15"/>
                <w:szCs w:val="15"/>
              </w:rPr>
              <w:t xml:space="preserve">, </w:t>
            </w:r>
            <w:r w:rsidRPr="002528F7">
              <w:rPr>
                <w:rFonts w:ascii="Sylfaen" w:hAnsi="Sylfaen" w:cs="Sylfaen"/>
                <w:iCs/>
                <w:sz w:val="15"/>
                <w:szCs w:val="15"/>
              </w:rPr>
              <w:t>անուն</w:t>
            </w:r>
          </w:p>
        </w:tc>
      </w:tr>
      <w:tr w:rsidR="00F02279" w:rsidRPr="002528F7" w14:paraId="617AAABD" w14:textId="77777777" w:rsidTr="00545BDE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14:paraId="3DC4203D" w14:textId="77777777" w:rsidR="00F02279" w:rsidRPr="002528F7" w:rsidRDefault="00F02279" w:rsidP="00545BDE">
            <w:pPr>
              <w:rPr>
                <w:rFonts w:ascii="Arial AM" w:hAnsi="Arial AM"/>
                <w:iCs/>
                <w:color w:val="000000"/>
                <w:sz w:val="21"/>
                <w:szCs w:val="21"/>
              </w:rPr>
            </w:pP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 xml:space="preserve">                              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>.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Տ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>.</w:t>
            </w:r>
            <w:r w:rsidRPr="002528F7">
              <w:rPr>
                <w:rFonts w:ascii="Arial AM" w:hAnsi="Arial AM" w:cs="Arial"/>
                <w:iCs/>
                <w:color w:val="000000"/>
                <w:sz w:val="21"/>
                <w:szCs w:val="21"/>
              </w:rPr>
              <w:t xml:space="preserve"> 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14:paraId="2815A57E" w14:textId="77777777" w:rsidR="00F02279" w:rsidRPr="002528F7" w:rsidRDefault="00F02279" w:rsidP="00545BDE">
            <w:pPr>
              <w:rPr>
                <w:rFonts w:ascii="Arial AM" w:hAnsi="Arial AM"/>
                <w:iCs/>
                <w:color w:val="000000"/>
                <w:sz w:val="21"/>
                <w:szCs w:val="21"/>
              </w:rPr>
            </w:pPr>
            <w:r w:rsidRPr="002528F7">
              <w:rPr>
                <w:rFonts w:ascii="Arial AM" w:hAnsi="Arial AM" w:cs="Arial"/>
                <w:iCs/>
                <w:color w:val="000000"/>
                <w:sz w:val="21"/>
                <w:szCs w:val="21"/>
              </w:rPr>
              <w:t xml:space="preserve">                                     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>.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Տ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>.</w:t>
            </w:r>
          </w:p>
        </w:tc>
      </w:tr>
    </w:tbl>
    <w:p w14:paraId="39F4F7F1" w14:textId="77777777" w:rsidR="00F02279" w:rsidRPr="002528F7" w:rsidRDefault="00F02279" w:rsidP="00F02279">
      <w:pPr>
        <w:ind w:left="-142" w:firstLine="142"/>
        <w:jc w:val="center"/>
        <w:rPr>
          <w:rFonts w:ascii="Arial AM" w:hAnsi="Arial AM" w:cs="Sylfaen"/>
          <w:b/>
        </w:rPr>
      </w:pPr>
    </w:p>
    <w:p w14:paraId="05D8A5E1" w14:textId="77777777" w:rsidR="00F02279" w:rsidRPr="002528F7" w:rsidRDefault="00F02279" w:rsidP="00F02279">
      <w:pPr>
        <w:ind w:left="-142" w:firstLine="142"/>
        <w:jc w:val="center"/>
        <w:rPr>
          <w:rFonts w:ascii="Arial AM" w:hAnsi="Arial AM" w:cs="Sylfaen"/>
          <w:b/>
        </w:rPr>
      </w:pPr>
    </w:p>
    <w:p w14:paraId="63606D98" w14:textId="77777777" w:rsidR="00F02279" w:rsidRPr="002528F7" w:rsidRDefault="00F02279" w:rsidP="00F02279">
      <w:pPr>
        <w:ind w:left="-142" w:firstLine="142"/>
        <w:jc w:val="center"/>
        <w:rPr>
          <w:rFonts w:ascii="Arial AM" w:hAnsi="Arial AM" w:cs="Sylfaen"/>
          <w:b/>
        </w:rPr>
      </w:pPr>
    </w:p>
    <w:p w14:paraId="05595DA7" w14:textId="77777777" w:rsidR="00F02279" w:rsidRPr="002528F7" w:rsidRDefault="00F02279" w:rsidP="00F02279">
      <w:pPr>
        <w:ind w:firstLine="567"/>
        <w:jc w:val="right"/>
        <w:rPr>
          <w:rFonts w:ascii="Arial AM" w:hAnsi="Arial AM" w:cs="Sylfaen"/>
          <w:i/>
          <w:sz w:val="22"/>
          <w:szCs w:val="22"/>
          <w:lang w:val="pt-BR"/>
        </w:rPr>
      </w:pPr>
    </w:p>
    <w:p w14:paraId="506A85B1" w14:textId="77777777" w:rsidR="00F02279" w:rsidRPr="002528F7" w:rsidRDefault="00F02279" w:rsidP="00F02279">
      <w:pPr>
        <w:ind w:firstLine="567"/>
        <w:jc w:val="right"/>
        <w:rPr>
          <w:rFonts w:ascii="Arial AM" w:hAnsi="Arial AM" w:cs="Sylfaen"/>
          <w:i/>
          <w:sz w:val="20"/>
          <w:szCs w:val="20"/>
          <w:lang w:val="pt-BR"/>
        </w:rPr>
      </w:pPr>
      <w:r w:rsidRPr="002528F7">
        <w:rPr>
          <w:rFonts w:ascii="Sylfaen" w:hAnsi="Sylfaen" w:cs="Sylfaen"/>
          <w:i/>
          <w:sz w:val="20"/>
          <w:szCs w:val="20"/>
          <w:lang w:val="pt-BR"/>
        </w:rPr>
        <w:t>Հավելված</w:t>
      </w:r>
      <w:r w:rsidRPr="002528F7">
        <w:rPr>
          <w:rFonts w:ascii="Arial AM" w:hAnsi="Arial AM" w:cs="Sylfaen"/>
          <w:i/>
          <w:sz w:val="20"/>
          <w:szCs w:val="20"/>
          <w:lang w:val="pt-BR"/>
        </w:rPr>
        <w:t xml:space="preserve"> 4.1</w:t>
      </w:r>
    </w:p>
    <w:p w14:paraId="2197AFB8" w14:textId="77777777" w:rsidR="00F02279" w:rsidRPr="002528F7" w:rsidRDefault="00F02279" w:rsidP="00F02279">
      <w:pPr>
        <w:ind w:firstLine="567"/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2528F7">
        <w:rPr>
          <w:rFonts w:ascii="Arial AM" w:hAnsi="Arial AM"/>
          <w:i/>
          <w:sz w:val="20"/>
          <w:szCs w:val="20"/>
          <w:lang w:val="pt-BR"/>
        </w:rPr>
        <w:t xml:space="preserve">«           »                  20  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թ</w:t>
      </w:r>
      <w:r w:rsidRPr="002528F7">
        <w:rPr>
          <w:rFonts w:ascii="Arial AM" w:hAnsi="Arial AM" w:cs="Arial"/>
          <w:i/>
          <w:sz w:val="20"/>
          <w:szCs w:val="20"/>
          <w:lang w:val="pt-BR"/>
        </w:rPr>
        <w:t xml:space="preserve">. </w:t>
      </w:r>
      <w:r w:rsidRPr="002528F7">
        <w:rPr>
          <w:rFonts w:ascii="Arial AM" w:hAnsi="Arial AM"/>
          <w:i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կնքված</w:t>
      </w:r>
      <w:r w:rsidRPr="002528F7">
        <w:rPr>
          <w:rFonts w:ascii="Arial AM" w:hAnsi="Arial AM" w:cs="Arial"/>
          <w:i/>
          <w:sz w:val="20"/>
          <w:szCs w:val="20"/>
          <w:lang w:val="pt-BR"/>
        </w:rPr>
        <w:t xml:space="preserve"> </w:t>
      </w:r>
    </w:p>
    <w:p w14:paraId="533CE635" w14:textId="77777777" w:rsidR="00F02279" w:rsidRPr="002528F7" w:rsidRDefault="00F02279" w:rsidP="00F02279">
      <w:pPr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2528F7">
        <w:rPr>
          <w:rFonts w:ascii="Sylfaen" w:hAnsi="Sylfaen" w:cs="Sylfaen"/>
          <w:i/>
          <w:sz w:val="20"/>
          <w:szCs w:val="20"/>
          <w:lang w:val="pt-BR"/>
        </w:rPr>
        <w:lastRenderedPageBreak/>
        <w:t>ծածկագրով</w:t>
      </w:r>
      <w:r w:rsidRPr="002528F7">
        <w:rPr>
          <w:rFonts w:ascii="Arial AM" w:hAnsi="Arial AM" w:cs="Sylfaen"/>
          <w:i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պայմանագրի</w:t>
      </w:r>
    </w:p>
    <w:p w14:paraId="62585A37" w14:textId="77777777" w:rsidR="00F02279" w:rsidRPr="002528F7" w:rsidRDefault="00F02279" w:rsidP="00F02279">
      <w:pPr>
        <w:tabs>
          <w:tab w:val="left" w:pos="360"/>
          <w:tab w:val="left" w:pos="540"/>
        </w:tabs>
        <w:jc w:val="center"/>
        <w:rPr>
          <w:rFonts w:ascii="Arial AM" w:hAnsi="Arial AM" w:cs="Sylfaen"/>
          <w:b/>
          <w:bCs/>
          <w:sz w:val="20"/>
          <w:szCs w:val="20"/>
          <w:lang w:val="pt-BR"/>
        </w:rPr>
      </w:pPr>
    </w:p>
    <w:p w14:paraId="7289DD73" w14:textId="77777777" w:rsidR="00F02279" w:rsidRPr="002528F7" w:rsidRDefault="00F02279" w:rsidP="00F02279">
      <w:pPr>
        <w:tabs>
          <w:tab w:val="left" w:pos="360"/>
          <w:tab w:val="left" w:pos="540"/>
        </w:tabs>
        <w:jc w:val="center"/>
        <w:rPr>
          <w:rFonts w:ascii="Arial AM" w:hAnsi="Arial AM" w:cs="Sylfaen"/>
          <w:b/>
          <w:bCs/>
          <w:lang w:val="pt-BR"/>
        </w:rPr>
      </w:pPr>
    </w:p>
    <w:p w14:paraId="2E016D14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2"/>
          <w:szCs w:val="22"/>
          <w:lang w:val="pt-BR"/>
        </w:rPr>
      </w:pPr>
    </w:p>
    <w:p w14:paraId="07C26C1D" w14:textId="77777777" w:rsidR="00F02279" w:rsidRPr="002528F7" w:rsidRDefault="00F02279" w:rsidP="00F02279">
      <w:pPr>
        <w:tabs>
          <w:tab w:val="left" w:pos="2250"/>
        </w:tabs>
        <w:spacing w:line="276" w:lineRule="auto"/>
        <w:jc w:val="center"/>
        <w:rPr>
          <w:rFonts w:ascii="Arial AM" w:hAnsi="Arial AM" w:cs="Sylfaen"/>
          <w:bCs/>
          <w:sz w:val="18"/>
          <w:szCs w:val="18"/>
          <w:lang w:val="pt-BR"/>
        </w:rPr>
      </w:pPr>
      <w:proofErr w:type="gramStart"/>
      <w:r w:rsidRPr="002528F7">
        <w:rPr>
          <w:rFonts w:ascii="Sylfaen" w:hAnsi="Sylfaen" w:cs="Sylfaen"/>
          <w:bCs/>
          <w:sz w:val="18"/>
          <w:szCs w:val="18"/>
        </w:rPr>
        <w:t>ԱԿՏ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 N</w:t>
      </w:r>
      <w:proofErr w:type="gramEnd"/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   </w:t>
      </w:r>
    </w:p>
    <w:p w14:paraId="48BA51D4" w14:textId="77777777" w:rsidR="00F02279" w:rsidRPr="002528F7" w:rsidRDefault="00F02279" w:rsidP="00F02279">
      <w:pPr>
        <w:tabs>
          <w:tab w:val="left" w:pos="360"/>
          <w:tab w:val="left" w:pos="540"/>
          <w:tab w:val="left" w:pos="2250"/>
        </w:tabs>
        <w:spacing w:line="276" w:lineRule="auto"/>
        <w:jc w:val="center"/>
        <w:rPr>
          <w:rFonts w:ascii="Arial AM" w:hAnsi="Arial AM" w:cs="Sylfaen"/>
          <w:bCs/>
          <w:sz w:val="18"/>
          <w:szCs w:val="18"/>
          <w:lang w:val="pt-BR"/>
        </w:rPr>
      </w:pPr>
      <w:r w:rsidRPr="002528F7">
        <w:rPr>
          <w:rFonts w:ascii="Sylfaen" w:hAnsi="Sylfaen" w:cs="Sylfaen"/>
          <w:bCs/>
          <w:sz w:val="18"/>
          <w:szCs w:val="18"/>
        </w:rPr>
        <w:t>պայմանագրի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bCs/>
          <w:sz w:val="18"/>
          <w:szCs w:val="18"/>
        </w:rPr>
        <w:t>արդյունքը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bCs/>
          <w:sz w:val="18"/>
          <w:szCs w:val="18"/>
        </w:rPr>
        <w:t>Պատվիրատուին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bCs/>
          <w:sz w:val="18"/>
          <w:szCs w:val="18"/>
        </w:rPr>
        <w:t>հանձնելու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bCs/>
          <w:sz w:val="18"/>
          <w:szCs w:val="18"/>
        </w:rPr>
        <w:t>փաստը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bCs/>
          <w:sz w:val="18"/>
          <w:szCs w:val="18"/>
        </w:rPr>
        <w:t>ֆիքսելու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bCs/>
          <w:sz w:val="18"/>
          <w:szCs w:val="18"/>
        </w:rPr>
        <w:t>վերաբերյալ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                                                                                                                              </w:t>
      </w:r>
    </w:p>
    <w:p w14:paraId="2EE1FBD2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2"/>
          <w:szCs w:val="22"/>
          <w:lang w:val="pt-BR"/>
        </w:rPr>
      </w:pPr>
    </w:p>
    <w:p w14:paraId="2E867DE8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2"/>
          <w:szCs w:val="22"/>
          <w:lang w:val="pt-BR"/>
        </w:rPr>
      </w:pPr>
    </w:p>
    <w:p w14:paraId="78990638" w14:textId="77777777" w:rsidR="00F02279" w:rsidRPr="002528F7" w:rsidRDefault="00F02279" w:rsidP="00F02279">
      <w:pPr>
        <w:tabs>
          <w:tab w:val="left" w:pos="360"/>
          <w:tab w:val="left" w:pos="540"/>
        </w:tabs>
        <w:ind w:left="-540" w:firstLine="180"/>
        <w:jc w:val="both"/>
        <w:rPr>
          <w:rFonts w:ascii="Arial AM" w:hAnsi="Arial AM" w:cs="Sylfaen"/>
          <w:sz w:val="20"/>
          <w:szCs w:val="20"/>
          <w:lang w:val="pt-BR"/>
        </w:rPr>
      </w:pPr>
      <w:r w:rsidRPr="002528F7">
        <w:rPr>
          <w:rFonts w:ascii="Arial AM" w:hAnsi="Arial AM" w:cs="Sylfaen"/>
          <w:lang w:val="pt-BR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Սույնով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արձանագրվում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Arial AM" w:hAnsi="Arial AM" w:cs="Sylfaen"/>
          <w:sz w:val="20"/>
          <w:u w:val="single"/>
          <w:lang w:val="pt-BR"/>
        </w:rPr>
        <w:tab/>
      </w:r>
      <w:r w:rsidRPr="002528F7">
        <w:rPr>
          <w:rFonts w:ascii="Arial AM" w:hAnsi="Arial AM" w:cs="Sylfaen"/>
          <w:sz w:val="20"/>
          <w:u w:val="single"/>
          <w:lang w:val="pt-BR"/>
        </w:rPr>
        <w:tab/>
        <w:t xml:space="preserve">        </w:t>
      </w:r>
      <w:r w:rsidRPr="002528F7">
        <w:rPr>
          <w:rFonts w:ascii="Arial AM" w:hAnsi="Arial AM" w:cs="Sylfaen"/>
          <w:sz w:val="20"/>
          <w:lang w:val="pt-BR"/>
        </w:rPr>
        <w:t>-</w:t>
      </w:r>
      <w:r w:rsidRPr="002528F7">
        <w:rPr>
          <w:rFonts w:ascii="Sylfaen" w:hAnsi="Sylfaen" w:cs="Sylfaen"/>
          <w:sz w:val="20"/>
        </w:rPr>
        <w:t>ի</w:t>
      </w:r>
      <w:r w:rsidRPr="002528F7">
        <w:rPr>
          <w:rFonts w:ascii="Arial AM" w:hAnsi="Arial AM" w:cs="Sylfaen"/>
          <w:lang w:val="pt-BR"/>
        </w:rPr>
        <w:t xml:space="preserve"> </w:t>
      </w:r>
      <w:r w:rsidRPr="002528F7">
        <w:rPr>
          <w:rFonts w:ascii="Arial AM" w:hAnsi="Arial AM" w:cs="Sylfaen"/>
          <w:sz w:val="20"/>
          <w:szCs w:val="20"/>
          <w:lang w:val="pt-BR"/>
        </w:rPr>
        <w:t>(</w:t>
      </w:r>
      <w:r w:rsidRPr="002528F7">
        <w:rPr>
          <w:rFonts w:ascii="Sylfaen" w:hAnsi="Sylfaen" w:cs="Sylfaen"/>
          <w:sz w:val="20"/>
          <w:szCs w:val="20"/>
        </w:rPr>
        <w:t>այսուհետ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` </w:t>
      </w:r>
      <w:r w:rsidRPr="002528F7">
        <w:rPr>
          <w:rFonts w:ascii="Sylfaen" w:hAnsi="Sylfaen" w:cs="Sylfaen"/>
          <w:sz w:val="20"/>
          <w:szCs w:val="20"/>
        </w:rPr>
        <w:t>Պատվիրատու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)  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Sylfaen"/>
          <w:sz w:val="20"/>
          <w:u w:val="single"/>
          <w:lang w:val="pt-BR"/>
        </w:rPr>
        <w:tab/>
      </w:r>
      <w:r w:rsidRPr="002528F7">
        <w:rPr>
          <w:rFonts w:ascii="Arial AM" w:hAnsi="Arial AM" w:cs="Sylfaen"/>
          <w:sz w:val="20"/>
          <w:u w:val="single"/>
          <w:lang w:val="pt-BR"/>
        </w:rPr>
        <w:tab/>
        <w:t xml:space="preserve">        </w:t>
      </w:r>
      <w:r w:rsidRPr="002528F7">
        <w:rPr>
          <w:rFonts w:ascii="Arial AM" w:hAnsi="Arial AM" w:cs="Sylfaen"/>
          <w:sz w:val="20"/>
          <w:lang w:val="pt-BR"/>
        </w:rPr>
        <w:t>-</w:t>
      </w:r>
      <w:r w:rsidRPr="002528F7">
        <w:rPr>
          <w:rFonts w:ascii="Sylfaen" w:hAnsi="Sylfaen" w:cs="Sylfaen"/>
          <w:sz w:val="20"/>
        </w:rPr>
        <w:t>ի</w:t>
      </w:r>
    </w:p>
    <w:p w14:paraId="2190837D" w14:textId="77777777" w:rsidR="00F02279" w:rsidRPr="002528F7" w:rsidRDefault="00F02279" w:rsidP="00F02279">
      <w:pPr>
        <w:tabs>
          <w:tab w:val="left" w:pos="360"/>
          <w:tab w:val="left" w:pos="540"/>
        </w:tabs>
        <w:ind w:right="-360"/>
        <w:jc w:val="both"/>
        <w:rPr>
          <w:rFonts w:ascii="Arial AM" w:hAnsi="Arial AM" w:cs="Sylfaen"/>
          <w:sz w:val="12"/>
          <w:szCs w:val="12"/>
          <w:lang w:val="pt-BR"/>
        </w:rPr>
      </w:pPr>
      <w:r w:rsidRPr="002528F7">
        <w:rPr>
          <w:rFonts w:ascii="Arial AM" w:hAnsi="Arial AM" w:cs="Sylfaen"/>
          <w:lang w:val="pt-BR"/>
        </w:rPr>
        <w:t xml:space="preserve">                                           </w:t>
      </w:r>
      <w:r w:rsidRPr="002528F7">
        <w:rPr>
          <w:rFonts w:ascii="Sylfaen" w:hAnsi="Sylfaen" w:cs="Sylfaen"/>
          <w:sz w:val="12"/>
          <w:szCs w:val="12"/>
        </w:rPr>
        <w:t>Պատվիրատուի</w:t>
      </w:r>
      <w:r w:rsidRPr="002528F7">
        <w:rPr>
          <w:rFonts w:ascii="Arial AM" w:hAnsi="Arial AM" w:cs="Sylfaen"/>
          <w:sz w:val="12"/>
          <w:szCs w:val="12"/>
          <w:lang w:val="pt-BR"/>
        </w:rPr>
        <w:t xml:space="preserve"> </w:t>
      </w:r>
      <w:r w:rsidRPr="002528F7">
        <w:rPr>
          <w:rFonts w:ascii="Sylfaen" w:hAnsi="Sylfaen" w:cs="Sylfaen"/>
          <w:sz w:val="12"/>
          <w:szCs w:val="12"/>
        </w:rPr>
        <w:t>անունը</w:t>
      </w:r>
      <w:r w:rsidRPr="002528F7">
        <w:rPr>
          <w:rFonts w:ascii="Arial AM" w:hAnsi="Arial AM" w:cs="Sylfaen"/>
          <w:sz w:val="12"/>
          <w:szCs w:val="12"/>
          <w:lang w:val="pt-BR"/>
        </w:rPr>
        <w:t xml:space="preserve">                                                                                                 </w:t>
      </w:r>
      <w:r w:rsidRPr="002528F7">
        <w:rPr>
          <w:rFonts w:ascii="Sylfaen" w:hAnsi="Sylfaen" w:cs="Sylfaen"/>
          <w:sz w:val="12"/>
          <w:szCs w:val="12"/>
        </w:rPr>
        <w:t>Կապալառուի</w:t>
      </w:r>
      <w:r w:rsidRPr="002528F7">
        <w:rPr>
          <w:rFonts w:ascii="Arial AM" w:hAnsi="Arial AM" w:cs="Sylfaen"/>
          <w:sz w:val="12"/>
          <w:szCs w:val="12"/>
          <w:lang w:val="pt-BR"/>
        </w:rPr>
        <w:t xml:space="preserve"> </w:t>
      </w:r>
      <w:r w:rsidRPr="002528F7">
        <w:rPr>
          <w:rFonts w:ascii="Sylfaen" w:hAnsi="Sylfaen" w:cs="Sylfaen"/>
          <w:sz w:val="12"/>
          <w:szCs w:val="12"/>
        </w:rPr>
        <w:t>անունը</w:t>
      </w:r>
    </w:p>
    <w:p w14:paraId="401110AD" w14:textId="77777777" w:rsidR="00F02279" w:rsidRPr="002528F7" w:rsidRDefault="00F02279" w:rsidP="00F02279">
      <w:pPr>
        <w:tabs>
          <w:tab w:val="left" w:pos="360"/>
          <w:tab w:val="left" w:pos="540"/>
        </w:tabs>
        <w:ind w:right="-360"/>
        <w:jc w:val="both"/>
        <w:rPr>
          <w:rFonts w:ascii="Arial AM" w:hAnsi="Arial AM" w:cs="Sylfaen"/>
          <w:sz w:val="20"/>
          <w:u w:val="single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>(</w:t>
      </w:r>
      <w:r w:rsidRPr="002528F7">
        <w:rPr>
          <w:rFonts w:ascii="Sylfaen" w:hAnsi="Sylfaen" w:cs="Sylfaen"/>
          <w:sz w:val="20"/>
          <w:szCs w:val="20"/>
          <w:lang w:val="hy-AM"/>
        </w:rPr>
        <w:t>այսուհետ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Կ</w:t>
      </w:r>
      <w:r w:rsidRPr="002528F7">
        <w:rPr>
          <w:rFonts w:ascii="Sylfaen" w:hAnsi="Sylfaen" w:cs="Sylfaen"/>
          <w:sz w:val="20"/>
          <w:szCs w:val="20"/>
        </w:rPr>
        <w:t>ապալառու</w:t>
      </w:r>
      <w:r w:rsidRPr="002528F7">
        <w:rPr>
          <w:rFonts w:ascii="Arial AM" w:hAnsi="Arial AM" w:cs="Sylfaen"/>
          <w:sz w:val="20"/>
          <w:szCs w:val="20"/>
          <w:lang w:val="hy-AM"/>
        </w:rPr>
        <w:t>)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միջև</w:t>
      </w:r>
      <w:r w:rsidRPr="002528F7">
        <w:rPr>
          <w:rFonts w:ascii="Arial AM" w:hAnsi="Arial AM" w:cs="Sylfaen"/>
          <w:lang w:val="pt-BR"/>
        </w:rPr>
        <w:t xml:space="preserve"> </w:t>
      </w:r>
      <w:r w:rsidRPr="002528F7">
        <w:rPr>
          <w:rFonts w:ascii="Arial AM" w:hAnsi="Arial AM" w:cs="Sylfaen"/>
          <w:sz w:val="20"/>
          <w:lang w:val="pt-BR"/>
        </w:rPr>
        <w:t xml:space="preserve">20     </w:t>
      </w:r>
      <w:r w:rsidRPr="002528F7">
        <w:rPr>
          <w:rFonts w:ascii="Sylfaen" w:hAnsi="Sylfaen" w:cs="Sylfaen"/>
          <w:sz w:val="20"/>
        </w:rPr>
        <w:t>թ</w:t>
      </w:r>
      <w:r w:rsidRPr="002528F7">
        <w:rPr>
          <w:rFonts w:ascii="Arial AM" w:hAnsi="Arial AM" w:cs="Sylfaen"/>
          <w:sz w:val="20"/>
          <w:lang w:val="pt-BR"/>
        </w:rPr>
        <w:t xml:space="preserve">. </w:t>
      </w:r>
      <w:r w:rsidRPr="002528F7">
        <w:rPr>
          <w:rFonts w:ascii="Arial AM" w:hAnsi="Arial AM" w:cs="Sylfaen"/>
          <w:sz w:val="20"/>
          <w:u w:val="single"/>
          <w:lang w:val="pt-BR"/>
        </w:rPr>
        <w:tab/>
      </w:r>
      <w:r w:rsidRPr="002528F7">
        <w:rPr>
          <w:rFonts w:ascii="Arial AM" w:hAnsi="Arial AM" w:cs="Sylfaen"/>
          <w:sz w:val="20"/>
          <w:u w:val="single"/>
          <w:lang w:val="pt-BR"/>
        </w:rPr>
        <w:tab/>
      </w:r>
      <w:r w:rsidRPr="002528F7">
        <w:rPr>
          <w:rFonts w:ascii="Arial AM" w:hAnsi="Arial AM" w:cs="Sylfaen"/>
          <w:sz w:val="20"/>
          <w:u w:val="single"/>
          <w:lang w:val="pt-BR"/>
        </w:rPr>
        <w:tab/>
      </w:r>
      <w:r w:rsidRPr="002528F7">
        <w:rPr>
          <w:rFonts w:ascii="Arial AM" w:hAnsi="Arial AM" w:cs="Sylfaen"/>
          <w:sz w:val="20"/>
          <w:u w:val="single"/>
          <w:lang w:val="pt-BR"/>
        </w:rPr>
        <w:tab/>
      </w:r>
      <w:r w:rsidRPr="002528F7">
        <w:rPr>
          <w:rFonts w:ascii="Arial AM" w:hAnsi="Arial AM" w:cs="Sylfaen"/>
          <w:sz w:val="20"/>
          <w:lang w:val="hy-AM"/>
        </w:rPr>
        <w:t xml:space="preserve"> -</w:t>
      </w:r>
      <w:r w:rsidRPr="002528F7">
        <w:rPr>
          <w:rFonts w:ascii="Sylfaen" w:hAnsi="Sylfaen" w:cs="Sylfaen"/>
          <w:sz w:val="20"/>
          <w:lang w:val="hy-AM"/>
        </w:rPr>
        <w:t>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կնքված</w:t>
      </w:r>
      <w:r w:rsidRPr="002528F7">
        <w:rPr>
          <w:rFonts w:ascii="Arial AM" w:hAnsi="Arial AM" w:cs="Sylfaen"/>
          <w:sz w:val="20"/>
          <w:lang w:val="hy-AM"/>
        </w:rPr>
        <w:t xml:space="preserve"> N </w:t>
      </w:r>
      <w:r w:rsidRPr="002528F7">
        <w:rPr>
          <w:rFonts w:ascii="Arial AM" w:hAnsi="Arial AM" w:cs="Sylfaen"/>
          <w:sz w:val="20"/>
          <w:u w:val="single"/>
          <w:lang w:val="hy-AM"/>
        </w:rPr>
        <w:tab/>
      </w:r>
      <w:r w:rsidRPr="002528F7">
        <w:rPr>
          <w:rFonts w:ascii="Arial AM" w:hAnsi="Arial AM" w:cs="Sylfaen"/>
          <w:sz w:val="20"/>
          <w:u w:val="single"/>
          <w:lang w:val="hy-AM"/>
        </w:rPr>
        <w:tab/>
      </w:r>
      <w:r w:rsidRPr="002528F7">
        <w:rPr>
          <w:rFonts w:ascii="Arial AM" w:hAnsi="Arial AM" w:cs="Sylfaen"/>
          <w:sz w:val="20"/>
          <w:u w:val="single"/>
          <w:lang w:val="hy-AM"/>
        </w:rPr>
        <w:tab/>
      </w:r>
      <w:r w:rsidRPr="002528F7">
        <w:rPr>
          <w:rFonts w:ascii="Arial AM" w:hAnsi="Arial AM" w:cs="Sylfaen"/>
          <w:sz w:val="20"/>
          <w:u w:val="single"/>
          <w:lang w:val="hy-AM"/>
        </w:rPr>
        <w:tab/>
      </w:r>
    </w:p>
    <w:p w14:paraId="69B99483" w14:textId="77777777" w:rsidR="00F02279" w:rsidRPr="002528F7" w:rsidRDefault="00F02279" w:rsidP="00F02279">
      <w:pPr>
        <w:tabs>
          <w:tab w:val="left" w:pos="360"/>
          <w:tab w:val="left" w:pos="540"/>
        </w:tabs>
        <w:ind w:right="-360"/>
        <w:jc w:val="both"/>
        <w:rPr>
          <w:rFonts w:ascii="Arial AM" w:hAnsi="Arial AM" w:cs="Sylfaen"/>
          <w:sz w:val="20"/>
          <w:u w:val="single"/>
          <w:lang w:val="hy-AM"/>
        </w:rPr>
      </w:pPr>
      <w:r w:rsidRPr="002528F7">
        <w:rPr>
          <w:rFonts w:ascii="Arial AM" w:hAnsi="Arial AM" w:cs="Sylfaen"/>
          <w:sz w:val="12"/>
          <w:szCs w:val="16"/>
          <w:lang w:val="hy-AM"/>
        </w:rPr>
        <w:t xml:space="preserve">                                                                                                </w:t>
      </w:r>
      <w:r w:rsidRPr="002528F7">
        <w:rPr>
          <w:rFonts w:ascii="Sylfaen" w:hAnsi="Sylfaen" w:cs="Sylfaen"/>
          <w:sz w:val="12"/>
          <w:szCs w:val="16"/>
          <w:lang w:val="hy-AM"/>
        </w:rPr>
        <w:t>պայմանագրի</w:t>
      </w:r>
      <w:r w:rsidRPr="002528F7">
        <w:rPr>
          <w:rFonts w:ascii="Arial AM" w:hAnsi="Arial AM" w:cs="Sylfaen"/>
          <w:sz w:val="12"/>
          <w:szCs w:val="16"/>
          <w:lang w:val="hy-AM"/>
        </w:rPr>
        <w:t xml:space="preserve"> </w:t>
      </w:r>
      <w:r w:rsidRPr="002528F7">
        <w:rPr>
          <w:rFonts w:ascii="Sylfaen" w:hAnsi="Sylfaen" w:cs="Sylfaen"/>
          <w:sz w:val="12"/>
          <w:szCs w:val="16"/>
          <w:lang w:val="hy-AM"/>
        </w:rPr>
        <w:t>կնքման</w:t>
      </w:r>
      <w:r w:rsidRPr="002528F7">
        <w:rPr>
          <w:rFonts w:ascii="Arial AM" w:hAnsi="Arial AM" w:cs="Sylfaen"/>
          <w:sz w:val="12"/>
          <w:szCs w:val="16"/>
          <w:lang w:val="hy-AM"/>
        </w:rPr>
        <w:t xml:space="preserve"> </w:t>
      </w:r>
      <w:r w:rsidRPr="002528F7">
        <w:rPr>
          <w:rFonts w:ascii="Sylfaen" w:hAnsi="Sylfaen" w:cs="Sylfaen"/>
          <w:sz w:val="12"/>
          <w:szCs w:val="16"/>
          <w:lang w:val="hy-AM"/>
        </w:rPr>
        <w:t>ամսաթիվը</w:t>
      </w:r>
      <w:r w:rsidRPr="002528F7">
        <w:rPr>
          <w:rFonts w:ascii="Arial AM" w:hAnsi="Arial AM" w:cs="Sylfaen"/>
          <w:sz w:val="12"/>
          <w:szCs w:val="16"/>
          <w:lang w:val="hy-AM"/>
        </w:rPr>
        <w:tab/>
      </w:r>
      <w:r w:rsidRPr="002528F7">
        <w:rPr>
          <w:rFonts w:ascii="Arial AM" w:hAnsi="Arial AM" w:cs="Sylfaen"/>
          <w:sz w:val="12"/>
          <w:szCs w:val="16"/>
          <w:lang w:val="hy-AM"/>
        </w:rPr>
        <w:tab/>
      </w:r>
      <w:r w:rsidRPr="002528F7">
        <w:rPr>
          <w:rFonts w:ascii="Arial AM" w:hAnsi="Arial AM" w:cs="Sylfaen"/>
          <w:sz w:val="12"/>
          <w:szCs w:val="16"/>
          <w:lang w:val="hy-AM"/>
        </w:rPr>
        <w:tab/>
        <w:t xml:space="preserve">                             </w:t>
      </w:r>
      <w:r w:rsidRPr="002528F7">
        <w:rPr>
          <w:rFonts w:ascii="Sylfaen" w:hAnsi="Sylfaen" w:cs="Sylfaen"/>
          <w:sz w:val="12"/>
          <w:szCs w:val="16"/>
          <w:lang w:val="hy-AM"/>
        </w:rPr>
        <w:t>պայմանագրի</w:t>
      </w:r>
      <w:r w:rsidRPr="002528F7">
        <w:rPr>
          <w:rFonts w:ascii="Arial AM" w:hAnsi="Arial AM" w:cs="Sylfaen"/>
          <w:sz w:val="12"/>
          <w:szCs w:val="16"/>
          <w:lang w:val="hy-AM"/>
        </w:rPr>
        <w:t xml:space="preserve"> </w:t>
      </w:r>
      <w:r w:rsidRPr="002528F7">
        <w:rPr>
          <w:rFonts w:ascii="Sylfaen" w:hAnsi="Sylfaen" w:cs="Sylfaen"/>
          <w:sz w:val="12"/>
          <w:szCs w:val="16"/>
          <w:lang w:val="hy-AM"/>
        </w:rPr>
        <w:t>համարը</w:t>
      </w:r>
    </w:p>
    <w:p w14:paraId="0F83535D" w14:textId="77777777" w:rsidR="00F02279" w:rsidRPr="002528F7" w:rsidRDefault="00F02279" w:rsidP="00F02279">
      <w:pPr>
        <w:tabs>
          <w:tab w:val="left" w:pos="360"/>
          <w:tab w:val="left" w:pos="540"/>
        </w:tabs>
        <w:spacing w:line="360" w:lineRule="auto"/>
        <w:jc w:val="both"/>
        <w:rPr>
          <w:rFonts w:ascii="Arial AM" w:hAnsi="Arial AM" w:cs="Sylfaen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գնման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շրջանակներում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Sylfaen"/>
          <w:lang w:val="hy-AM"/>
        </w:rPr>
        <w:t xml:space="preserve">  </w:t>
      </w:r>
      <w:r w:rsidRPr="002528F7">
        <w:rPr>
          <w:rFonts w:ascii="Arial AM" w:hAnsi="Arial AM" w:cs="Sylfaen"/>
          <w:sz w:val="20"/>
          <w:lang w:val="hy-AM"/>
        </w:rPr>
        <w:t xml:space="preserve">20  </w:t>
      </w:r>
      <w:r w:rsidRPr="002528F7">
        <w:rPr>
          <w:rFonts w:ascii="Sylfaen" w:hAnsi="Sylfaen" w:cs="Sylfaen"/>
          <w:sz w:val="20"/>
          <w:lang w:val="hy-AM"/>
        </w:rPr>
        <w:t>թ</w:t>
      </w:r>
      <w:r w:rsidRPr="002528F7">
        <w:rPr>
          <w:rFonts w:ascii="Arial AM" w:hAnsi="Arial AM" w:cs="Sylfaen"/>
          <w:sz w:val="20"/>
          <w:lang w:val="hy-AM"/>
        </w:rPr>
        <w:t xml:space="preserve">. </w:t>
      </w:r>
      <w:r w:rsidRPr="002528F7">
        <w:rPr>
          <w:rFonts w:ascii="Arial AM" w:hAnsi="Arial AM" w:cs="Sylfaen"/>
          <w:sz w:val="20"/>
          <w:u w:val="single"/>
          <w:lang w:val="hy-AM"/>
        </w:rPr>
        <w:tab/>
      </w:r>
      <w:r w:rsidRPr="002528F7">
        <w:rPr>
          <w:rFonts w:ascii="Arial AM" w:hAnsi="Arial AM" w:cs="Sylfaen"/>
          <w:sz w:val="20"/>
          <w:u w:val="single"/>
          <w:lang w:val="hy-AM"/>
        </w:rPr>
        <w:tab/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նպատակով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հանձնեց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ստորև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նշված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աշխատանքները</w:t>
      </w:r>
      <w:r w:rsidRPr="002528F7">
        <w:rPr>
          <w:rFonts w:ascii="Arial AM" w:hAnsi="Arial AM" w:cs="Sylfaen"/>
          <w:sz w:val="20"/>
          <w:szCs w:val="20"/>
          <w:lang w:val="hy-AM"/>
        </w:rPr>
        <w:t>.</w:t>
      </w:r>
    </w:p>
    <w:p w14:paraId="3C21CE3C" w14:textId="77777777" w:rsidR="00F02279" w:rsidRPr="002528F7" w:rsidRDefault="00F02279" w:rsidP="00F02279">
      <w:pPr>
        <w:tabs>
          <w:tab w:val="left" w:pos="360"/>
          <w:tab w:val="left" w:pos="540"/>
        </w:tabs>
        <w:ind w:left="-540" w:firstLine="180"/>
        <w:jc w:val="both"/>
        <w:rPr>
          <w:rFonts w:ascii="Arial AM" w:hAnsi="Arial AM" w:cs="Sylfaen"/>
          <w:lang w:val="hy-AM"/>
        </w:rPr>
      </w:pPr>
      <w:r w:rsidRPr="002528F7">
        <w:rPr>
          <w:rFonts w:ascii="Arial AM" w:hAnsi="Arial AM" w:cs="Sylfaen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F02279" w:rsidRPr="002528F7" w14:paraId="0A40BEB0" w14:textId="77777777" w:rsidTr="00545BDE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9728" w14:textId="77777777" w:rsidR="00F02279" w:rsidRPr="002528F7" w:rsidRDefault="00F02279" w:rsidP="00545BDE">
            <w:pPr>
              <w:jc w:val="center"/>
              <w:rPr>
                <w:rFonts w:ascii="Arial AM" w:hAnsi="Arial AM" w:cs="Sylfaen"/>
                <w:bCs/>
                <w:sz w:val="18"/>
                <w:szCs w:val="18"/>
                <w:lang w:val="ru-RU" w:eastAsia="ru-RU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Աշխատանքի</w:t>
            </w:r>
          </w:p>
        </w:tc>
      </w:tr>
      <w:tr w:rsidR="00F02279" w:rsidRPr="002528F7" w14:paraId="7A2F611E" w14:textId="77777777" w:rsidTr="00545BDE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021CD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անվանումը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7DBAB2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չափման</w:t>
            </w:r>
            <w:r w:rsidRPr="002528F7">
              <w:rPr>
                <w:rFonts w:ascii="Arial AM" w:hAnsi="Arial AM" w:cs="Sylfaen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միավորը</w:t>
            </w:r>
            <w:r w:rsidRPr="002528F7">
              <w:rPr>
                <w:rFonts w:ascii="Arial AM" w:hAnsi="Arial AM" w:cs="Sylfaen"/>
                <w:sz w:val="18"/>
                <w:szCs w:val="18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701701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քանակը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փաստացի</w:t>
            </w:r>
            <w:r w:rsidRPr="002528F7">
              <w:rPr>
                <w:rFonts w:ascii="Arial AM" w:hAnsi="Arial AM"/>
                <w:sz w:val="18"/>
                <w:szCs w:val="18"/>
              </w:rPr>
              <w:t>)</w:t>
            </w:r>
          </w:p>
        </w:tc>
      </w:tr>
      <w:tr w:rsidR="00F02279" w:rsidRPr="002528F7" w14:paraId="49189031" w14:textId="77777777" w:rsidTr="00545BDE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DC159" w14:textId="77777777" w:rsidR="00F02279" w:rsidRPr="002528F7" w:rsidRDefault="00F02279" w:rsidP="00545BDE">
            <w:pPr>
              <w:rPr>
                <w:rFonts w:ascii="Arial AM" w:hAnsi="Arial A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DF3A23" w14:textId="77777777" w:rsidR="00F02279" w:rsidRPr="002528F7" w:rsidRDefault="00F02279" w:rsidP="00545BDE">
            <w:pPr>
              <w:rPr>
                <w:rFonts w:ascii="Arial AM" w:hAnsi="Arial A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C64381" w14:textId="77777777" w:rsidR="00F02279" w:rsidRPr="002528F7" w:rsidRDefault="00F02279" w:rsidP="00545BDE">
            <w:pPr>
              <w:rPr>
                <w:rFonts w:ascii="Arial AM" w:hAnsi="Arial AM" w:cs="Sylfaen"/>
                <w:sz w:val="18"/>
                <w:szCs w:val="18"/>
                <w:lang w:val="ru-RU" w:eastAsia="ru-RU"/>
              </w:rPr>
            </w:pPr>
          </w:p>
        </w:tc>
      </w:tr>
      <w:tr w:rsidR="00F02279" w:rsidRPr="002528F7" w14:paraId="3B9AAA50" w14:textId="77777777" w:rsidTr="00545BDE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89F5" w14:textId="77777777" w:rsidR="00F02279" w:rsidRPr="002528F7" w:rsidRDefault="00F02279" w:rsidP="00545BDE">
            <w:pPr>
              <w:rPr>
                <w:rFonts w:ascii="Arial AM" w:hAnsi="Arial A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9953E5" w14:textId="77777777" w:rsidR="00F02279" w:rsidRPr="002528F7" w:rsidRDefault="00F02279" w:rsidP="00545BDE">
            <w:pPr>
              <w:rPr>
                <w:rFonts w:ascii="Arial AM" w:hAnsi="Arial A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345480" w14:textId="77777777" w:rsidR="00F02279" w:rsidRPr="002528F7" w:rsidRDefault="00F02279" w:rsidP="00545BDE">
            <w:pPr>
              <w:rPr>
                <w:rFonts w:ascii="Arial AM" w:hAnsi="Arial AM" w:cs="Sylfaen"/>
                <w:sz w:val="18"/>
                <w:szCs w:val="18"/>
                <w:lang w:val="ru-RU" w:eastAsia="ru-RU"/>
              </w:rPr>
            </w:pPr>
          </w:p>
        </w:tc>
      </w:tr>
    </w:tbl>
    <w:p w14:paraId="3784838C" w14:textId="77777777" w:rsidR="00F02279" w:rsidRPr="002528F7" w:rsidRDefault="00F02279" w:rsidP="00F02279">
      <w:pPr>
        <w:tabs>
          <w:tab w:val="left" w:pos="360"/>
          <w:tab w:val="left" w:pos="540"/>
        </w:tabs>
        <w:jc w:val="both"/>
        <w:rPr>
          <w:rFonts w:ascii="Arial AM" w:hAnsi="Arial AM" w:cs="Sylfaen"/>
          <w:lang w:eastAsia="ru-RU"/>
        </w:rPr>
      </w:pPr>
    </w:p>
    <w:p w14:paraId="71B76C72" w14:textId="77777777" w:rsidR="00F02279" w:rsidRPr="002528F7" w:rsidRDefault="00F02279" w:rsidP="00F02279">
      <w:pPr>
        <w:tabs>
          <w:tab w:val="left" w:pos="360"/>
          <w:tab w:val="left" w:pos="540"/>
        </w:tabs>
        <w:jc w:val="both"/>
        <w:rPr>
          <w:rFonts w:ascii="Arial AM" w:hAnsi="Arial AM" w:cs="Sylfaen"/>
        </w:rPr>
      </w:pPr>
    </w:p>
    <w:p w14:paraId="24C84268" w14:textId="77777777" w:rsidR="00F02279" w:rsidRPr="002528F7" w:rsidRDefault="00F02279" w:rsidP="00F02279">
      <w:pPr>
        <w:tabs>
          <w:tab w:val="left" w:pos="360"/>
          <w:tab w:val="left" w:pos="540"/>
        </w:tabs>
        <w:jc w:val="both"/>
        <w:rPr>
          <w:rFonts w:ascii="Arial AM" w:hAnsi="Arial AM" w:cs="Sylfaen"/>
          <w:lang w:val="hy-AM"/>
        </w:rPr>
      </w:pPr>
    </w:p>
    <w:p w14:paraId="31A86653" w14:textId="77777777" w:rsidR="00F02279" w:rsidRPr="002528F7" w:rsidRDefault="00F02279" w:rsidP="00F02279">
      <w:pPr>
        <w:tabs>
          <w:tab w:val="left" w:pos="360"/>
          <w:tab w:val="left" w:pos="540"/>
        </w:tabs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ակտը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կազմված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2 </w:t>
      </w:r>
      <w:r w:rsidRPr="002528F7">
        <w:rPr>
          <w:rFonts w:ascii="Sylfaen" w:hAnsi="Sylfaen" w:cs="Sylfaen"/>
          <w:sz w:val="20"/>
          <w:szCs w:val="20"/>
          <w:lang w:val="hy-AM"/>
        </w:rPr>
        <w:t>օրինակից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տրամադրվում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մեկական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օրինակ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</w:p>
    <w:p w14:paraId="246A5020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2"/>
          <w:szCs w:val="22"/>
          <w:lang w:val="hy-AM"/>
        </w:rPr>
      </w:pPr>
    </w:p>
    <w:p w14:paraId="1D90AA87" w14:textId="77777777" w:rsidR="00F02279" w:rsidRPr="002528F7" w:rsidRDefault="00F02279" w:rsidP="00F02279">
      <w:pPr>
        <w:jc w:val="center"/>
        <w:rPr>
          <w:rFonts w:ascii="Arial AM" w:hAnsi="Arial AM" w:cs="Sylfaen"/>
          <w:sz w:val="22"/>
          <w:szCs w:val="22"/>
          <w:lang w:val="hy-AM"/>
        </w:rPr>
      </w:pPr>
    </w:p>
    <w:p w14:paraId="51EABAC8" w14:textId="77777777" w:rsidR="00F02279" w:rsidRPr="002528F7" w:rsidRDefault="00F02279" w:rsidP="00F02279">
      <w:pPr>
        <w:jc w:val="center"/>
        <w:rPr>
          <w:rFonts w:ascii="Arial AM" w:hAnsi="Arial AM" w:cs="Sylfaen"/>
          <w:sz w:val="14"/>
          <w:szCs w:val="14"/>
          <w:lang w:val="hy-AM"/>
        </w:rPr>
      </w:pPr>
    </w:p>
    <w:p w14:paraId="350C7E46" w14:textId="77777777" w:rsidR="00F02279" w:rsidRPr="002528F7" w:rsidRDefault="00F02279" w:rsidP="00F02279">
      <w:pPr>
        <w:jc w:val="center"/>
        <w:rPr>
          <w:rFonts w:ascii="Arial AM" w:hAnsi="Arial AM" w:cs="Sylfaen"/>
          <w:sz w:val="22"/>
          <w:szCs w:val="22"/>
          <w:lang w:val="hy-AM"/>
        </w:rPr>
      </w:pPr>
    </w:p>
    <w:p w14:paraId="3B550152" w14:textId="77777777" w:rsidR="00F02279" w:rsidRPr="002528F7" w:rsidRDefault="00F02279" w:rsidP="00F02279">
      <w:pPr>
        <w:jc w:val="center"/>
        <w:rPr>
          <w:rFonts w:ascii="Arial AM" w:hAnsi="Arial AM" w:cs="Sylfaen"/>
          <w:sz w:val="22"/>
          <w:szCs w:val="22"/>
          <w:lang w:val="hy-AM"/>
        </w:rPr>
      </w:pPr>
      <w:r w:rsidRPr="002528F7">
        <w:rPr>
          <w:rFonts w:ascii="Sylfaen" w:hAnsi="Sylfaen" w:cs="Sylfaen"/>
          <w:sz w:val="22"/>
          <w:szCs w:val="22"/>
          <w:lang w:val="hy-AM"/>
        </w:rPr>
        <w:t>ԿՈՂՄԵՐԸ</w:t>
      </w:r>
    </w:p>
    <w:p w14:paraId="472081FA" w14:textId="77777777" w:rsidR="00F02279" w:rsidRPr="002528F7" w:rsidRDefault="00F02279" w:rsidP="00F02279">
      <w:pPr>
        <w:jc w:val="center"/>
        <w:rPr>
          <w:rFonts w:ascii="Arial AM" w:hAnsi="Arial AM" w:cs="Sylfaen"/>
          <w:sz w:val="22"/>
          <w:szCs w:val="22"/>
          <w:lang w:val="hy-AM"/>
        </w:rPr>
      </w:pPr>
    </w:p>
    <w:p w14:paraId="45272FD5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2"/>
          <w:szCs w:val="22"/>
          <w:lang w:val="hy-AM"/>
        </w:rPr>
      </w:pPr>
    </w:p>
    <w:p w14:paraId="0B62DA52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2"/>
          <w:szCs w:val="22"/>
          <w:lang w:val="hy-AM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F02279" w:rsidRPr="002528F7" w14:paraId="7A87FA5E" w14:textId="77777777" w:rsidTr="00545BDE">
        <w:tc>
          <w:tcPr>
            <w:tcW w:w="4785" w:type="dxa"/>
          </w:tcPr>
          <w:p w14:paraId="6A5E2A64" w14:textId="77777777" w:rsidR="00F02279" w:rsidRPr="002528F7" w:rsidRDefault="00F02279" w:rsidP="00545BDE">
            <w:pPr>
              <w:tabs>
                <w:tab w:val="left" w:pos="360"/>
                <w:tab w:val="left" w:pos="540"/>
              </w:tabs>
              <w:jc w:val="center"/>
              <w:rPr>
                <w:rFonts w:ascii="Arial AM" w:hAnsi="Arial AM" w:cs="Sylfaen"/>
                <w:b/>
                <w:bCs/>
                <w:sz w:val="22"/>
                <w:szCs w:val="22"/>
                <w:lang w:val="hy-AM" w:eastAsia="ru-RU"/>
              </w:rPr>
            </w:pPr>
            <w:r w:rsidRPr="002528F7">
              <w:rPr>
                <w:rFonts w:ascii="Sylfaen" w:hAnsi="Sylfaen" w:cs="Sylfaen"/>
                <w:b/>
                <w:bCs/>
                <w:sz w:val="22"/>
                <w:szCs w:val="22"/>
                <w:lang w:val="hy-AM"/>
              </w:rPr>
              <w:t>Հանձնեց</w:t>
            </w:r>
          </w:p>
        </w:tc>
        <w:tc>
          <w:tcPr>
            <w:tcW w:w="5223" w:type="dxa"/>
          </w:tcPr>
          <w:p w14:paraId="398D3DC8" w14:textId="77777777" w:rsidR="00F02279" w:rsidRPr="002528F7" w:rsidRDefault="00F02279" w:rsidP="00545BDE">
            <w:pPr>
              <w:tabs>
                <w:tab w:val="left" w:pos="360"/>
                <w:tab w:val="left" w:pos="540"/>
              </w:tabs>
              <w:jc w:val="center"/>
              <w:rPr>
                <w:rFonts w:ascii="Arial AM" w:hAnsi="Arial AM" w:cs="Sylfaen"/>
                <w:b/>
                <w:bCs/>
                <w:sz w:val="22"/>
                <w:szCs w:val="22"/>
                <w:lang w:val="hy-AM" w:eastAsia="ru-RU"/>
              </w:rPr>
            </w:pPr>
            <w:r w:rsidRPr="002528F7">
              <w:rPr>
                <w:rFonts w:ascii="Arial AM" w:hAnsi="Arial AM" w:cs="Sylfaen"/>
                <w:b/>
                <w:bCs/>
                <w:sz w:val="22"/>
                <w:szCs w:val="22"/>
                <w:lang w:val="hy-AM"/>
              </w:rPr>
              <w:t xml:space="preserve">        </w:t>
            </w:r>
            <w:r w:rsidRPr="002528F7">
              <w:rPr>
                <w:rFonts w:ascii="Sylfaen" w:hAnsi="Sylfaen" w:cs="Sylfaen"/>
                <w:b/>
                <w:bCs/>
                <w:sz w:val="22"/>
                <w:szCs w:val="22"/>
                <w:lang w:val="hy-AM"/>
              </w:rPr>
              <w:t>Ընդունեց</w:t>
            </w:r>
          </w:p>
        </w:tc>
      </w:tr>
    </w:tbl>
    <w:p w14:paraId="4D9CEABF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0"/>
          <w:szCs w:val="20"/>
          <w:lang w:val="hy-AM" w:eastAsia="ru-RU"/>
        </w:rPr>
      </w:pPr>
      <w:r w:rsidRPr="002528F7">
        <w:rPr>
          <w:rFonts w:ascii="Arial AM" w:hAnsi="Arial AM" w:cs="Sylfaen"/>
          <w:sz w:val="20"/>
          <w:szCs w:val="20"/>
          <w:lang w:val="hy-AM" w:eastAsia="ru-RU"/>
        </w:rPr>
        <w:t xml:space="preserve">                                                                                                 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հայտը</w:t>
      </w:r>
      <w:r w:rsidRPr="002528F7">
        <w:rPr>
          <w:rFonts w:ascii="Arial AM" w:hAnsi="Arial AM" w:cs="Sylfaen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նախագծած</w:t>
      </w:r>
      <w:r w:rsidRPr="002528F7">
        <w:rPr>
          <w:rFonts w:ascii="Arial AM" w:hAnsi="Arial AM" w:cs="Sylfaen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ներկայացուցիչ</w:t>
      </w:r>
      <w:r w:rsidRPr="002528F7">
        <w:rPr>
          <w:rFonts w:ascii="Arial AM" w:hAnsi="Arial AM" w:cs="Sylfaen"/>
          <w:sz w:val="20"/>
          <w:szCs w:val="20"/>
          <w:lang w:val="hy-AM" w:eastAsia="ru-RU"/>
        </w:rPr>
        <w:t>`</w:t>
      </w:r>
    </w:p>
    <w:p w14:paraId="17E6924E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0"/>
          <w:szCs w:val="20"/>
          <w:lang w:val="hy-AM"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F02279" w:rsidRPr="002528F7" w14:paraId="56AF37E3" w14:textId="77777777" w:rsidTr="00545BDE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038789EA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Arial AM" w:hAnsi="Arial AM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01C285BE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Sylfaen" w:hAnsi="Sylfaen" w:cs="Sylfaen"/>
                <w:color w:val="000000"/>
                <w:sz w:val="15"/>
                <w:szCs w:val="15"/>
              </w:rPr>
              <w:t>ազգանուն</w:t>
            </w:r>
            <w:r w:rsidRPr="002528F7">
              <w:rPr>
                <w:rFonts w:ascii="Arial AM" w:hAnsi="Arial AM" w:cs="GHEA Grapalat"/>
                <w:color w:val="000000"/>
                <w:sz w:val="15"/>
                <w:szCs w:val="15"/>
              </w:rPr>
              <w:t xml:space="preserve">, </w:t>
            </w:r>
            <w:r w:rsidRPr="002528F7">
              <w:rPr>
                <w:rFonts w:ascii="Sylfaen" w:hAnsi="Sylfaen" w:cs="Sylfaen"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14:paraId="1E917230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Arial AM" w:hAnsi="Arial AM" w:cs="GHEA Grapalat"/>
                <w:color w:val="000000"/>
                <w:sz w:val="21"/>
                <w:szCs w:val="21"/>
              </w:rPr>
              <w:t>___________________________</w:t>
            </w:r>
          </w:p>
          <w:p w14:paraId="4CD65CB4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Sylfaen" w:hAnsi="Sylfaen" w:cs="Sylfaen"/>
                <w:color w:val="000000"/>
                <w:sz w:val="15"/>
                <w:szCs w:val="15"/>
              </w:rPr>
              <w:t>ազգանուն</w:t>
            </w:r>
            <w:r w:rsidRPr="002528F7">
              <w:rPr>
                <w:rFonts w:ascii="Arial AM" w:hAnsi="Arial AM" w:cs="GHEA Grapalat"/>
                <w:color w:val="000000"/>
                <w:sz w:val="15"/>
                <w:szCs w:val="15"/>
              </w:rPr>
              <w:t xml:space="preserve">, </w:t>
            </w:r>
            <w:r w:rsidRPr="002528F7">
              <w:rPr>
                <w:rFonts w:ascii="Sylfaen" w:hAnsi="Sylfaen" w:cs="Sylfaen"/>
                <w:color w:val="000000"/>
                <w:sz w:val="15"/>
                <w:szCs w:val="15"/>
              </w:rPr>
              <w:t>անուն</w:t>
            </w:r>
          </w:p>
        </w:tc>
      </w:tr>
      <w:tr w:rsidR="00F02279" w:rsidRPr="002528F7" w14:paraId="0DFD35CC" w14:textId="77777777" w:rsidTr="00545BDE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1AFFD8C8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Arial AM" w:hAnsi="Arial AM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642C37E9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Sylfaen" w:hAnsi="Sylfaen" w:cs="Sylfaen"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14:paraId="0F69DBE2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Arial AM" w:hAnsi="Arial AM" w:cs="GHEA Grapalat"/>
                <w:color w:val="000000"/>
                <w:sz w:val="21"/>
                <w:szCs w:val="21"/>
              </w:rPr>
              <w:t>___________________________</w:t>
            </w:r>
          </w:p>
          <w:p w14:paraId="6B2538B4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Sylfaen" w:hAnsi="Sylfaen" w:cs="Sylfaen"/>
                <w:color w:val="000000"/>
                <w:sz w:val="15"/>
                <w:szCs w:val="15"/>
              </w:rPr>
              <w:t>ստորագրություն</w:t>
            </w:r>
          </w:p>
        </w:tc>
      </w:tr>
    </w:tbl>
    <w:p w14:paraId="3A268A5A" w14:textId="429F265C" w:rsidR="00071D1C" w:rsidRPr="002528F7" w:rsidRDefault="00071D1C" w:rsidP="00FF0D1D">
      <w:pPr>
        <w:pStyle w:val="31"/>
        <w:spacing w:line="240" w:lineRule="auto"/>
        <w:ind w:firstLine="0"/>
        <w:rPr>
          <w:rFonts w:ascii="Arial AM" w:hAnsi="Arial AM"/>
        </w:rPr>
      </w:pPr>
    </w:p>
    <w:sectPr w:rsidR="00071D1C" w:rsidRPr="002528F7" w:rsidSect="00C8523E">
      <w:footnotePr>
        <w:pos w:val="beneathText"/>
      </w:footnotePr>
      <w:pgSz w:w="11906" w:h="16838" w:code="9"/>
      <w:pgMar w:top="533" w:right="707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4187F" w14:textId="77777777" w:rsidR="000D33D0" w:rsidRDefault="000D33D0">
      <w:r>
        <w:separator/>
      </w:r>
    </w:p>
  </w:endnote>
  <w:endnote w:type="continuationSeparator" w:id="0">
    <w:p w14:paraId="0DA857A3" w14:textId="77777777" w:rsidR="000D33D0" w:rsidRDefault="000D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15E9EB" w14:textId="77777777" w:rsidR="000D33D0" w:rsidRDefault="000D33D0">
      <w:r>
        <w:separator/>
      </w:r>
    </w:p>
  </w:footnote>
  <w:footnote w:type="continuationSeparator" w:id="0">
    <w:p w14:paraId="5EF011D2" w14:textId="77777777" w:rsidR="000D33D0" w:rsidRDefault="000D33D0">
      <w:r>
        <w:continuationSeparator/>
      </w:r>
    </w:p>
  </w:footnote>
  <w:footnote w:id="1">
    <w:p w14:paraId="43D399FD" w14:textId="77777777" w:rsidR="00B55CA7" w:rsidRPr="005D7B02" w:rsidRDefault="00B55CA7" w:rsidP="000C51A3">
      <w:pPr>
        <w:pStyle w:val="af2"/>
        <w:jc w:val="both"/>
        <w:rPr>
          <w:rFonts w:ascii="GHEA Grapalat" w:hAnsi="GHEA Grapalat"/>
          <w:b/>
          <w:bCs/>
          <w:i/>
          <w:sz w:val="16"/>
          <w:szCs w:val="16"/>
          <w:lang w:val="af-ZA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b/>
          <w:bCs/>
          <w:i/>
          <w:sz w:val="16"/>
          <w:szCs w:val="16"/>
          <w:lang w:val="af-ZA"/>
        </w:rPr>
        <w:t>Եթե գնումն իրականացվում է գնանշման հարցման կամ հրատապության հիմքով պայմանավորված մեկ անձից գնման ձևով, ապա գնահատող հանձնաժողովի քարտուղարը սույն օրինակելի փաստաթղթի հիման վրա հայտարարության և հրավերի տեքստերի պատրաստման ընթացքում, բոլոր այն բաժիններում, կետերում և պարբերություններում, ներառյալ մասնակիցների կողմից ներկայացվելիք փաստաթղթերի օրինակելի ձևերում, որտե</w:t>
      </w:r>
      <w:r>
        <w:rPr>
          <w:rFonts w:ascii="GHEA Grapalat" w:hAnsi="GHEA Grapalat"/>
          <w:b/>
          <w:bCs/>
          <w:i/>
          <w:sz w:val="16"/>
          <w:szCs w:val="16"/>
          <w:lang w:val="hy-AM"/>
        </w:rPr>
        <w:t>ղ</w:t>
      </w:r>
      <w:r w:rsidRPr="005D7B02">
        <w:rPr>
          <w:rFonts w:ascii="GHEA Grapalat" w:hAnsi="GHEA Grapalat"/>
          <w:b/>
          <w:bCs/>
          <w:i/>
          <w:sz w:val="16"/>
          <w:szCs w:val="16"/>
          <w:lang w:val="af-ZA"/>
        </w:rPr>
        <w:t xml:space="preserve"> օգտագործված է «բաց մրցույթ» բառերը, փոխարինում է համապատասխանաբար «գնանշման հարցում» կամ «հրատապության հիմքով պայմանավորված մեկ անձից գնում» բառերով, իսկ ծածկագրում «ԲՄԱՇՁԲ» բառը՝ համապատասխանաբար «ԳՀԱՇՁԲ» կամ «ՀՄԱԱՇՁԲ» բառերով.</w:t>
      </w:r>
    </w:p>
    <w:p w14:paraId="54DCBEF3" w14:textId="2641C29C" w:rsidR="00B55CA7" w:rsidRPr="000C51A3" w:rsidRDefault="00B55CA7">
      <w:pPr>
        <w:pStyle w:val="af2"/>
        <w:rPr>
          <w:rFonts w:asciiTheme="minorHAnsi" w:hAnsiTheme="minorHAnsi"/>
          <w:lang w:val="hy-AM"/>
        </w:rPr>
      </w:pPr>
    </w:p>
  </w:footnote>
  <w:footnote w:id="2">
    <w:p w14:paraId="437259C2" w14:textId="6746B3FA" w:rsidR="00B55CA7" w:rsidRPr="000C51A3" w:rsidRDefault="00B55CA7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szCs w:val="16"/>
          <w:lang w:val="af-ZA"/>
        </w:rPr>
        <w:t>Եթե գնման գինը չի գերազանցում Առևտրի համաշխարհային կազմակերպության պետական գնումների համաձայնագրով սահմանված շեմերը, ապա սույն նախադասությունը հայտարարությունից հանվում է:</w:t>
      </w:r>
    </w:p>
  </w:footnote>
  <w:footnote w:id="3">
    <w:p w14:paraId="607CC234" w14:textId="77777777" w:rsidR="00B55CA7" w:rsidRPr="00015CC3" w:rsidRDefault="00B55CA7" w:rsidP="006C1D25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af-ZA"/>
        </w:rPr>
      </w:pPr>
      <w:r w:rsidRPr="005D7B02">
        <w:rPr>
          <w:rStyle w:val="af6"/>
        </w:rPr>
        <w:footnoteRef/>
      </w:r>
      <w:r w:rsidRPr="005D7B02"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Կետը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ինչպես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նաև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հրավերի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1-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ին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մասի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7-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րդ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բաժինը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հրավերից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հանվում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է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եթե՝</w:t>
      </w:r>
    </w:p>
    <w:p w14:paraId="2D333369" w14:textId="1598C7E7" w:rsidR="00B55CA7" w:rsidRPr="00265A5A" w:rsidRDefault="00B55CA7" w:rsidP="006C1D25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af-ZA"/>
        </w:rPr>
      </w:pP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-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ընթացակարգը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կազմակերպվում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է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“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Գնումների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մասին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”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ՀՀ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օրենքի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15-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րդ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հոդվածի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6-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րդ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մասի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1-ին կետի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հիման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վրա</w:t>
      </w:r>
    </w:p>
    <w:p w14:paraId="204819EA" w14:textId="2E13F188" w:rsidR="00B55CA7" w:rsidRPr="00265A5A" w:rsidRDefault="00B55CA7" w:rsidP="006C1D25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af-ZA"/>
        </w:rPr>
      </w:pP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-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գնման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հայտով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տվյալ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ընթացակարգի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շրջանակում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գնվելիք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աշխատանքների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գինը </w:t>
      </w:r>
      <w:r w:rsidRPr="005D0EFA">
        <w:rPr>
          <w:rFonts w:ascii="GHEA Grapalat" w:hAnsi="GHEA Grapalat" w:cs="Sylfaen"/>
          <w:i/>
          <w:sz w:val="16"/>
          <w:szCs w:val="16"/>
          <w:lang w:val="af-ZA"/>
        </w:rPr>
        <w:t>(</w:t>
      </w:r>
      <w:r w:rsidRPr="00093CF4">
        <w:rPr>
          <w:rFonts w:ascii="GHEA Grapalat" w:hAnsi="GHEA Grapalat" w:cs="Sylfaen"/>
          <w:i/>
          <w:sz w:val="16"/>
          <w:szCs w:val="16"/>
          <w:lang w:val="hy-AM"/>
        </w:rPr>
        <w:t xml:space="preserve">պլանավորված (կանխատեսվող) գնման ընդհանուր  </w:t>
      </w:r>
      <w:r w:rsidRPr="00A8696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գինը</w:t>
      </w:r>
      <w:r w:rsidRPr="005D0EFA">
        <w:rPr>
          <w:rFonts w:ascii="GHEA Grapalat" w:hAnsi="GHEA Grapalat" w:cs="Sylfaen"/>
          <w:i/>
          <w:sz w:val="16"/>
          <w:szCs w:val="16"/>
          <w:lang w:val="af-ZA"/>
        </w:rPr>
        <w:t>)</w:t>
      </w:r>
      <w:r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չի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գերազանցում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25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մլն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.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ՀՀ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դրամը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>.</w:t>
      </w:r>
    </w:p>
    <w:p w14:paraId="0916E686" w14:textId="77777777" w:rsidR="00B55CA7" w:rsidRPr="00265A5A" w:rsidRDefault="00B55CA7" w:rsidP="006C1D25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af-ZA"/>
        </w:rPr>
      </w:pP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-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գնումն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իրականացվում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է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հրատապության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հիմքով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պայմանավորված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մեկ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անձից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գնման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ձևով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>:</w:t>
      </w:r>
    </w:p>
    <w:p w14:paraId="4E966537" w14:textId="1A186F38" w:rsidR="00B55CA7" w:rsidRPr="00FF0D1D" w:rsidRDefault="00B55CA7" w:rsidP="006C1D25">
      <w:pPr>
        <w:pStyle w:val="af2"/>
        <w:jc w:val="both"/>
        <w:rPr>
          <w:lang w:val="af-ZA"/>
        </w:rPr>
      </w:pPr>
      <w:r w:rsidRPr="005D7B02">
        <w:rPr>
          <w:rFonts w:ascii="GHEA Grapalat" w:hAnsi="GHEA Grapalat" w:cs="Sylfaen"/>
          <w:i/>
          <w:sz w:val="16"/>
          <w:szCs w:val="16"/>
          <w:lang w:val="en-US"/>
        </w:rPr>
        <w:t>Սույն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պայմանի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կիրառման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դեպքում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խմբագրվում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են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հրավերի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կետերը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բաժինները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և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դրանց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կատարված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en-US"/>
        </w:rPr>
        <w:t>հ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ղումները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>:</w:t>
      </w:r>
    </w:p>
  </w:footnote>
  <w:footnote w:id="4">
    <w:p w14:paraId="17CEF094" w14:textId="77777777" w:rsidR="00B55CA7" w:rsidRPr="00265A5A" w:rsidRDefault="00B55CA7" w:rsidP="00916EDA">
      <w:pPr>
        <w:jc w:val="both"/>
        <w:rPr>
          <w:rFonts w:ascii="GHEA Grapalat" w:hAnsi="GHEA Grapalat" w:cs="Sylfaen"/>
          <w:i/>
          <w:sz w:val="16"/>
          <w:szCs w:val="16"/>
          <w:lang w:val="af-ZA" w:eastAsia="ru-RU"/>
        </w:rPr>
      </w:pPr>
      <w:r>
        <w:rPr>
          <w:rStyle w:val="af6"/>
        </w:rPr>
        <w:footnoteRef/>
      </w:r>
      <w:r w:rsidRPr="00916EDA">
        <w:rPr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Եթե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գնումն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իրականացվում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հրատապության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հիմքով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պայմանավորված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անձից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գնման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ձևով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ապա՝</w:t>
      </w:r>
    </w:p>
    <w:p w14:paraId="78F01536" w14:textId="77777777" w:rsidR="00B55CA7" w:rsidRPr="005D7B02" w:rsidRDefault="00B55CA7" w:rsidP="00916EDA">
      <w:pPr>
        <w:jc w:val="both"/>
        <w:rPr>
          <w:rFonts w:ascii="GHEA Grapalat" w:hAnsi="GHEA Grapalat"/>
          <w:i/>
          <w:sz w:val="16"/>
          <w:szCs w:val="16"/>
          <w:lang w:val="af-ZA"/>
        </w:rPr>
      </w:pP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- 3.1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կետի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2-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րդ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պարբերությունը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շարադրվում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հետևյալ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խմբագրությամբ՝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«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Մասնակիցն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իրավունք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ունի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հանձնաժողովից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պահանջելու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հրավերի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պարզաբանում։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Ընդ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որում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պարզաբանումը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կարող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պահանջվել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մինչև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կետում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նշված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օրվա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ժամը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17:00-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(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Երևանի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ժամանակով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):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Հանձնաժողովը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կատարած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մասնակցին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պարզաբանումը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տրամադրում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ստանալու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օրվան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հաջորդող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օրվա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ընթացքում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բայց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ոչ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ուշ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քան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ընթացակարգի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3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ժամ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: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կետում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նշված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մասնակիցը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ներկայացնում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հանձնաժողովի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քարտուղարի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փոստին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ուղարկելու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միջոցով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: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Հարցման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պարզաբանումն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ուղարկվում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հանձնաժողովի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քարտուղարի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`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հրավերով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նախատեսված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փոստից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մասնակցի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`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ստացված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փոստին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ուղարկելու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միջոցով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>:</w:t>
      </w:r>
      <w:r w:rsidRPr="005D7B02">
        <w:rPr>
          <w:rFonts w:ascii="GHEA Grapalat" w:hAnsi="GHEA Grapalat"/>
          <w:i/>
          <w:sz w:val="16"/>
          <w:szCs w:val="16"/>
          <w:lang w:val="af-ZA"/>
        </w:rPr>
        <w:t>».</w:t>
      </w:r>
    </w:p>
    <w:p w14:paraId="2D6AA258" w14:textId="77777777" w:rsidR="00B55CA7" w:rsidRPr="005D7B02" w:rsidRDefault="00B55CA7" w:rsidP="00916EDA">
      <w:pPr>
        <w:jc w:val="both"/>
        <w:rPr>
          <w:rFonts w:ascii="GHEA Grapalat" w:hAnsi="GHEA Grapalat"/>
          <w:i/>
          <w:sz w:val="16"/>
          <w:szCs w:val="16"/>
          <w:lang w:val="af-ZA"/>
        </w:rPr>
      </w:pPr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- 3.4 կետը շարադրվում է հետևյալ խմբագրությամբ՝ 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«3.4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հրավերում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կարող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են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կատարվել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փոփոխություններ։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Փոփոխություն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կատարելու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օրը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փոփոխություն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կատարելու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հայտարարություն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հրապարակվում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տեղեկագրում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>:</w:t>
      </w:r>
      <w:r w:rsidRPr="005D7B02">
        <w:rPr>
          <w:rFonts w:ascii="GHEA Grapalat" w:hAnsi="GHEA Grapalat"/>
          <w:i/>
          <w:sz w:val="16"/>
          <w:szCs w:val="16"/>
          <w:lang w:val="af-ZA"/>
        </w:rPr>
        <w:t>».</w:t>
      </w:r>
    </w:p>
    <w:p w14:paraId="6EE2C8D5" w14:textId="77777777" w:rsidR="00B55CA7" w:rsidRPr="005D7B02" w:rsidRDefault="00B55CA7" w:rsidP="00916EDA">
      <w:pPr>
        <w:jc w:val="both"/>
        <w:rPr>
          <w:rFonts w:ascii="GHEA Grapalat" w:hAnsi="GHEA Grapalat" w:cs="Sylfaen"/>
          <w:i/>
          <w:sz w:val="16"/>
          <w:szCs w:val="16"/>
          <w:lang w:eastAsia="ru-RU"/>
        </w:rPr>
      </w:pP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- 3.6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կետը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շարադրվում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հետևյալ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խմբագրությամբ՝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 «3.6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Հրավերում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կատարվելու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դեպքում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հայտերը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ներկայացնելու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հաշվվում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այդ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փոփոխությունների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տեղեկագրում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հայտարարության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հրապարակման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օրվանից։</w:t>
      </w:r>
      <w:r w:rsidRPr="005D7B02">
        <w:rPr>
          <w:rFonts w:ascii="GHEA Grapalat" w:hAnsi="GHEA Grapalat"/>
          <w:i/>
          <w:sz w:val="16"/>
          <w:szCs w:val="16"/>
          <w:lang w:val="af-ZA"/>
        </w:rPr>
        <w:t>»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 xml:space="preserve"> </w:t>
      </w:r>
    </w:p>
    <w:p w14:paraId="59728487" w14:textId="23268527" w:rsidR="00B55CA7" w:rsidRPr="00916EDA" w:rsidRDefault="00B55CA7">
      <w:pPr>
        <w:pStyle w:val="af2"/>
        <w:rPr>
          <w:rFonts w:asciiTheme="minorHAnsi" w:hAnsiTheme="minorHAnsi"/>
        </w:rPr>
      </w:pPr>
    </w:p>
  </w:footnote>
  <w:footnote w:id="5">
    <w:p w14:paraId="1A4F7D36" w14:textId="77777777" w:rsidR="00B55CA7" w:rsidRPr="005D7B02" w:rsidRDefault="00B55CA7" w:rsidP="00916EDA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en-US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Գնումը մրցույթով կամ գնանշման հարցման ձևով կազմակերպելու դեպքում սույն նախադասությունը հանվում է հրավերից, եթե`</w:t>
      </w:r>
    </w:p>
    <w:p w14:paraId="76834792" w14:textId="77777777" w:rsidR="00B55CA7" w:rsidRPr="005D7B02" w:rsidRDefault="00B55CA7" w:rsidP="00916EDA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en-US"/>
        </w:rPr>
      </w:pPr>
      <w:r w:rsidRPr="005D7B02">
        <w:rPr>
          <w:rFonts w:ascii="GHEA Grapalat" w:hAnsi="GHEA Grapalat" w:cs="Sylfaen"/>
          <w:i/>
          <w:sz w:val="16"/>
          <w:szCs w:val="16"/>
          <w:lang w:val="en-US"/>
        </w:rPr>
        <w:t xml:space="preserve">- ընթացակարգը կազմակերպվում է Օրենքի 15-րդ հոդվածի 6-րդ մասի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1-ին կետի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 xml:space="preserve">հիման վրա, </w:t>
      </w:r>
    </w:p>
    <w:p w14:paraId="08CFA071" w14:textId="2C9C9733" w:rsidR="00B55CA7" w:rsidRPr="00916EDA" w:rsidRDefault="00B55CA7" w:rsidP="00916EDA">
      <w:pPr>
        <w:pStyle w:val="af2"/>
        <w:jc w:val="both"/>
        <w:rPr>
          <w:rFonts w:asciiTheme="minorHAnsi" w:hAnsiTheme="minorHAnsi"/>
          <w:lang w:val="hy-AM"/>
        </w:rPr>
      </w:pPr>
      <w:r w:rsidRPr="005D7B02">
        <w:rPr>
          <w:rFonts w:ascii="GHEA Grapalat" w:hAnsi="GHEA Grapalat" w:cs="Sylfaen"/>
          <w:i/>
          <w:sz w:val="16"/>
          <w:szCs w:val="16"/>
          <w:lang w:val="en-US"/>
        </w:rPr>
        <w:t xml:space="preserve"> - գնման հայտով տվյալ ընթացակարգի շրջանակում գնվելիք աշխատանքի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գինը </w:t>
      </w:r>
      <w:r>
        <w:rPr>
          <w:rFonts w:ascii="GHEA Grapalat" w:hAnsi="GHEA Grapalat" w:cs="Sylfaen"/>
          <w:i/>
          <w:sz w:val="16"/>
          <w:szCs w:val="16"/>
          <w:lang w:val="en-US"/>
        </w:rPr>
        <w:t>(</w:t>
      </w:r>
      <w:r w:rsidRPr="00093CF4">
        <w:rPr>
          <w:rFonts w:ascii="GHEA Grapalat" w:hAnsi="GHEA Grapalat" w:cs="Sylfaen"/>
          <w:i/>
          <w:sz w:val="16"/>
          <w:szCs w:val="16"/>
          <w:lang w:val="hy-AM"/>
        </w:rPr>
        <w:t xml:space="preserve">պլանավորված (կանխատեսվող) գնման ընդհանուր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գինը</w:t>
      </w:r>
      <w:r>
        <w:rPr>
          <w:rFonts w:ascii="GHEA Grapalat" w:hAnsi="GHEA Grapalat" w:cs="Sylfaen"/>
          <w:i/>
          <w:sz w:val="16"/>
          <w:szCs w:val="16"/>
          <w:lang w:val="en-US"/>
        </w:rPr>
        <w:t>)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 xml:space="preserve"> չի գերազանցում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25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 xml:space="preserve"> մլն. ՀՀ դրամը</w:t>
      </w:r>
      <w:r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6">
    <w:p w14:paraId="347D4AF3" w14:textId="2979D9CE" w:rsidR="00B55CA7" w:rsidRPr="00D70570" w:rsidRDefault="00B55CA7" w:rsidP="00D70570">
      <w:pPr>
        <w:jc w:val="both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 w:rsidRPr="00D70570">
        <w:rPr>
          <w:lang w:val="hy-AM"/>
        </w:rPr>
        <w:t xml:space="preserve"> </w:t>
      </w:r>
      <w:r w:rsidRPr="004E79EC">
        <w:rPr>
          <w:rFonts w:ascii="GHEA Grapalat" w:hAnsi="GHEA Grapalat"/>
          <w:i/>
          <w:sz w:val="16"/>
          <w:szCs w:val="16"/>
          <w:lang w:val="af-ZA"/>
        </w:rPr>
        <w:t>ՀՀ ռեզիդենտ հանդիսացող մասնակիցների դեպքում հրապարակվում է դիմում հայտարարության մեջ նշված</w:t>
      </w:r>
      <w:r w:rsidRPr="00962AC7">
        <w:rPr>
          <w:rFonts w:ascii="GHEA Grapalat" w:hAnsi="GHEA Grapalat"/>
          <w:i/>
          <w:sz w:val="16"/>
          <w:szCs w:val="16"/>
          <w:lang w:val="hy-AM"/>
        </w:rPr>
        <w:t>՝</w:t>
      </w:r>
      <w:r w:rsidRPr="004E79EC">
        <w:rPr>
          <w:rFonts w:ascii="GHEA Grapalat" w:hAnsi="GHEA Grapalat"/>
          <w:i/>
          <w:sz w:val="16"/>
          <w:szCs w:val="16"/>
          <w:lang w:val="af-ZA"/>
        </w:rPr>
        <w:t xml:space="preserve"> իրական շահառուների վերաբերյալ տեղեկություններ պարունակող կայքէջի հղմամբ հրապարակված հայտարարագիրը:</w:t>
      </w:r>
    </w:p>
  </w:footnote>
  <w:footnote w:id="7">
    <w:p w14:paraId="29736977" w14:textId="778FAD39" w:rsidR="00B55CA7" w:rsidRPr="005C4375" w:rsidRDefault="00B55CA7">
      <w:pPr>
        <w:pStyle w:val="af2"/>
        <w:rPr>
          <w:lang w:val="hy-AM"/>
        </w:rPr>
      </w:pPr>
      <w:r>
        <w:rPr>
          <w:rStyle w:val="af6"/>
        </w:rPr>
        <w:footnoteRef/>
      </w:r>
      <w:r>
        <w:t xml:space="preserve"> </w:t>
      </w:r>
      <w:r w:rsidRPr="00D70570">
        <w:rPr>
          <w:rFonts w:ascii="GHEA Grapalat" w:hAnsi="GHEA Grapalat" w:cs="Sylfaen"/>
          <w:i/>
          <w:sz w:val="16"/>
          <w:szCs w:val="16"/>
          <w:lang w:val="hy-AM"/>
        </w:rPr>
        <w:t>Ենթակետը հանվում է, եթե հայտի ապահովման պահանջ սահմանված չէ:</w:t>
      </w:r>
    </w:p>
  </w:footnote>
  <w:footnote w:id="8">
    <w:p w14:paraId="629E03DE" w14:textId="6C84E5A3" w:rsidR="00B55CA7" w:rsidRPr="00263447" w:rsidRDefault="00B55CA7" w:rsidP="00263447">
      <w:pPr>
        <w:pStyle w:val="af2"/>
        <w:jc w:val="both"/>
        <w:rPr>
          <w:rFonts w:ascii="GHEA Grapalat" w:hAnsi="GHEA Grapalat"/>
          <w:sz w:val="16"/>
          <w:szCs w:val="16"/>
          <w:vertAlign w:val="superscript"/>
          <w:lang w:val="hy-AM"/>
        </w:rPr>
      </w:pPr>
      <w:r>
        <w:rPr>
          <w:rStyle w:val="af6"/>
        </w:rPr>
        <w:footnoteRef/>
      </w:r>
      <w:r>
        <w:t xml:space="preserve"> </w:t>
      </w:r>
      <w:r w:rsidRPr="00401C4E">
        <w:rPr>
          <w:rFonts w:ascii="GHEA Grapalat" w:hAnsi="GHEA Grapalat" w:cs="Sylfaen"/>
          <w:i/>
          <w:sz w:val="16"/>
          <w:szCs w:val="16"/>
        </w:rPr>
        <w:t xml:space="preserve">7.1 կետի </w:t>
      </w:r>
      <w:r>
        <w:rPr>
          <w:rFonts w:ascii="GHEA Grapalat" w:hAnsi="GHEA Grapalat" w:cs="Sylfaen"/>
          <w:i/>
          <w:sz w:val="16"/>
          <w:szCs w:val="16"/>
          <w:lang w:val="hy-AM"/>
        </w:rPr>
        <w:t>նախա</w:t>
      </w:r>
      <w:r w:rsidRPr="00401C4E">
        <w:rPr>
          <w:rFonts w:ascii="GHEA Grapalat" w:hAnsi="GHEA Grapalat" w:cs="Sylfaen"/>
          <w:i/>
          <w:sz w:val="16"/>
          <w:szCs w:val="16"/>
        </w:rPr>
        <w:t xml:space="preserve">վերջին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պարբերությունը </w:t>
      </w:r>
      <w:r w:rsidRPr="00401C4E">
        <w:rPr>
          <w:rFonts w:ascii="GHEA Grapalat" w:hAnsi="GHEA Grapalat" w:cs="Sylfaen"/>
          <w:i/>
          <w:sz w:val="16"/>
          <w:szCs w:val="16"/>
        </w:rPr>
        <w:t xml:space="preserve">հանվում </w:t>
      </w:r>
      <w:r>
        <w:rPr>
          <w:rFonts w:ascii="GHEA Grapalat" w:hAnsi="GHEA Grapalat" w:cs="Sylfaen"/>
          <w:i/>
          <w:sz w:val="16"/>
          <w:szCs w:val="16"/>
          <w:lang w:val="hy-AM"/>
        </w:rPr>
        <w:t>է</w:t>
      </w:r>
      <w:r w:rsidRPr="00401C4E">
        <w:rPr>
          <w:rFonts w:ascii="GHEA Grapalat" w:hAnsi="GHEA Grapalat" w:cs="Sylfaen"/>
          <w:i/>
          <w:sz w:val="16"/>
          <w:szCs w:val="16"/>
        </w:rPr>
        <w:t xml:space="preserve">, եթե գնման ընթացակարգը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չի </w:t>
      </w:r>
      <w:r w:rsidRPr="00401C4E">
        <w:rPr>
          <w:rFonts w:ascii="GHEA Grapalat" w:hAnsi="GHEA Grapalat" w:cs="Sylfaen"/>
          <w:i/>
          <w:sz w:val="16"/>
          <w:szCs w:val="16"/>
        </w:rPr>
        <w:t>կազմակերպվում</w:t>
      </w:r>
      <w:r>
        <w:rPr>
          <w:rFonts w:ascii="GHEA Grapalat" w:hAnsi="GHEA Grapalat" w:cs="Sylfaen"/>
          <w:i/>
          <w:sz w:val="16"/>
          <w:szCs w:val="16"/>
        </w:rPr>
        <w:t xml:space="preserve">  </w:t>
      </w:r>
      <w:r>
        <w:rPr>
          <w:rFonts w:ascii="GHEA Grapalat" w:hAnsi="GHEA Grapalat" w:cs="Sylfaen"/>
          <w:i/>
          <w:sz w:val="16"/>
          <w:szCs w:val="16"/>
          <w:lang w:val="hy-AM"/>
        </w:rPr>
        <w:t>Օ</w:t>
      </w:r>
      <w:r w:rsidRPr="00401C4E">
        <w:rPr>
          <w:rFonts w:ascii="GHEA Grapalat" w:hAnsi="GHEA Grapalat" w:cs="Sylfaen"/>
          <w:i/>
          <w:sz w:val="16"/>
          <w:szCs w:val="16"/>
        </w:rPr>
        <w:t>րենքի 15-րդ հոդվածի 6-րդ մասի 2-րդ կետի հիման վրա</w:t>
      </w:r>
      <w:r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9">
    <w:p w14:paraId="68F70CA5" w14:textId="77777777" w:rsidR="00B55CA7" w:rsidRDefault="00B55CA7" w:rsidP="00263447">
      <w:pPr>
        <w:pStyle w:val="af2"/>
        <w:jc w:val="both"/>
        <w:rPr>
          <w:rFonts w:ascii="GHEA Grapalat" w:hAnsi="GHEA Grapalat" w:cs="Sylfaen"/>
          <w:i/>
          <w:sz w:val="16"/>
          <w:szCs w:val="16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</w:rPr>
        <w:t xml:space="preserve">Սույն </w:t>
      </w:r>
      <w:r w:rsidRPr="00FF0D1D">
        <w:rPr>
          <w:rFonts w:ascii="GHEA Grapalat" w:hAnsi="GHEA Grapalat" w:cs="Sylfaen"/>
          <w:i/>
          <w:sz w:val="16"/>
          <w:szCs w:val="16"/>
          <w:lang w:val="hy-AM"/>
        </w:rPr>
        <w:t>կետ</w:t>
      </w:r>
      <w:r w:rsidRPr="005D7B02">
        <w:rPr>
          <w:rFonts w:ascii="GHEA Grapalat" w:hAnsi="GHEA Grapalat" w:cs="Sylfaen"/>
          <w:i/>
          <w:sz w:val="16"/>
          <w:szCs w:val="16"/>
        </w:rPr>
        <w:t>ը հրավերից հանվում է, եթե գնման ընթացակարգը չի կազմակերպվում չափաբաժիններով:</w:t>
      </w:r>
    </w:p>
    <w:p w14:paraId="4415582B" w14:textId="2E5B87C3" w:rsidR="00B55CA7" w:rsidRPr="00263447" w:rsidRDefault="00B55CA7">
      <w:pPr>
        <w:pStyle w:val="af2"/>
        <w:rPr>
          <w:rFonts w:asciiTheme="minorHAnsi" w:hAnsiTheme="minorHAnsi"/>
          <w:lang w:val="hy-AM"/>
        </w:rPr>
      </w:pPr>
    </w:p>
  </w:footnote>
  <w:footnote w:id="10">
    <w:p w14:paraId="325BBE88" w14:textId="26108755" w:rsidR="00B55CA7" w:rsidRPr="00263447" w:rsidRDefault="00B55CA7" w:rsidP="00263447">
      <w:pPr>
        <w:pStyle w:val="af2"/>
        <w:jc w:val="both"/>
        <w:rPr>
          <w:rFonts w:ascii="GHEA Grapalat" w:hAnsi="GHEA Grapalat"/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 xml:space="preserve"> Եթե </w:t>
      </w:r>
      <w:r>
        <w:rPr>
          <w:rFonts w:ascii="GHEA Grapalat" w:hAnsi="GHEA Grapalat" w:cs="Sylfaen"/>
          <w:i/>
          <w:sz w:val="16"/>
          <w:szCs w:val="16"/>
          <w:lang w:val="hy-AM"/>
        </w:rPr>
        <w:t>ընթացակարգը կազմակերպվում է “Գնումների մասին” ՀՀ օրենքի 15-րդ հոդվածի 6-րդ մասի  2-րդ կետի հիման վրա և գնման հայտով տվյալ ընթացակարգի շրջանակում գնվելիք աշխատանքների պլանավորված (կանխատեսվող) գնման ընդհանուր  գինը  գերազանցում է 25 մլն. ՀՀ դրամը, ապա  7.4 կետում « 90 (իննսուն) աշխատանքային օր» բառերը փոխարինվում են «մեկ հարյուր քսան աշխատանքային  օր» բառերով:</w:t>
      </w:r>
    </w:p>
  </w:footnote>
  <w:footnote w:id="11">
    <w:p w14:paraId="781B6D98" w14:textId="4A668820" w:rsidR="00B55CA7" w:rsidRPr="00263447" w:rsidRDefault="00B55CA7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</w:rPr>
        <w:t xml:space="preserve">Սահմանվում է </w:t>
      </w:r>
      <w:r w:rsidRPr="00FF0D1D">
        <w:rPr>
          <w:rFonts w:ascii="GHEA Grapalat" w:hAnsi="GHEA Grapalat" w:cs="Sylfaen"/>
          <w:i/>
          <w:sz w:val="16"/>
          <w:szCs w:val="16"/>
          <w:lang w:val="hy-AM"/>
        </w:rPr>
        <w:t>պ</w:t>
      </w:r>
      <w:r w:rsidRPr="005D7B02">
        <w:rPr>
          <w:rFonts w:ascii="GHEA Grapalat" w:hAnsi="GHEA Grapalat" w:cs="Sylfaen"/>
          <w:i/>
          <w:sz w:val="16"/>
          <w:szCs w:val="16"/>
        </w:rPr>
        <w:t>ատվիրատուի կողմից:</w:t>
      </w:r>
    </w:p>
  </w:footnote>
  <w:footnote w:id="12">
    <w:p w14:paraId="658C025A" w14:textId="596B21C2" w:rsidR="00B55CA7" w:rsidRPr="00F84B2C" w:rsidRDefault="00B55CA7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</w:rPr>
        <w:t>Սույն նախադասությունը հրավերից հանվում է, եթե գնման ընթացակարգը չի կազմակերպվում չափաբաժիններով:</w:t>
      </w:r>
    </w:p>
  </w:footnote>
  <w:footnote w:id="13">
    <w:p w14:paraId="0219C460" w14:textId="1CE1F111" w:rsidR="00B55CA7" w:rsidRPr="004B72E3" w:rsidRDefault="00B55CA7" w:rsidP="00F84B2C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>10․1  կետից հանվում է   &lt;&lt; Եթե ապահովումը ներկայացվում է բանկային երաշխիքի ձևով, ապա սույն կետով նախատեսված ժամկետը սահմանվում է 10 աշխատանքային օր։&gt;&gt; նախադասությունը,</w:t>
      </w:r>
    </w:p>
    <w:p w14:paraId="318F476E" w14:textId="77777777" w:rsidR="00B55CA7" w:rsidRPr="004B72E3" w:rsidRDefault="00B55CA7" w:rsidP="00F84B2C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4B72E3">
        <w:rPr>
          <w:rFonts w:ascii="GHEA Grapalat" w:hAnsi="GHEA Grapalat" w:cs="Sylfaen"/>
          <w:i/>
          <w:sz w:val="16"/>
          <w:szCs w:val="16"/>
          <w:lang w:val="hy-AM"/>
        </w:rPr>
        <w:t>-ե</w:t>
      </w:r>
      <w:r w:rsidRPr="00EF774D">
        <w:rPr>
          <w:rFonts w:ascii="GHEA Grapalat" w:hAnsi="GHEA Grapalat" w:cs="Sylfaen"/>
          <w:i/>
          <w:sz w:val="16"/>
          <w:szCs w:val="16"/>
          <w:lang w:val="hy-AM"/>
        </w:rPr>
        <w:t>թ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ե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>գնման հայտով տվյալ չափաբաժնի գնման գինը չի գերազանցում գնումների բազային միավորի քսանհինգապատիկը և նախատեսված չէ կանխավճար</w:t>
      </w:r>
    </w:p>
    <w:p w14:paraId="60B41569" w14:textId="77777777" w:rsidR="00B55CA7" w:rsidRPr="004B72E3" w:rsidRDefault="00B55CA7" w:rsidP="00F84B2C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EF774D">
        <w:rPr>
          <w:rFonts w:ascii="GHEA Grapalat" w:hAnsi="GHEA Grapalat" w:cs="Sylfaen"/>
          <w:i/>
          <w:sz w:val="16"/>
          <w:szCs w:val="16"/>
          <w:lang w:val="hy-AM"/>
        </w:rPr>
        <w:t xml:space="preserve">- ընթացակարգը կազմակերպվում է </w:t>
      </w:r>
      <w:r>
        <w:rPr>
          <w:rFonts w:ascii="GHEA Grapalat" w:hAnsi="GHEA Grapalat" w:cs="Sylfaen"/>
          <w:i/>
          <w:sz w:val="16"/>
          <w:szCs w:val="16"/>
          <w:lang w:val="hy-AM"/>
        </w:rPr>
        <w:t>«</w:t>
      </w:r>
      <w:r w:rsidRPr="00EF774D">
        <w:rPr>
          <w:rFonts w:ascii="GHEA Grapalat" w:hAnsi="GHEA Grapalat" w:cs="Sylfaen"/>
          <w:i/>
          <w:sz w:val="16"/>
          <w:szCs w:val="16"/>
          <w:lang w:val="hy-AM"/>
        </w:rPr>
        <w:t>Գնումների մասին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»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 xml:space="preserve">ՀՀ օրենքի 15-րդ հոդվածի 6-րդ մասի հիման վրա, բացառությամբ այն դեպքի, երբ ընթացակարգը կազմակերպելու համար անհրաժեշտ գնման հայտը հաստատվելու օրվա դրությամբ նախատեսված ֆինանսական միջոցների չափը գերազանցում է 25 մլն. ՀՀ դրամը և կնքվելիք պայմանագրի ամբողջական կատարման համար հետագայում ևս պահանջվելու են ֆինանսական միջոցներ, </w:t>
      </w:r>
      <w:r>
        <w:rPr>
          <w:rFonts w:ascii="GHEA Grapalat" w:hAnsi="GHEA Grapalat" w:cs="Sylfaen"/>
          <w:i/>
          <w:sz w:val="16"/>
          <w:szCs w:val="16"/>
          <w:lang w:val="hy-AM"/>
        </w:rPr>
        <w:t>կամ երբ</w:t>
      </w:r>
      <w:r w:rsidRPr="006B12CF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>գնման հայտը հաստատվելու օրվա դրությամբ նախատեսված ֆինանսական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միջոցների շրջանակում նախատեսվում է կանխավճարի տրամադրում</w:t>
      </w:r>
    </w:p>
    <w:p w14:paraId="16BE7D87" w14:textId="1CD3BD81" w:rsidR="00B55CA7" w:rsidRPr="00F84B2C" w:rsidRDefault="00B55CA7">
      <w:pPr>
        <w:pStyle w:val="af2"/>
        <w:rPr>
          <w:rFonts w:asciiTheme="minorHAnsi" w:hAnsiTheme="minorHAnsi"/>
          <w:lang w:val="hy-AM"/>
        </w:rPr>
      </w:pPr>
    </w:p>
  </w:footnote>
  <w:footnote w:id="14">
    <w:p w14:paraId="04CE74F7" w14:textId="77777777" w:rsidR="00B55CA7" w:rsidRPr="005D7B02" w:rsidRDefault="00B55CA7" w:rsidP="00D90E1A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 xml:space="preserve">Եթե գնման հայտով տվյալ չափաբաժնի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գնման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գինը․</w:t>
      </w:r>
    </w:p>
    <w:p w14:paraId="7F69D908" w14:textId="77777777" w:rsidR="00B55CA7" w:rsidRPr="005D7B02" w:rsidRDefault="00B55CA7" w:rsidP="00D90E1A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w:rsidRPr="005D7B02">
        <w:rPr>
          <w:rFonts w:ascii="GHEA Grapalat" w:hAnsi="GHEA Grapalat" w:cs="Sylfaen"/>
          <w:i/>
          <w:sz w:val="16"/>
          <w:szCs w:val="16"/>
          <w:lang w:val="hy-AM"/>
        </w:rPr>
        <w:t>- չի գերազանցում գնումների բազային միավորի քսանհինգապատիկը,ապա սույն պարբերությունից հանվում են &lt;&lt; կամ բանկերի կողմից տրամադրված երաշխիքների &gt;&gt; բառերը․</w:t>
      </w:r>
    </w:p>
    <w:p w14:paraId="1AB7F5AE" w14:textId="77777777" w:rsidR="00B55CA7" w:rsidRPr="005D7B02" w:rsidRDefault="00B55CA7" w:rsidP="00D90E1A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w:rsidRPr="005D7B02">
        <w:rPr>
          <w:rFonts w:ascii="GHEA Grapalat" w:hAnsi="GHEA Grapalat" w:cs="Sylfaen"/>
          <w:i/>
          <w:sz w:val="16"/>
          <w:szCs w:val="16"/>
          <w:lang w:val="hy-AM"/>
        </w:rPr>
        <w:t xml:space="preserve">-- չի գերազանցում գնումների բազային միավորի </w:t>
      </w:r>
      <w:r>
        <w:rPr>
          <w:rFonts w:ascii="GHEA Grapalat" w:hAnsi="GHEA Grapalat" w:cs="Sylfaen"/>
          <w:i/>
          <w:sz w:val="16"/>
          <w:szCs w:val="16"/>
          <w:lang w:val="hy-AM"/>
        </w:rPr>
        <w:t>ութսունապատիկը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, բայց ավելի է քսանհինգապատիկից, ապա սույն պարբերությունից հանվում են &lt;&lt; տուժանքի (հավելված 4․2) կամ &gt;&gt; բառերը, իսկ &lt;&lt;20&gt;&gt; թիվը փոխարինվում է &lt;&lt;90&gt;&gt; թվով,</w:t>
      </w:r>
    </w:p>
    <w:p w14:paraId="1E47CB4A" w14:textId="6202B0FF" w:rsidR="00B55CA7" w:rsidRPr="00D70570" w:rsidRDefault="00B55CA7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w:rsidRPr="005D7B02">
        <w:rPr>
          <w:rFonts w:ascii="GHEA Grapalat" w:hAnsi="GHEA Grapalat" w:cs="Sylfaen"/>
          <w:i/>
          <w:sz w:val="16"/>
          <w:szCs w:val="16"/>
          <w:lang w:val="hy-AM"/>
        </w:rPr>
        <w:t>- գերազանցում է գնումների բազային միավորի</w:t>
      </w:r>
      <w:r>
        <w:rPr>
          <w:rFonts w:ascii="GHEA Grapalat" w:hAnsi="GHEA Grapalat" w:cs="Sylfaen"/>
          <w:i/>
          <w:sz w:val="16"/>
          <w:szCs w:val="16"/>
          <w:lang w:val="hy-AM"/>
        </w:rPr>
        <w:t>ութսունապատիկը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, ապա սույն պարբերությունից հանվում է &lt;&lt; տուժանքի (հավելված 4․2) կամ &gt;&gt; բառերը, &lt;&lt;15&gt;&gt; թիվը փոխարինվում է &lt;&lt;30&gt;&gt; թվով, իսկ &lt;&lt;20&gt;&gt; թիվը՝ &lt;&lt;90&gt;&gt; թվով,</w:t>
      </w:r>
    </w:p>
  </w:footnote>
  <w:footnote w:id="15">
    <w:p w14:paraId="2AC3BE96" w14:textId="25E54823" w:rsidR="00B55CA7" w:rsidRPr="005D7B02" w:rsidRDefault="00B55CA7" w:rsidP="00D90E1A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Եթե ՝</w:t>
      </w:r>
    </w:p>
    <w:p w14:paraId="32733970" w14:textId="77777777" w:rsidR="00B55CA7" w:rsidRPr="005D7B02" w:rsidRDefault="00B55CA7" w:rsidP="00D90E1A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5D7B02">
        <w:rPr>
          <w:rFonts w:ascii="GHEA Grapalat" w:hAnsi="GHEA Grapalat" w:cs="Sylfaen"/>
          <w:i/>
          <w:sz w:val="16"/>
          <w:szCs w:val="16"/>
          <w:lang w:val="hy-AM"/>
        </w:rPr>
        <w:t>-  տվյալ ընթացակարգի շրջանակում չի կիրառվում 10.2 կետի 4-րդ պարբերությամբ սահմանված կարգավորումը, ապա տվյալ պարբերությունը հանվում է հրավերից, իսկ 5-րդ պարբերությունից հանվում է “կամ հավելված 4.1” բառերը.</w:t>
      </w:r>
    </w:p>
    <w:p w14:paraId="39EE085B" w14:textId="51F57009" w:rsidR="00B55CA7" w:rsidRPr="00D70570" w:rsidRDefault="00B55CA7" w:rsidP="00D70570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5D7B02">
        <w:rPr>
          <w:rFonts w:ascii="GHEA Grapalat" w:hAnsi="GHEA Grapalat" w:cs="Sylfaen"/>
          <w:i/>
          <w:sz w:val="16"/>
          <w:szCs w:val="16"/>
          <w:lang w:val="hy-AM"/>
        </w:rPr>
        <w:t>- տվյալ ընթացակարգի շրջանակում կիրառվում է 10.2 կետի 4-րդ պարբերությամբ սահմանված կարգավորումը, ապա 4-րդ և 5-րդ պարբերությունների փոխարեն սահմանվում է հետևյալ  պայմանը՝ “Պայմանագրի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</w:t>
      </w:r>
      <w:r w:rsidRPr="005D7B02" w:rsidDel="00864B45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: Երաշխիքի ձևով որակավորման ապահովումը ընտրված մասնակիցը ներկայացնում է 4.1 հավելվածի համաձայն: ” , իսկ հավելված 4-ը հրավերից հանվում է :</w:t>
      </w:r>
    </w:p>
  </w:footnote>
  <w:footnote w:id="16">
    <w:p w14:paraId="338986DE" w14:textId="21DD107F" w:rsidR="00B55CA7" w:rsidRPr="005D7B02" w:rsidRDefault="00B55CA7" w:rsidP="00D90E1A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Եթե գնման հայտով գնվելիք աշխատանքի գինը չի գերազանցում 25 մլն. ՀՀ դրամը, ապա</w:t>
      </w:r>
      <w:r w:rsidRPr="005D7B02">
        <w:rPr>
          <w:rFonts w:ascii="Times New Roman" w:hAnsi="Times New Roman"/>
          <w:lang w:val="hy-AM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“բանկային երաշխիքի կամ կանխիկ փողի ձևով” բառերը փոխարիվում են “միակողմանի հաստատված հայտարարության՝ տուժանքի (հավելված 5.1) կամ կանխիկ փողի ձևով” բառերով իսկ 3-րդ պարբերության մեջ նշված &lt;&lt;90&gt;&gt; թիվը փոխարինվում է &lt;&lt;20 &gt;&gt; թվով:</w:t>
      </w:r>
    </w:p>
    <w:p w14:paraId="3E07D315" w14:textId="77777777" w:rsidR="00B55CA7" w:rsidRPr="005D7B02" w:rsidRDefault="00B55CA7" w:rsidP="00D90E1A">
      <w:pPr>
        <w:pStyle w:val="af2"/>
        <w:rPr>
          <w:rFonts w:ascii="Times New Roman" w:hAnsi="Times New Roman"/>
          <w:vertAlign w:val="superscript"/>
          <w:lang w:val="hy-AM"/>
        </w:rPr>
      </w:pPr>
    </w:p>
    <w:p w14:paraId="3D87C98A" w14:textId="781E0A99" w:rsidR="00B55CA7" w:rsidRPr="00D90E1A" w:rsidRDefault="00B55CA7">
      <w:pPr>
        <w:pStyle w:val="af2"/>
        <w:rPr>
          <w:rFonts w:asciiTheme="minorHAnsi" w:hAnsiTheme="minorHAnsi"/>
          <w:lang w:val="hy-AM"/>
        </w:rPr>
      </w:pPr>
    </w:p>
  </w:footnote>
  <w:footnote w:id="17">
    <w:p w14:paraId="485DB318" w14:textId="47C5660D" w:rsidR="00B55CA7" w:rsidRPr="000E08D1" w:rsidRDefault="00B55CA7" w:rsidP="000E08D1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</w:rPr>
        <w:t xml:space="preserve">Սույն կետը խմբագրվում է ըստ համապատասխան </w:t>
      </w:r>
      <w:r w:rsidRPr="00FF0D1D">
        <w:rPr>
          <w:rFonts w:ascii="GHEA Grapalat" w:hAnsi="GHEA Grapalat" w:cs="Sylfaen"/>
          <w:i/>
          <w:sz w:val="16"/>
          <w:szCs w:val="16"/>
          <w:lang w:val="hy-AM"/>
        </w:rPr>
        <w:t>պ</w:t>
      </w:r>
      <w:r w:rsidRPr="005D7B02">
        <w:rPr>
          <w:rFonts w:ascii="GHEA Grapalat" w:hAnsi="GHEA Grapalat" w:cs="Sylfaen"/>
          <w:i/>
          <w:sz w:val="16"/>
          <w:szCs w:val="16"/>
        </w:rPr>
        <w:t>ատվիրատուի:</w:t>
      </w:r>
    </w:p>
  </w:footnote>
  <w:footnote w:id="18">
    <w:p w14:paraId="5739448E" w14:textId="627EAE0A" w:rsidR="00B55CA7" w:rsidRPr="003B5430" w:rsidRDefault="00B55CA7" w:rsidP="003B5430">
      <w:pPr>
        <w:pStyle w:val="af2"/>
        <w:jc w:val="both"/>
        <w:rPr>
          <w:rFonts w:ascii="Sylfaen" w:hAnsi="Sylfaen" w:cs="Sylfaen"/>
          <w:lang w:val="af-ZA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r w:rsidRPr="005D7B02">
        <w:rPr>
          <w:rFonts w:ascii="GHEA Grapalat" w:hAnsi="GHEA Grapalat" w:cs="Sylfaen"/>
          <w:i/>
          <w:sz w:val="16"/>
          <w:szCs w:val="16"/>
        </w:rPr>
        <w:t>գործունեության կարգով (կոնսորցիումով) մասնակցելու դեպքում հայտում ներառվող` մասնակցի կողմից հաստատվող փաստաթղթերը պետք է հաստատված լինեն կոնսորցիումի բոլոր անդամների կողմից:</w:t>
      </w:r>
    </w:p>
  </w:footnote>
  <w:footnote w:id="19">
    <w:p w14:paraId="6F1F1003" w14:textId="31887DED" w:rsidR="00B55CA7" w:rsidRPr="000E08D1" w:rsidRDefault="00B55CA7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Եթե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հրավերով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հայտի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ապահովման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ներկայացման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պահանջ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սահմանված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չէ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ապա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սույն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կետը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հրավերից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հանվում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է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>:</w:t>
      </w:r>
    </w:p>
  </w:footnote>
  <w:footnote w:id="20">
    <w:p w14:paraId="6E745683" w14:textId="1A126D32" w:rsidR="00B55CA7" w:rsidRDefault="00B55CA7">
      <w:pPr>
        <w:pStyle w:val="af2"/>
        <w:rPr>
          <w:rFonts w:ascii="GHEA Grapalat" w:hAnsi="GHEA Grapalat" w:cs="Sylfaen"/>
          <w:i/>
          <w:sz w:val="16"/>
          <w:szCs w:val="16"/>
          <w:lang w:val="af-ZA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vertAlign w:val="superscript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</w:rPr>
        <w:t>Կետը հանվում է, եթե գնման առարկան չի հանդիսանում շինարարական աշխատանքներ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>:</w:t>
      </w:r>
    </w:p>
    <w:p w14:paraId="4FF3C4F2" w14:textId="77777777" w:rsidR="00B55CA7" w:rsidRPr="000E08D1" w:rsidRDefault="00B55CA7">
      <w:pPr>
        <w:pStyle w:val="af2"/>
        <w:rPr>
          <w:rFonts w:asciiTheme="minorHAnsi" w:hAnsiTheme="minorHAnsi"/>
          <w:lang w:val="hy-AM"/>
        </w:rPr>
      </w:pPr>
    </w:p>
  </w:footnote>
  <w:footnote w:id="21">
    <w:p w14:paraId="3BF927C1" w14:textId="2292DCFF" w:rsidR="00B55CA7" w:rsidRPr="00F1088F" w:rsidRDefault="00B55CA7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>Սույն հավելվածը հրավերից հանվում է, եթե գնման առարկա  չեն հանդիսանում շինարարական աշխատանքները:</w:t>
      </w:r>
    </w:p>
  </w:footnote>
  <w:footnote w:id="22">
    <w:p w14:paraId="43514DD3" w14:textId="620877B8" w:rsidR="00B55CA7" w:rsidRPr="00F1088F" w:rsidRDefault="00B55CA7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 նախագծից, եթե գնման առարկա հանդիսացող շինարարական ծրագիրը պահանջում է նախագծային փաստաթղթեր:</w:t>
      </w:r>
    </w:p>
  </w:footnote>
  <w:footnote w:id="23">
    <w:p w14:paraId="6E2FDFB7" w14:textId="20705865" w:rsidR="00B55CA7" w:rsidRPr="00F1088F" w:rsidRDefault="00B55CA7">
      <w:pPr>
        <w:pStyle w:val="af2"/>
        <w:rPr>
          <w:rFonts w:ascii="GHEA Grapalat" w:hAnsi="GHEA Grapalat"/>
          <w:i/>
          <w:sz w:val="16"/>
          <w:szCs w:val="24"/>
          <w:lang w:val="hy-AM" w:eastAsia="en-US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 նախագծից, եթե կիրառելի չէ:</w:t>
      </w:r>
    </w:p>
  </w:footnote>
  <w:footnote w:id="24">
    <w:p w14:paraId="3B5FAD36" w14:textId="1344F420" w:rsidR="00B55CA7" w:rsidRPr="003024A2" w:rsidRDefault="00B55CA7" w:rsidP="00F1088F">
      <w:pPr>
        <w:pStyle w:val="af2"/>
        <w:rPr>
          <w:vertAlign w:val="superscript"/>
          <w:lang w:val="hy-AM"/>
        </w:rPr>
      </w:pPr>
      <w:r>
        <w:rPr>
          <w:rStyle w:val="af6"/>
        </w:rPr>
        <w:footnoteRef/>
      </w:r>
      <w:r>
        <w:t xml:space="preserve"> </w:t>
      </w:r>
      <w:r w:rsidRPr="003024A2">
        <w:rPr>
          <w:rFonts w:ascii="GHEA Grapalat" w:hAnsi="GHEA Grapalat"/>
          <w:i/>
          <w:sz w:val="16"/>
          <w:szCs w:val="24"/>
          <w:lang w:val="hy-AM" w:eastAsia="en-US"/>
        </w:rPr>
        <w:t>4.1 կետի 2-րդ պարբերությունը հանվում է պայմանագրի նախագծից, եթե գնման առարկա չի հանդիսանում շինարարական ծրագիրը:</w:t>
      </w:r>
    </w:p>
    <w:p w14:paraId="38A4024A" w14:textId="0905B78F" w:rsidR="00B55CA7" w:rsidRPr="00F1088F" w:rsidRDefault="00B55CA7">
      <w:pPr>
        <w:pStyle w:val="af2"/>
        <w:rPr>
          <w:rFonts w:asciiTheme="minorHAnsi" w:hAnsiTheme="minorHAnsi"/>
          <w:lang w:val="hy-AM"/>
        </w:rPr>
      </w:pPr>
    </w:p>
  </w:footnote>
  <w:footnote w:id="25">
    <w:p w14:paraId="13AEB849" w14:textId="01C90975" w:rsidR="00B55CA7" w:rsidRPr="00C754B2" w:rsidRDefault="00B55CA7" w:rsidP="00C754B2">
      <w:pPr>
        <w:rPr>
          <w:rFonts w:ascii="GHEA Grapalat" w:hAnsi="GHEA Grapalat"/>
          <w:i/>
          <w:sz w:val="16"/>
          <w:lang w:val="hy-AM"/>
        </w:rPr>
      </w:pPr>
      <w:r>
        <w:rPr>
          <w:rStyle w:val="af6"/>
        </w:rPr>
        <w:footnoteRef/>
      </w:r>
      <w:r w:rsidRPr="00C754B2">
        <w:rPr>
          <w:lang w:val="hy-AM"/>
        </w:rPr>
        <w:t xml:space="preserve"> </w:t>
      </w:r>
      <w:r w:rsidRPr="00385051">
        <w:rPr>
          <w:rFonts w:ascii="GHEA Grapalat" w:hAnsi="GHEA Grapalat"/>
          <w:i/>
          <w:sz w:val="16"/>
          <w:lang w:val="hy-AM"/>
        </w:rPr>
        <w:t>Գանձապետարանում հաշիվներ չունեցող պատվիրատուների դեպքում սույն կետի վերջին պարբերությունը խմբագրվում է հետևյալ բովանդակությամբ. «Ընդ որում գնման դիմաց վճարումն իրականացվում է սույն պայմանագրի վճարման ժամանակացույցով սահմանված ժամկետում, հինգ աշխատանքային օրվա ընթացքում:»</w:t>
      </w:r>
    </w:p>
  </w:footnote>
  <w:footnote w:id="26">
    <w:p w14:paraId="6D5959C2" w14:textId="302EEA58" w:rsidR="00B55CA7" w:rsidRPr="005D7B02" w:rsidRDefault="00B55CA7" w:rsidP="00C754B2">
      <w:pPr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 xml:space="preserve">Եթե պայմանագիրը կնքվել է «Գնումների մասին» ՀՀ օրենքի 15-րդ հոդվածի 6-րդ կետի հիման վրա, ապա տուգանքը հաշվարկվում է այն համաձայնագրի գնի նկատմամբ, որի շրջանակում արձանագրվել է ստանձնված պարտավորությունների չկատարման կամ ոչ պատշաճ կատարման հանգամանքը: </w:t>
      </w:r>
    </w:p>
    <w:p w14:paraId="2A5B5584" w14:textId="12E0F269" w:rsidR="00B55CA7" w:rsidRPr="00C754B2" w:rsidRDefault="00B55CA7" w:rsidP="00C754B2">
      <w:pPr>
        <w:pStyle w:val="af2"/>
        <w:rPr>
          <w:rFonts w:asciiTheme="minorHAnsi" w:hAnsiTheme="minorHAnsi"/>
          <w:lang w:val="hy-AM"/>
        </w:rPr>
      </w:pPr>
      <w:r w:rsidRPr="005D7B02">
        <w:rPr>
          <w:rFonts w:ascii="GHEA Grapalat" w:hAnsi="GHEA Grapalat"/>
          <w:i/>
          <w:sz w:val="16"/>
        </w:rPr>
        <w:t>Եթե պայմանագիրը ներառում է մեկից ավել չափաբաժին, ապա տուգանքը հաշվարկվում է պայմանագրով այդ չափաբաժնի համար սահմանված ընդհանուր գնի նկատմամբ</w:t>
      </w:r>
      <w:r>
        <w:rPr>
          <w:rFonts w:ascii="GHEA Grapalat" w:hAnsi="GHEA Grapalat"/>
          <w:i/>
          <w:sz w:val="16"/>
          <w:lang w:val="hy-AM"/>
        </w:rPr>
        <w:t>:</w:t>
      </w:r>
    </w:p>
  </w:footnote>
  <w:footnote w:id="27">
    <w:p w14:paraId="40F0770B" w14:textId="2D91A0FD" w:rsidR="00B55CA7" w:rsidRPr="005D7B02" w:rsidRDefault="00B55CA7" w:rsidP="00742B5B">
      <w:pPr>
        <w:pStyle w:val="af2"/>
        <w:jc w:val="both"/>
        <w:rPr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>
        <w:rPr>
          <w:rFonts w:ascii="GHEA Grapalat" w:hAnsi="GHEA Grapalat"/>
          <w:i/>
          <w:sz w:val="16"/>
          <w:lang w:val="hy-AM"/>
        </w:rPr>
        <w:t xml:space="preserve">Եթե գնման առարկան չի հանդիսանում շինարարական ծրագիր 6.5.1 կետը հանվում է պայմանագրի  նախագծից, իսկ 1.2 կետից հանվում են «և հաստատված </w:t>
      </w:r>
      <w:r w:rsidRPr="003024A2">
        <w:rPr>
          <w:rFonts w:ascii="GHEA Grapalat" w:hAnsi="GHEA Grapalat"/>
          <w:i/>
          <w:sz w:val="16"/>
          <w:lang w:val="hy-AM"/>
        </w:rPr>
        <w:t>նախագծանախահա</w:t>
      </w:r>
      <w:r w:rsidRPr="00742929">
        <w:rPr>
          <w:rFonts w:ascii="GHEA Grapalat" w:hAnsi="GHEA Grapalat"/>
          <w:i/>
          <w:sz w:val="16"/>
          <w:lang w:val="hy-AM"/>
        </w:rPr>
        <w:t xml:space="preserve">շվային </w:t>
      </w:r>
      <w:r>
        <w:rPr>
          <w:rFonts w:ascii="GHEA Grapalat" w:hAnsi="GHEA Grapalat"/>
          <w:i/>
          <w:sz w:val="16"/>
          <w:lang w:val="hy-AM"/>
        </w:rPr>
        <w:t>» բառերը և 6.4 կետից հանվում է 6.5.1 կետին կատարված հղումը:</w:t>
      </w:r>
    </w:p>
    <w:p w14:paraId="7940E070" w14:textId="16FB4771" w:rsidR="00B55CA7" w:rsidRPr="00742B5B" w:rsidRDefault="00B55CA7">
      <w:pPr>
        <w:pStyle w:val="af2"/>
        <w:rPr>
          <w:rFonts w:asciiTheme="minorHAnsi" w:hAnsiTheme="minorHAnsi"/>
          <w:lang w:val="hy-AM"/>
        </w:rPr>
      </w:pPr>
    </w:p>
  </w:footnote>
  <w:footnote w:id="28">
    <w:p w14:paraId="7A48E533" w14:textId="77777777" w:rsidR="00B55CA7" w:rsidRDefault="00B55CA7" w:rsidP="00742B5B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Պետական բյուջեի միջոցների հաշվին պարտավորություններ չառաջացնող գնումների դեպքում սույն նախադասությունը պայմանագրից հանվում է:</w:t>
      </w:r>
    </w:p>
    <w:p w14:paraId="0FD1AB27" w14:textId="7DD54870" w:rsidR="00B55CA7" w:rsidRPr="00742B5B" w:rsidRDefault="00B55CA7">
      <w:pPr>
        <w:pStyle w:val="af2"/>
        <w:rPr>
          <w:rFonts w:asciiTheme="minorHAnsi" w:hAnsiTheme="minorHAnsi"/>
          <w:lang w:val="hy-AM"/>
        </w:rPr>
      </w:pPr>
    </w:p>
  </w:footnote>
  <w:footnote w:id="29">
    <w:p w14:paraId="5D807A2E" w14:textId="0F2E345D" w:rsidR="00B55CA7" w:rsidRPr="00742B5B" w:rsidRDefault="00B55CA7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 w:rsidRPr="005D7B02">
        <w:rPr>
          <w:vertAlign w:val="superscript"/>
          <w:lang w:val="hy-AM"/>
        </w:rPr>
        <w:t xml:space="preserve"> 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 xml:space="preserve">Սույն կետը հանվում է պայմանագրից, եթե պայմանագիրը չի իրականացվում </w:t>
      </w:r>
      <w:r w:rsidRPr="005D7B02">
        <w:rPr>
          <w:rFonts w:ascii="GHEA Grapalat" w:hAnsi="GHEA Grapalat"/>
          <w:i/>
          <w:sz w:val="16"/>
          <w:lang w:val="hy-AM"/>
        </w:rPr>
        <w:t>ենթակապալի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 xml:space="preserve"> պայմանագիր կնքելու միջոցով:</w:t>
      </w:r>
    </w:p>
  </w:footnote>
  <w:footnote w:id="30">
    <w:p w14:paraId="224427CA" w14:textId="47023627" w:rsidR="00B55CA7" w:rsidRPr="00742B5B" w:rsidRDefault="00B55CA7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համատեղ գործունեության (կոնսորցիումի) պայմանագիր կնքելու միջոցով:</w:t>
      </w:r>
    </w:p>
  </w:footnote>
  <w:footnote w:id="31">
    <w:p w14:paraId="614ECBE2" w14:textId="77B23518" w:rsidR="00B55CA7" w:rsidRPr="00742B5B" w:rsidRDefault="00B55CA7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lang w:val="hy-AM"/>
        </w:rPr>
        <w:t xml:space="preserve">Եթե պայմանագիրը կնքվում է "Գնումների մասին" ՀՀ օրենքի 15-րդ հոդվածի 6-րդ մասի հիման վրա և պայմանագրի գինը չի գերազանցում գնումների բազային միավորի քսանհինգապատիկը, ապա սույն կետը </w:t>
      </w:r>
      <w:r>
        <w:rPr>
          <w:rFonts w:ascii="GHEA Grapalat" w:hAnsi="GHEA Grapalat"/>
          <w:i/>
          <w:sz w:val="16"/>
          <w:lang w:val="hy-AM"/>
        </w:rPr>
        <w:t>խմբագրվում է` վերջինից հանելով 4-րդ նախադասությունը, իսկ 5-</w:t>
      </w:r>
      <w:r w:rsidRPr="005D7B02">
        <w:rPr>
          <w:rFonts w:ascii="GHEA Grapalat" w:hAnsi="GHEA Grapalat"/>
          <w:i/>
          <w:sz w:val="16"/>
          <w:lang w:val="hy-AM"/>
        </w:rPr>
        <w:t>րդ նախադասությունը խմբագրվում է` «, իսկ տուժանքի ձևով ներկայացված որակավորման և պայմանագրի ապահովումների փոխարինման դեպքում նաև նոր ապահովումները» բառերը փոխարինելով «և» բառով:</w:t>
      </w:r>
      <w:r w:rsidRPr="005D7B02">
        <w:rPr>
          <w:rFonts w:ascii="GHEA Grapalat" w:hAnsi="GHEA Grapalat"/>
          <w:lang w:val="hy-AM"/>
        </w:rPr>
        <w:t xml:space="preserve"> </w:t>
      </w:r>
      <w:r w:rsidRPr="005D7B02">
        <w:rPr>
          <w:rFonts w:ascii="GHEA Grapalat" w:hAnsi="GHEA Grapalat"/>
          <w:i/>
          <w:sz w:val="16"/>
          <w:lang w:val="hy-AM"/>
        </w:rPr>
        <w:t>Սույն կետը հանվում է պայմանագրից, եթե պայմանագիրը չի կնքվում "Գնումների մասին" ՀՀ օրենքի 15-րդ հոդվածի 6-րդ մասի հիման վրա: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2A928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7"/>
  </w:num>
  <w:num w:numId="4">
    <w:abstractNumId w:val="14"/>
  </w:num>
  <w:num w:numId="5">
    <w:abstractNumId w:val="22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4"/>
  </w:num>
  <w:num w:numId="11">
    <w:abstractNumId w:val="6"/>
  </w:num>
  <w:num w:numId="12">
    <w:abstractNumId w:val="26"/>
  </w:num>
  <w:num w:numId="13">
    <w:abstractNumId w:val="23"/>
  </w:num>
  <w:num w:numId="14">
    <w:abstractNumId w:val="10"/>
  </w:num>
  <w:num w:numId="15">
    <w:abstractNumId w:val="24"/>
  </w:num>
  <w:num w:numId="16">
    <w:abstractNumId w:val="13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7"/>
  </w:num>
  <w:num w:numId="22">
    <w:abstractNumId w:val="25"/>
  </w:num>
  <w:num w:numId="23">
    <w:abstractNumId w:val="21"/>
  </w:num>
  <w:num w:numId="24">
    <w:abstractNumId w:val="0"/>
  </w:num>
  <w:num w:numId="25">
    <w:abstractNumId w:val="12"/>
  </w:num>
  <w:num w:numId="26">
    <w:abstractNumId w:val="15"/>
  </w:num>
  <w:num w:numId="27">
    <w:abstractNumId w:val="19"/>
  </w:num>
  <w:num w:numId="28">
    <w:abstractNumId w:val="9"/>
  </w:num>
  <w:num w:numId="29">
    <w:abstractNumId w:val="8"/>
  </w:num>
  <w:num w:numId="30">
    <w:abstractNumId w:val="11"/>
  </w:num>
  <w:num w:numId="31">
    <w:abstractNumId w:val="18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rgey Shahnazaryan">
    <w15:presenceInfo w15:providerId="None" w15:userId="Sergey Shahnazary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1908"/>
    <w:rsid w:val="00002C23"/>
    <w:rsid w:val="00002C9C"/>
    <w:rsid w:val="000031E3"/>
    <w:rsid w:val="000033BC"/>
    <w:rsid w:val="00003DF0"/>
    <w:rsid w:val="00003DF9"/>
    <w:rsid w:val="000058CF"/>
    <w:rsid w:val="00005D30"/>
    <w:rsid w:val="00006873"/>
    <w:rsid w:val="000076A1"/>
    <w:rsid w:val="0000776B"/>
    <w:rsid w:val="000117CC"/>
    <w:rsid w:val="000122D2"/>
    <w:rsid w:val="00012347"/>
    <w:rsid w:val="00012E2C"/>
    <w:rsid w:val="00013093"/>
    <w:rsid w:val="000132F3"/>
    <w:rsid w:val="00013C24"/>
    <w:rsid w:val="00014775"/>
    <w:rsid w:val="000149F3"/>
    <w:rsid w:val="00015CC3"/>
    <w:rsid w:val="00017484"/>
    <w:rsid w:val="000206DA"/>
    <w:rsid w:val="00020C83"/>
    <w:rsid w:val="00021831"/>
    <w:rsid w:val="00021C2E"/>
    <w:rsid w:val="00023384"/>
    <w:rsid w:val="000238FE"/>
    <w:rsid w:val="000246E6"/>
    <w:rsid w:val="00025353"/>
    <w:rsid w:val="00026351"/>
    <w:rsid w:val="000275BF"/>
    <w:rsid w:val="00030D40"/>
    <w:rsid w:val="00030D6D"/>
    <w:rsid w:val="000312D9"/>
    <w:rsid w:val="000313A6"/>
    <w:rsid w:val="000330A3"/>
    <w:rsid w:val="00033946"/>
    <w:rsid w:val="00033ABD"/>
    <w:rsid w:val="00033B20"/>
    <w:rsid w:val="0003466E"/>
    <w:rsid w:val="00034CED"/>
    <w:rsid w:val="000356CC"/>
    <w:rsid w:val="00037DDE"/>
    <w:rsid w:val="000408D8"/>
    <w:rsid w:val="00042A30"/>
    <w:rsid w:val="0004387F"/>
    <w:rsid w:val="000462E9"/>
    <w:rsid w:val="00046BAC"/>
    <w:rsid w:val="00047327"/>
    <w:rsid w:val="0005035B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EA7"/>
    <w:rsid w:val="00060FB1"/>
    <w:rsid w:val="0006220B"/>
    <w:rsid w:val="0006311D"/>
    <w:rsid w:val="00065C3B"/>
    <w:rsid w:val="000677B2"/>
    <w:rsid w:val="0007004B"/>
    <w:rsid w:val="000704B9"/>
    <w:rsid w:val="00070DBB"/>
    <w:rsid w:val="00071D1C"/>
    <w:rsid w:val="00072497"/>
    <w:rsid w:val="00073430"/>
    <w:rsid w:val="000735B0"/>
    <w:rsid w:val="00073A04"/>
    <w:rsid w:val="00073A09"/>
    <w:rsid w:val="00075997"/>
    <w:rsid w:val="00077062"/>
    <w:rsid w:val="00077A27"/>
    <w:rsid w:val="00077BB9"/>
    <w:rsid w:val="00080C4E"/>
    <w:rsid w:val="00080E73"/>
    <w:rsid w:val="000822C1"/>
    <w:rsid w:val="00082ADC"/>
    <w:rsid w:val="00082DE0"/>
    <w:rsid w:val="00082E96"/>
    <w:rsid w:val="000831B3"/>
    <w:rsid w:val="00083558"/>
    <w:rsid w:val="000845F6"/>
    <w:rsid w:val="00084E87"/>
    <w:rsid w:val="00085931"/>
    <w:rsid w:val="00086481"/>
    <w:rsid w:val="000878DB"/>
    <w:rsid w:val="00087A30"/>
    <w:rsid w:val="0009109F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025B"/>
    <w:rsid w:val="000A37CE"/>
    <w:rsid w:val="000A5226"/>
    <w:rsid w:val="000A5B16"/>
    <w:rsid w:val="000A6B75"/>
    <w:rsid w:val="000A72AD"/>
    <w:rsid w:val="000A7528"/>
    <w:rsid w:val="000B033F"/>
    <w:rsid w:val="000B1088"/>
    <w:rsid w:val="000B259E"/>
    <w:rsid w:val="000B5AE5"/>
    <w:rsid w:val="000B700B"/>
    <w:rsid w:val="000B7641"/>
    <w:rsid w:val="000B7C54"/>
    <w:rsid w:val="000C0396"/>
    <w:rsid w:val="000C062F"/>
    <w:rsid w:val="000C0A9D"/>
    <w:rsid w:val="000C108E"/>
    <w:rsid w:val="000C165F"/>
    <w:rsid w:val="000C36C6"/>
    <w:rsid w:val="000C4032"/>
    <w:rsid w:val="000C51A3"/>
    <w:rsid w:val="000C5A09"/>
    <w:rsid w:val="000C6F81"/>
    <w:rsid w:val="000C760E"/>
    <w:rsid w:val="000D07E4"/>
    <w:rsid w:val="000D10F1"/>
    <w:rsid w:val="000D16B6"/>
    <w:rsid w:val="000D2054"/>
    <w:rsid w:val="000D2527"/>
    <w:rsid w:val="000D3188"/>
    <w:rsid w:val="000D33D0"/>
    <w:rsid w:val="000D34C8"/>
    <w:rsid w:val="000D3B6D"/>
    <w:rsid w:val="000D4471"/>
    <w:rsid w:val="000D50A0"/>
    <w:rsid w:val="000D52A5"/>
    <w:rsid w:val="000D5766"/>
    <w:rsid w:val="000D590A"/>
    <w:rsid w:val="000D6A89"/>
    <w:rsid w:val="000D6C21"/>
    <w:rsid w:val="000D701E"/>
    <w:rsid w:val="000D77C1"/>
    <w:rsid w:val="000E08D1"/>
    <w:rsid w:val="000E1C31"/>
    <w:rsid w:val="000E21E6"/>
    <w:rsid w:val="000E22D2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5C08"/>
    <w:rsid w:val="000E7612"/>
    <w:rsid w:val="000E79BD"/>
    <w:rsid w:val="000E7C02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4C4"/>
    <w:rsid w:val="000F75E8"/>
    <w:rsid w:val="000F7AE0"/>
    <w:rsid w:val="0010050E"/>
    <w:rsid w:val="00100688"/>
    <w:rsid w:val="001010E0"/>
    <w:rsid w:val="00101445"/>
    <w:rsid w:val="00101C9A"/>
    <w:rsid w:val="00101F06"/>
    <w:rsid w:val="00102291"/>
    <w:rsid w:val="0010323D"/>
    <w:rsid w:val="00104861"/>
    <w:rsid w:val="00106365"/>
    <w:rsid w:val="00106D44"/>
    <w:rsid w:val="00106DEE"/>
    <w:rsid w:val="00106F3B"/>
    <w:rsid w:val="00107D36"/>
    <w:rsid w:val="00110D13"/>
    <w:rsid w:val="00112726"/>
    <w:rsid w:val="00113F0D"/>
    <w:rsid w:val="00115905"/>
    <w:rsid w:val="001159FA"/>
    <w:rsid w:val="0011611E"/>
    <w:rsid w:val="00116E47"/>
    <w:rsid w:val="00117020"/>
    <w:rsid w:val="00117964"/>
    <w:rsid w:val="00117DAA"/>
    <w:rsid w:val="00120F8A"/>
    <w:rsid w:val="001242C4"/>
    <w:rsid w:val="00124461"/>
    <w:rsid w:val="001260ED"/>
    <w:rsid w:val="001276C9"/>
    <w:rsid w:val="00130202"/>
    <w:rsid w:val="001305C6"/>
    <w:rsid w:val="00131E9C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02B5"/>
    <w:rsid w:val="00142496"/>
    <w:rsid w:val="00143BD7"/>
    <w:rsid w:val="00143E8C"/>
    <w:rsid w:val="00144544"/>
    <w:rsid w:val="0014472E"/>
    <w:rsid w:val="00144F73"/>
    <w:rsid w:val="001458D6"/>
    <w:rsid w:val="00145CC3"/>
    <w:rsid w:val="00146F8D"/>
    <w:rsid w:val="00147CD0"/>
    <w:rsid w:val="00147F14"/>
    <w:rsid w:val="0015036C"/>
    <w:rsid w:val="00150CBE"/>
    <w:rsid w:val="001514D1"/>
    <w:rsid w:val="001515DE"/>
    <w:rsid w:val="001516D3"/>
    <w:rsid w:val="00151E1B"/>
    <w:rsid w:val="001522CE"/>
    <w:rsid w:val="00152564"/>
    <w:rsid w:val="00153A85"/>
    <w:rsid w:val="00153C87"/>
    <w:rsid w:val="0015453B"/>
    <w:rsid w:val="001557AE"/>
    <w:rsid w:val="0015583C"/>
    <w:rsid w:val="0015589E"/>
    <w:rsid w:val="00155C35"/>
    <w:rsid w:val="001561A5"/>
    <w:rsid w:val="001561BB"/>
    <w:rsid w:val="001578A1"/>
    <w:rsid w:val="001578D4"/>
    <w:rsid w:val="001600C2"/>
    <w:rsid w:val="001600FF"/>
    <w:rsid w:val="0016055A"/>
    <w:rsid w:val="001609F6"/>
    <w:rsid w:val="00160AE4"/>
    <w:rsid w:val="00160BB4"/>
    <w:rsid w:val="0016111C"/>
    <w:rsid w:val="00161428"/>
    <w:rsid w:val="00161441"/>
    <w:rsid w:val="00161FE4"/>
    <w:rsid w:val="001635B8"/>
    <w:rsid w:val="00164BBC"/>
    <w:rsid w:val="0016519F"/>
    <w:rsid w:val="001657A2"/>
    <w:rsid w:val="001669C1"/>
    <w:rsid w:val="001679A6"/>
    <w:rsid w:val="001724D7"/>
    <w:rsid w:val="00172BD7"/>
    <w:rsid w:val="001732FB"/>
    <w:rsid w:val="00174744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2F3"/>
    <w:rsid w:val="00183004"/>
    <w:rsid w:val="0018301A"/>
    <w:rsid w:val="001830FF"/>
    <w:rsid w:val="00183FEA"/>
    <w:rsid w:val="00184749"/>
    <w:rsid w:val="00184D18"/>
    <w:rsid w:val="00184F17"/>
    <w:rsid w:val="00185684"/>
    <w:rsid w:val="0018591C"/>
    <w:rsid w:val="00185DF9"/>
    <w:rsid w:val="00185FEC"/>
    <w:rsid w:val="00186C1B"/>
    <w:rsid w:val="00191D5F"/>
    <w:rsid w:val="00192606"/>
    <w:rsid w:val="00192A1F"/>
    <w:rsid w:val="001932A7"/>
    <w:rsid w:val="00193871"/>
    <w:rsid w:val="0019419E"/>
    <w:rsid w:val="00194598"/>
    <w:rsid w:val="00194C6E"/>
    <w:rsid w:val="00194DBD"/>
    <w:rsid w:val="00195835"/>
    <w:rsid w:val="00195E9D"/>
    <w:rsid w:val="00195F24"/>
    <w:rsid w:val="00196487"/>
    <w:rsid w:val="001968ED"/>
    <w:rsid w:val="001A0A5F"/>
    <w:rsid w:val="001A1BF1"/>
    <w:rsid w:val="001A23A6"/>
    <w:rsid w:val="001A2579"/>
    <w:rsid w:val="001A2F72"/>
    <w:rsid w:val="001A3FEC"/>
    <w:rsid w:val="001A43A4"/>
    <w:rsid w:val="001A4EF7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57A7"/>
    <w:rsid w:val="001B6FCF"/>
    <w:rsid w:val="001B7698"/>
    <w:rsid w:val="001C07C6"/>
    <w:rsid w:val="001C0849"/>
    <w:rsid w:val="001C0B2D"/>
    <w:rsid w:val="001C302C"/>
    <w:rsid w:val="001C3D83"/>
    <w:rsid w:val="001C3F6C"/>
    <w:rsid w:val="001C6C36"/>
    <w:rsid w:val="001C76F7"/>
    <w:rsid w:val="001C7C1A"/>
    <w:rsid w:val="001D1139"/>
    <w:rsid w:val="001D1D00"/>
    <w:rsid w:val="001D2074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412B"/>
    <w:rsid w:val="001E55B2"/>
    <w:rsid w:val="001E5866"/>
    <w:rsid w:val="001E7733"/>
    <w:rsid w:val="001F0335"/>
    <w:rsid w:val="001F0371"/>
    <w:rsid w:val="001F1DF0"/>
    <w:rsid w:val="001F25A9"/>
    <w:rsid w:val="001F3237"/>
    <w:rsid w:val="001F386B"/>
    <w:rsid w:val="001F5FDE"/>
    <w:rsid w:val="001F6578"/>
    <w:rsid w:val="001F760C"/>
    <w:rsid w:val="001F7800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701A"/>
    <w:rsid w:val="00207CF7"/>
    <w:rsid w:val="002100B3"/>
    <w:rsid w:val="002101F2"/>
    <w:rsid w:val="002106E6"/>
    <w:rsid w:val="00210F0C"/>
    <w:rsid w:val="00211425"/>
    <w:rsid w:val="002115A9"/>
    <w:rsid w:val="002137E6"/>
    <w:rsid w:val="00213EB8"/>
    <w:rsid w:val="00214533"/>
    <w:rsid w:val="00216417"/>
    <w:rsid w:val="00217530"/>
    <w:rsid w:val="00217710"/>
    <w:rsid w:val="0021795E"/>
    <w:rsid w:val="00220491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52B"/>
    <w:rsid w:val="002330D0"/>
    <w:rsid w:val="0023354E"/>
    <w:rsid w:val="0023571C"/>
    <w:rsid w:val="00236B75"/>
    <w:rsid w:val="0024027D"/>
    <w:rsid w:val="00240289"/>
    <w:rsid w:val="0024041A"/>
    <w:rsid w:val="0024186B"/>
    <w:rsid w:val="0024205E"/>
    <w:rsid w:val="00242553"/>
    <w:rsid w:val="0024433C"/>
    <w:rsid w:val="00244642"/>
    <w:rsid w:val="00244B38"/>
    <w:rsid w:val="00246F46"/>
    <w:rsid w:val="00250215"/>
    <w:rsid w:val="0025145E"/>
    <w:rsid w:val="00251E84"/>
    <w:rsid w:val="002528F7"/>
    <w:rsid w:val="00252C9C"/>
    <w:rsid w:val="002542AE"/>
    <w:rsid w:val="00254A36"/>
    <w:rsid w:val="002559B9"/>
    <w:rsid w:val="00257773"/>
    <w:rsid w:val="00260569"/>
    <w:rsid w:val="00260E64"/>
    <w:rsid w:val="00260EEB"/>
    <w:rsid w:val="00260FA1"/>
    <w:rsid w:val="00261272"/>
    <w:rsid w:val="0026158D"/>
    <w:rsid w:val="00263035"/>
    <w:rsid w:val="00263094"/>
    <w:rsid w:val="00263447"/>
    <w:rsid w:val="00263D72"/>
    <w:rsid w:val="00263E28"/>
    <w:rsid w:val="0026426F"/>
    <w:rsid w:val="0026557B"/>
    <w:rsid w:val="00265A5A"/>
    <w:rsid w:val="00265D18"/>
    <w:rsid w:val="002665A4"/>
    <w:rsid w:val="0027052A"/>
    <w:rsid w:val="00270AF6"/>
    <w:rsid w:val="00270D59"/>
    <w:rsid w:val="00271025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E91"/>
    <w:rsid w:val="00280F4A"/>
    <w:rsid w:val="00281740"/>
    <w:rsid w:val="00281D16"/>
    <w:rsid w:val="00283198"/>
    <w:rsid w:val="00283E26"/>
    <w:rsid w:val="00283F0A"/>
    <w:rsid w:val="002846B1"/>
    <w:rsid w:val="00285376"/>
    <w:rsid w:val="00285D2B"/>
    <w:rsid w:val="00286AD3"/>
    <w:rsid w:val="0028726A"/>
    <w:rsid w:val="002877FC"/>
    <w:rsid w:val="00287968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5880"/>
    <w:rsid w:val="002A5F5B"/>
    <w:rsid w:val="002A7293"/>
    <w:rsid w:val="002A7380"/>
    <w:rsid w:val="002A76C6"/>
    <w:rsid w:val="002A7A40"/>
    <w:rsid w:val="002A7CDD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FD9"/>
    <w:rsid w:val="002B54C1"/>
    <w:rsid w:val="002B5F87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2C6F"/>
    <w:rsid w:val="002C38F4"/>
    <w:rsid w:val="002C3CAA"/>
    <w:rsid w:val="002C4DBF"/>
    <w:rsid w:val="002C6CF7"/>
    <w:rsid w:val="002C7037"/>
    <w:rsid w:val="002D02FE"/>
    <w:rsid w:val="002D1AAA"/>
    <w:rsid w:val="002D20E8"/>
    <w:rsid w:val="002D236D"/>
    <w:rsid w:val="002D2C59"/>
    <w:rsid w:val="002D3C61"/>
    <w:rsid w:val="002D4250"/>
    <w:rsid w:val="002D4481"/>
    <w:rsid w:val="002D4575"/>
    <w:rsid w:val="002D5CF0"/>
    <w:rsid w:val="002D601F"/>
    <w:rsid w:val="002E0768"/>
    <w:rsid w:val="002E0877"/>
    <w:rsid w:val="002E0966"/>
    <w:rsid w:val="002E11D1"/>
    <w:rsid w:val="002E3165"/>
    <w:rsid w:val="002E4305"/>
    <w:rsid w:val="002E530A"/>
    <w:rsid w:val="002E531D"/>
    <w:rsid w:val="002E57FD"/>
    <w:rsid w:val="002E67D3"/>
    <w:rsid w:val="002E7EE1"/>
    <w:rsid w:val="002F10CF"/>
    <w:rsid w:val="002F1AB3"/>
    <w:rsid w:val="002F2AD2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21A1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2510"/>
    <w:rsid w:val="003141B6"/>
    <w:rsid w:val="00316381"/>
    <w:rsid w:val="003169A4"/>
    <w:rsid w:val="003173E0"/>
    <w:rsid w:val="0032071C"/>
    <w:rsid w:val="00321A56"/>
    <w:rsid w:val="00321B20"/>
    <w:rsid w:val="00323B33"/>
    <w:rsid w:val="00324445"/>
    <w:rsid w:val="00325546"/>
    <w:rsid w:val="003257F0"/>
    <w:rsid w:val="003259C5"/>
    <w:rsid w:val="00325CC0"/>
    <w:rsid w:val="00325E65"/>
    <w:rsid w:val="00326507"/>
    <w:rsid w:val="00327436"/>
    <w:rsid w:val="003275D4"/>
    <w:rsid w:val="003278BB"/>
    <w:rsid w:val="003319E2"/>
    <w:rsid w:val="00333314"/>
    <w:rsid w:val="00334564"/>
    <w:rsid w:val="00334B2F"/>
    <w:rsid w:val="0033571F"/>
    <w:rsid w:val="00335C2A"/>
    <w:rsid w:val="00336F9A"/>
    <w:rsid w:val="00340083"/>
    <w:rsid w:val="003414F9"/>
    <w:rsid w:val="0034164E"/>
    <w:rsid w:val="00341A74"/>
    <w:rsid w:val="00341D7A"/>
    <w:rsid w:val="00341ED4"/>
    <w:rsid w:val="003427DF"/>
    <w:rsid w:val="003436A5"/>
    <w:rsid w:val="00344062"/>
    <w:rsid w:val="00345909"/>
    <w:rsid w:val="003468B8"/>
    <w:rsid w:val="00347499"/>
    <w:rsid w:val="0034777A"/>
    <w:rsid w:val="00350018"/>
    <w:rsid w:val="003500D1"/>
    <w:rsid w:val="00350C85"/>
    <w:rsid w:val="00352DB8"/>
    <w:rsid w:val="00353890"/>
    <w:rsid w:val="00355533"/>
    <w:rsid w:val="0035555B"/>
    <w:rsid w:val="003572A0"/>
    <w:rsid w:val="003579C1"/>
    <w:rsid w:val="00357A33"/>
    <w:rsid w:val="00357AA2"/>
    <w:rsid w:val="00357C32"/>
    <w:rsid w:val="00357D48"/>
    <w:rsid w:val="00357E1B"/>
    <w:rsid w:val="003610B1"/>
    <w:rsid w:val="00361308"/>
    <w:rsid w:val="00362238"/>
    <w:rsid w:val="0036230B"/>
    <w:rsid w:val="00362394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1A15"/>
    <w:rsid w:val="00372C2B"/>
    <w:rsid w:val="00372C67"/>
    <w:rsid w:val="00372FAD"/>
    <w:rsid w:val="0037329F"/>
    <w:rsid w:val="003738F3"/>
    <w:rsid w:val="00373EC9"/>
    <w:rsid w:val="003755FD"/>
    <w:rsid w:val="00375AC9"/>
    <w:rsid w:val="00375D38"/>
    <w:rsid w:val="00375FD2"/>
    <w:rsid w:val="003760B7"/>
    <w:rsid w:val="0037615C"/>
    <w:rsid w:val="00376D5B"/>
    <w:rsid w:val="00380721"/>
    <w:rsid w:val="00381658"/>
    <w:rsid w:val="0038317B"/>
    <w:rsid w:val="00383A89"/>
    <w:rsid w:val="0038400D"/>
    <w:rsid w:val="0038438D"/>
    <w:rsid w:val="003850A0"/>
    <w:rsid w:val="0038517B"/>
    <w:rsid w:val="0038579B"/>
    <w:rsid w:val="003862E0"/>
    <w:rsid w:val="00386369"/>
    <w:rsid w:val="00386E4B"/>
    <w:rsid w:val="003871DA"/>
    <w:rsid w:val="00387F66"/>
    <w:rsid w:val="00391E56"/>
    <w:rsid w:val="00392525"/>
    <w:rsid w:val="00392695"/>
    <w:rsid w:val="00392B56"/>
    <w:rsid w:val="0039338D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5049"/>
    <w:rsid w:val="003A5533"/>
    <w:rsid w:val="003A57F0"/>
    <w:rsid w:val="003A62A4"/>
    <w:rsid w:val="003A645E"/>
    <w:rsid w:val="003A71B3"/>
    <w:rsid w:val="003A7A32"/>
    <w:rsid w:val="003A7FC7"/>
    <w:rsid w:val="003B0939"/>
    <w:rsid w:val="003B0D6E"/>
    <w:rsid w:val="003B1FC0"/>
    <w:rsid w:val="003B300D"/>
    <w:rsid w:val="003B392D"/>
    <w:rsid w:val="003B3A13"/>
    <w:rsid w:val="003B4A74"/>
    <w:rsid w:val="003B5430"/>
    <w:rsid w:val="003B585C"/>
    <w:rsid w:val="003B5AE9"/>
    <w:rsid w:val="003B60D5"/>
    <w:rsid w:val="003B6791"/>
    <w:rsid w:val="003B681E"/>
    <w:rsid w:val="003B7086"/>
    <w:rsid w:val="003B7D9D"/>
    <w:rsid w:val="003C0674"/>
    <w:rsid w:val="003C11FC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BB7"/>
    <w:rsid w:val="003D1CF4"/>
    <w:rsid w:val="003D1FE3"/>
    <w:rsid w:val="003D2C36"/>
    <w:rsid w:val="003D39F7"/>
    <w:rsid w:val="003D4374"/>
    <w:rsid w:val="003D56A5"/>
    <w:rsid w:val="003D5E7F"/>
    <w:rsid w:val="003D6DCF"/>
    <w:rsid w:val="003D7720"/>
    <w:rsid w:val="003D7F8E"/>
    <w:rsid w:val="003E01D5"/>
    <w:rsid w:val="003E029A"/>
    <w:rsid w:val="003E0674"/>
    <w:rsid w:val="003E093F"/>
    <w:rsid w:val="003E1421"/>
    <w:rsid w:val="003E1BE2"/>
    <w:rsid w:val="003E246C"/>
    <w:rsid w:val="003E2931"/>
    <w:rsid w:val="003E2C3B"/>
    <w:rsid w:val="003E316E"/>
    <w:rsid w:val="003E3996"/>
    <w:rsid w:val="003E3B26"/>
    <w:rsid w:val="003E3FD0"/>
    <w:rsid w:val="003E4184"/>
    <w:rsid w:val="003E6971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73D"/>
    <w:rsid w:val="003F6CF8"/>
    <w:rsid w:val="003F79B4"/>
    <w:rsid w:val="003F7B41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652"/>
    <w:rsid w:val="004068F5"/>
    <w:rsid w:val="00406C77"/>
    <w:rsid w:val="004072C8"/>
    <w:rsid w:val="0040761D"/>
    <w:rsid w:val="004076DD"/>
    <w:rsid w:val="0040799E"/>
    <w:rsid w:val="00407F37"/>
    <w:rsid w:val="004107A0"/>
    <w:rsid w:val="00410869"/>
    <w:rsid w:val="00410B68"/>
    <w:rsid w:val="00410FAF"/>
    <w:rsid w:val="004110AC"/>
    <w:rsid w:val="00411D9D"/>
    <w:rsid w:val="00412D6A"/>
    <w:rsid w:val="004134BB"/>
    <w:rsid w:val="004136CF"/>
    <w:rsid w:val="00413A8A"/>
    <w:rsid w:val="00415953"/>
    <w:rsid w:val="00416F1E"/>
    <w:rsid w:val="00417553"/>
    <w:rsid w:val="004175B6"/>
    <w:rsid w:val="0042084B"/>
    <w:rsid w:val="00424EFE"/>
    <w:rsid w:val="00425F49"/>
    <w:rsid w:val="00427EAA"/>
    <w:rsid w:val="004303CA"/>
    <w:rsid w:val="004306D6"/>
    <w:rsid w:val="00431998"/>
    <w:rsid w:val="004320F2"/>
    <w:rsid w:val="00433F39"/>
    <w:rsid w:val="00434D1C"/>
    <w:rsid w:val="0043558D"/>
    <w:rsid w:val="004361D6"/>
    <w:rsid w:val="0043641B"/>
    <w:rsid w:val="004367D4"/>
    <w:rsid w:val="00436DA1"/>
    <w:rsid w:val="00436DF8"/>
    <w:rsid w:val="00437CDB"/>
    <w:rsid w:val="00440390"/>
    <w:rsid w:val="00441C20"/>
    <w:rsid w:val="00441CC1"/>
    <w:rsid w:val="00441D04"/>
    <w:rsid w:val="00443208"/>
    <w:rsid w:val="00443B7A"/>
    <w:rsid w:val="00444069"/>
    <w:rsid w:val="00444EBF"/>
    <w:rsid w:val="004454D8"/>
    <w:rsid w:val="0044556F"/>
    <w:rsid w:val="0044660E"/>
    <w:rsid w:val="00447808"/>
    <w:rsid w:val="00447FFD"/>
    <w:rsid w:val="004504F0"/>
    <w:rsid w:val="00452896"/>
    <w:rsid w:val="00454D73"/>
    <w:rsid w:val="0045525D"/>
    <w:rsid w:val="004553DE"/>
    <w:rsid w:val="00457745"/>
    <w:rsid w:val="004605D7"/>
    <w:rsid w:val="00460CA5"/>
    <w:rsid w:val="00460FF1"/>
    <w:rsid w:val="004613D6"/>
    <w:rsid w:val="0046188C"/>
    <w:rsid w:val="00463606"/>
    <w:rsid w:val="004636DA"/>
    <w:rsid w:val="00463808"/>
    <w:rsid w:val="00463B0B"/>
    <w:rsid w:val="00463EDD"/>
    <w:rsid w:val="0046481A"/>
    <w:rsid w:val="004648BD"/>
    <w:rsid w:val="00464BB8"/>
    <w:rsid w:val="00464D3A"/>
    <w:rsid w:val="00464DA7"/>
    <w:rsid w:val="0046522E"/>
    <w:rsid w:val="004654B8"/>
    <w:rsid w:val="0046586E"/>
    <w:rsid w:val="00466714"/>
    <w:rsid w:val="00466BE6"/>
    <w:rsid w:val="004672FC"/>
    <w:rsid w:val="004678A5"/>
    <w:rsid w:val="00467B47"/>
    <w:rsid w:val="0047117B"/>
    <w:rsid w:val="00471624"/>
    <w:rsid w:val="00471867"/>
    <w:rsid w:val="004722BC"/>
    <w:rsid w:val="00472963"/>
    <w:rsid w:val="00472E68"/>
    <w:rsid w:val="00473CF5"/>
    <w:rsid w:val="004749BD"/>
    <w:rsid w:val="00474C96"/>
    <w:rsid w:val="00475591"/>
    <w:rsid w:val="0047619C"/>
    <w:rsid w:val="00476579"/>
    <w:rsid w:val="00476A47"/>
    <w:rsid w:val="004772F9"/>
    <w:rsid w:val="00480162"/>
    <w:rsid w:val="004813B3"/>
    <w:rsid w:val="004832A7"/>
    <w:rsid w:val="00483944"/>
    <w:rsid w:val="004840DB"/>
    <w:rsid w:val="0048419C"/>
    <w:rsid w:val="00484FED"/>
    <w:rsid w:val="004859E2"/>
    <w:rsid w:val="00485BCE"/>
    <w:rsid w:val="004863E1"/>
    <w:rsid w:val="00486B55"/>
    <w:rsid w:val="004874EC"/>
    <w:rsid w:val="00487F26"/>
    <w:rsid w:val="0049223B"/>
    <w:rsid w:val="004929E4"/>
    <w:rsid w:val="00493AF9"/>
    <w:rsid w:val="00496062"/>
    <w:rsid w:val="00496E18"/>
    <w:rsid w:val="004974D8"/>
    <w:rsid w:val="004A1734"/>
    <w:rsid w:val="004A1C5D"/>
    <w:rsid w:val="004A1CC7"/>
    <w:rsid w:val="004A3051"/>
    <w:rsid w:val="004A5D42"/>
    <w:rsid w:val="004A712A"/>
    <w:rsid w:val="004A7722"/>
    <w:rsid w:val="004B2363"/>
    <w:rsid w:val="004B28E1"/>
    <w:rsid w:val="004B2F56"/>
    <w:rsid w:val="004B383E"/>
    <w:rsid w:val="004B4580"/>
    <w:rsid w:val="004B5522"/>
    <w:rsid w:val="004B5AF3"/>
    <w:rsid w:val="004B61C2"/>
    <w:rsid w:val="004B63F4"/>
    <w:rsid w:val="004B6D52"/>
    <w:rsid w:val="004B7B69"/>
    <w:rsid w:val="004B7C9F"/>
    <w:rsid w:val="004C090C"/>
    <w:rsid w:val="004C1544"/>
    <w:rsid w:val="004C17D2"/>
    <w:rsid w:val="004C1D9B"/>
    <w:rsid w:val="004C217A"/>
    <w:rsid w:val="004C35CD"/>
    <w:rsid w:val="004C3803"/>
    <w:rsid w:val="004C5CF3"/>
    <w:rsid w:val="004C77DB"/>
    <w:rsid w:val="004D0281"/>
    <w:rsid w:val="004D0AE2"/>
    <w:rsid w:val="004D1C32"/>
    <w:rsid w:val="004D1E87"/>
    <w:rsid w:val="004D22D2"/>
    <w:rsid w:val="004D2727"/>
    <w:rsid w:val="004D28BA"/>
    <w:rsid w:val="004D2B4B"/>
    <w:rsid w:val="004D304E"/>
    <w:rsid w:val="004D557A"/>
    <w:rsid w:val="004D5671"/>
    <w:rsid w:val="004D5D9B"/>
    <w:rsid w:val="004D6073"/>
    <w:rsid w:val="004D640E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54F5"/>
    <w:rsid w:val="004E5843"/>
    <w:rsid w:val="004E649B"/>
    <w:rsid w:val="004E6A12"/>
    <w:rsid w:val="004E6E9A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5648"/>
    <w:rsid w:val="004F5ED2"/>
    <w:rsid w:val="004F78EF"/>
    <w:rsid w:val="00501516"/>
    <w:rsid w:val="0050161D"/>
    <w:rsid w:val="00501A05"/>
    <w:rsid w:val="00502330"/>
    <w:rsid w:val="00502397"/>
    <w:rsid w:val="005024D2"/>
    <w:rsid w:val="00503BFB"/>
    <w:rsid w:val="0050401E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C42"/>
    <w:rsid w:val="00511D8D"/>
    <w:rsid w:val="00511EE9"/>
    <w:rsid w:val="00512292"/>
    <w:rsid w:val="0051283A"/>
    <w:rsid w:val="00512D1F"/>
    <w:rsid w:val="0051341E"/>
    <w:rsid w:val="00513C9C"/>
    <w:rsid w:val="00514598"/>
    <w:rsid w:val="00514B2A"/>
    <w:rsid w:val="0051520A"/>
    <w:rsid w:val="005162B1"/>
    <w:rsid w:val="005167C7"/>
    <w:rsid w:val="00516DDC"/>
    <w:rsid w:val="005170DF"/>
    <w:rsid w:val="005170F3"/>
    <w:rsid w:val="00520BDB"/>
    <w:rsid w:val="005215E3"/>
    <w:rsid w:val="005216EB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BD2"/>
    <w:rsid w:val="0053039D"/>
    <w:rsid w:val="00530C17"/>
    <w:rsid w:val="00530DA1"/>
    <w:rsid w:val="00530F97"/>
    <w:rsid w:val="0053262C"/>
    <w:rsid w:val="00533989"/>
    <w:rsid w:val="00534395"/>
    <w:rsid w:val="00534468"/>
    <w:rsid w:val="005358F5"/>
    <w:rsid w:val="00536021"/>
    <w:rsid w:val="0053699F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1822"/>
    <w:rsid w:val="005422AF"/>
    <w:rsid w:val="00542491"/>
    <w:rsid w:val="00542A7A"/>
    <w:rsid w:val="00543250"/>
    <w:rsid w:val="00543262"/>
    <w:rsid w:val="00544728"/>
    <w:rsid w:val="005457B4"/>
    <w:rsid w:val="00545BDE"/>
    <w:rsid w:val="00545F4E"/>
    <w:rsid w:val="0054752B"/>
    <w:rsid w:val="00551365"/>
    <w:rsid w:val="00551E52"/>
    <w:rsid w:val="005525A4"/>
    <w:rsid w:val="00552D6E"/>
    <w:rsid w:val="00553DFD"/>
    <w:rsid w:val="00553F8C"/>
    <w:rsid w:val="00556113"/>
    <w:rsid w:val="0055623A"/>
    <w:rsid w:val="005563D9"/>
    <w:rsid w:val="00557E3D"/>
    <w:rsid w:val="00560961"/>
    <w:rsid w:val="00562EB1"/>
    <w:rsid w:val="00563192"/>
    <w:rsid w:val="0056331A"/>
    <w:rsid w:val="005639B0"/>
    <w:rsid w:val="00564FB7"/>
    <w:rsid w:val="00565200"/>
    <w:rsid w:val="00565307"/>
    <w:rsid w:val="0056625A"/>
    <w:rsid w:val="00567040"/>
    <w:rsid w:val="005670AA"/>
    <w:rsid w:val="005706F5"/>
    <w:rsid w:val="005716B8"/>
    <w:rsid w:val="00571702"/>
    <w:rsid w:val="00571F29"/>
    <w:rsid w:val="00573551"/>
    <w:rsid w:val="005739AB"/>
    <w:rsid w:val="005754F7"/>
    <w:rsid w:val="0057568F"/>
    <w:rsid w:val="00575C75"/>
    <w:rsid w:val="00577582"/>
    <w:rsid w:val="00581057"/>
    <w:rsid w:val="005812BE"/>
    <w:rsid w:val="00581DC3"/>
    <w:rsid w:val="0058298C"/>
    <w:rsid w:val="00582FEB"/>
    <w:rsid w:val="00583092"/>
    <w:rsid w:val="00583117"/>
    <w:rsid w:val="00583E2F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96EF8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FD2"/>
    <w:rsid w:val="005B1797"/>
    <w:rsid w:val="005B18D8"/>
    <w:rsid w:val="005B1CFC"/>
    <w:rsid w:val="005B1DD6"/>
    <w:rsid w:val="005B1E95"/>
    <w:rsid w:val="005B20E7"/>
    <w:rsid w:val="005B598A"/>
    <w:rsid w:val="005B6B3E"/>
    <w:rsid w:val="005B7350"/>
    <w:rsid w:val="005C1C00"/>
    <w:rsid w:val="005C2A18"/>
    <w:rsid w:val="005C4375"/>
    <w:rsid w:val="005C4C12"/>
    <w:rsid w:val="005C6159"/>
    <w:rsid w:val="005C6543"/>
    <w:rsid w:val="005D00A5"/>
    <w:rsid w:val="005D00D6"/>
    <w:rsid w:val="005D07B2"/>
    <w:rsid w:val="005D0D93"/>
    <w:rsid w:val="005D0EFA"/>
    <w:rsid w:val="005D1A14"/>
    <w:rsid w:val="005D26DF"/>
    <w:rsid w:val="005D2EDB"/>
    <w:rsid w:val="005D30FC"/>
    <w:rsid w:val="005D3674"/>
    <w:rsid w:val="005D4D30"/>
    <w:rsid w:val="005D4D37"/>
    <w:rsid w:val="005D5D7D"/>
    <w:rsid w:val="005D6138"/>
    <w:rsid w:val="005D71EF"/>
    <w:rsid w:val="005D7469"/>
    <w:rsid w:val="005D7B02"/>
    <w:rsid w:val="005E0217"/>
    <w:rsid w:val="005E0E50"/>
    <w:rsid w:val="005E1F72"/>
    <w:rsid w:val="005E24FD"/>
    <w:rsid w:val="005E2581"/>
    <w:rsid w:val="005E2C51"/>
    <w:rsid w:val="005E2F4D"/>
    <w:rsid w:val="005E2FA5"/>
    <w:rsid w:val="005E3097"/>
    <w:rsid w:val="005E3501"/>
    <w:rsid w:val="005E3FC4"/>
    <w:rsid w:val="005E4732"/>
    <w:rsid w:val="005E4B61"/>
    <w:rsid w:val="005E4C8D"/>
    <w:rsid w:val="005E573E"/>
    <w:rsid w:val="005E6606"/>
    <w:rsid w:val="005E6D42"/>
    <w:rsid w:val="005E79C4"/>
    <w:rsid w:val="005F05D5"/>
    <w:rsid w:val="005F1793"/>
    <w:rsid w:val="005F1B96"/>
    <w:rsid w:val="005F1DBB"/>
    <w:rsid w:val="005F1F95"/>
    <w:rsid w:val="005F35FC"/>
    <w:rsid w:val="005F3A35"/>
    <w:rsid w:val="005F425D"/>
    <w:rsid w:val="005F53F2"/>
    <w:rsid w:val="005F7C1D"/>
    <w:rsid w:val="00600DD3"/>
    <w:rsid w:val="00601F5B"/>
    <w:rsid w:val="006030D7"/>
    <w:rsid w:val="0060505A"/>
    <w:rsid w:val="0060526C"/>
    <w:rsid w:val="00606328"/>
    <w:rsid w:val="0060652B"/>
    <w:rsid w:val="00606683"/>
    <w:rsid w:val="00606B84"/>
    <w:rsid w:val="0060715C"/>
    <w:rsid w:val="006113B3"/>
    <w:rsid w:val="006124A7"/>
    <w:rsid w:val="0061316B"/>
    <w:rsid w:val="0061458A"/>
    <w:rsid w:val="00614934"/>
    <w:rsid w:val="00615570"/>
    <w:rsid w:val="006158AD"/>
    <w:rsid w:val="00616808"/>
    <w:rsid w:val="00616976"/>
    <w:rsid w:val="006175DC"/>
    <w:rsid w:val="00617828"/>
    <w:rsid w:val="00617A6E"/>
    <w:rsid w:val="00620934"/>
    <w:rsid w:val="00620AB7"/>
    <w:rsid w:val="00621350"/>
    <w:rsid w:val="00621437"/>
    <w:rsid w:val="00621D3B"/>
    <w:rsid w:val="00621FDC"/>
    <w:rsid w:val="00622B4B"/>
    <w:rsid w:val="006237BD"/>
    <w:rsid w:val="00623998"/>
    <w:rsid w:val="00624D21"/>
    <w:rsid w:val="00627101"/>
    <w:rsid w:val="0062728A"/>
    <w:rsid w:val="00627E00"/>
    <w:rsid w:val="00627FA5"/>
    <w:rsid w:val="00630BF1"/>
    <w:rsid w:val="00630CC3"/>
    <w:rsid w:val="0063101C"/>
    <w:rsid w:val="00631658"/>
    <w:rsid w:val="00631744"/>
    <w:rsid w:val="00633389"/>
    <w:rsid w:val="00633E1E"/>
    <w:rsid w:val="00634DC9"/>
    <w:rsid w:val="00635D52"/>
    <w:rsid w:val="00637DAB"/>
    <w:rsid w:val="0064033D"/>
    <w:rsid w:val="00641AD5"/>
    <w:rsid w:val="00642EFE"/>
    <w:rsid w:val="00644CE2"/>
    <w:rsid w:val="00645E1D"/>
    <w:rsid w:val="00647B5C"/>
    <w:rsid w:val="00650073"/>
    <w:rsid w:val="00650458"/>
    <w:rsid w:val="006505D2"/>
    <w:rsid w:val="00651408"/>
    <w:rsid w:val="00651E02"/>
    <w:rsid w:val="006521E5"/>
    <w:rsid w:val="00653219"/>
    <w:rsid w:val="00653DBE"/>
    <w:rsid w:val="00654ADD"/>
    <w:rsid w:val="00654D3D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C68"/>
    <w:rsid w:val="006657A3"/>
    <w:rsid w:val="006657EE"/>
    <w:rsid w:val="00667A56"/>
    <w:rsid w:val="0067102D"/>
    <w:rsid w:val="00671A82"/>
    <w:rsid w:val="0067229B"/>
    <w:rsid w:val="0067525E"/>
    <w:rsid w:val="0067579A"/>
    <w:rsid w:val="00676178"/>
    <w:rsid w:val="00677658"/>
    <w:rsid w:val="00677C72"/>
    <w:rsid w:val="006818C6"/>
    <w:rsid w:val="00685689"/>
    <w:rsid w:val="00685962"/>
    <w:rsid w:val="00685A30"/>
    <w:rsid w:val="00685C48"/>
    <w:rsid w:val="00691009"/>
    <w:rsid w:val="006912BB"/>
    <w:rsid w:val="00691821"/>
    <w:rsid w:val="00692C09"/>
    <w:rsid w:val="00692FA3"/>
    <w:rsid w:val="00693C4E"/>
    <w:rsid w:val="006953B6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6D19"/>
    <w:rsid w:val="006A76FD"/>
    <w:rsid w:val="006A79CD"/>
    <w:rsid w:val="006B0116"/>
    <w:rsid w:val="006B0566"/>
    <w:rsid w:val="006B19F7"/>
    <w:rsid w:val="006B25B2"/>
    <w:rsid w:val="006B2824"/>
    <w:rsid w:val="006B2F02"/>
    <w:rsid w:val="006B3E66"/>
    <w:rsid w:val="006B4238"/>
    <w:rsid w:val="006B42B0"/>
    <w:rsid w:val="006B521F"/>
    <w:rsid w:val="006B5588"/>
    <w:rsid w:val="006B572D"/>
    <w:rsid w:val="006B5849"/>
    <w:rsid w:val="006B6951"/>
    <w:rsid w:val="006B739E"/>
    <w:rsid w:val="006B7A24"/>
    <w:rsid w:val="006B7F1F"/>
    <w:rsid w:val="006C08B6"/>
    <w:rsid w:val="006C1293"/>
    <w:rsid w:val="006C12EC"/>
    <w:rsid w:val="006C135E"/>
    <w:rsid w:val="006C1D25"/>
    <w:rsid w:val="006C3115"/>
    <w:rsid w:val="006C3873"/>
    <w:rsid w:val="006C3909"/>
    <w:rsid w:val="006C47F0"/>
    <w:rsid w:val="006C4836"/>
    <w:rsid w:val="006C679A"/>
    <w:rsid w:val="006C778B"/>
    <w:rsid w:val="006C7B6E"/>
    <w:rsid w:val="006C7FE2"/>
    <w:rsid w:val="006D0B02"/>
    <w:rsid w:val="006D0D29"/>
    <w:rsid w:val="006D0D6F"/>
    <w:rsid w:val="006D1826"/>
    <w:rsid w:val="006D197A"/>
    <w:rsid w:val="006D1B3B"/>
    <w:rsid w:val="006D1BA0"/>
    <w:rsid w:val="006D3406"/>
    <w:rsid w:val="006D3D3F"/>
    <w:rsid w:val="006D4E1D"/>
    <w:rsid w:val="006D5516"/>
    <w:rsid w:val="006D5CF8"/>
    <w:rsid w:val="006D5E0B"/>
    <w:rsid w:val="006D6150"/>
    <w:rsid w:val="006E0F22"/>
    <w:rsid w:val="006E2003"/>
    <w:rsid w:val="006E35A0"/>
    <w:rsid w:val="006E35C3"/>
    <w:rsid w:val="006E3999"/>
    <w:rsid w:val="006E4901"/>
    <w:rsid w:val="006E49D7"/>
    <w:rsid w:val="006E625F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1AAD"/>
    <w:rsid w:val="006F246F"/>
    <w:rsid w:val="006F2817"/>
    <w:rsid w:val="006F2C8F"/>
    <w:rsid w:val="006F3372"/>
    <w:rsid w:val="006F3B78"/>
    <w:rsid w:val="006F3F15"/>
    <w:rsid w:val="006F49AA"/>
    <w:rsid w:val="006F4BFE"/>
    <w:rsid w:val="006F6413"/>
    <w:rsid w:val="00700C81"/>
    <w:rsid w:val="007010F4"/>
    <w:rsid w:val="00701157"/>
    <w:rsid w:val="007019EA"/>
    <w:rsid w:val="007032AC"/>
    <w:rsid w:val="00703303"/>
    <w:rsid w:val="007035C9"/>
    <w:rsid w:val="0070371B"/>
    <w:rsid w:val="00703C74"/>
    <w:rsid w:val="00704862"/>
    <w:rsid w:val="00704898"/>
    <w:rsid w:val="007048A8"/>
    <w:rsid w:val="00705492"/>
    <w:rsid w:val="00705706"/>
    <w:rsid w:val="0070731F"/>
    <w:rsid w:val="00707B86"/>
    <w:rsid w:val="00712311"/>
    <w:rsid w:val="00712DB8"/>
    <w:rsid w:val="007131F4"/>
    <w:rsid w:val="0071362A"/>
    <w:rsid w:val="00713B27"/>
    <w:rsid w:val="00714C96"/>
    <w:rsid w:val="007154FC"/>
    <w:rsid w:val="0071687B"/>
    <w:rsid w:val="0071689A"/>
    <w:rsid w:val="00716F47"/>
    <w:rsid w:val="00717204"/>
    <w:rsid w:val="007204FD"/>
    <w:rsid w:val="007210AC"/>
    <w:rsid w:val="00721CBC"/>
    <w:rsid w:val="007224D2"/>
    <w:rsid w:val="00722665"/>
    <w:rsid w:val="00723462"/>
    <w:rsid w:val="007248F1"/>
    <w:rsid w:val="00725ED3"/>
    <w:rsid w:val="007268F5"/>
    <w:rsid w:val="007317E0"/>
    <w:rsid w:val="0073189A"/>
    <w:rsid w:val="00731BD1"/>
    <w:rsid w:val="00731D26"/>
    <w:rsid w:val="0073350E"/>
    <w:rsid w:val="0073446D"/>
    <w:rsid w:val="00735365"/>
    <w:rsid w:val="007367D4"/>
    <w:rsid w:val="00736A43"/>
    <w:rsid w:val="00737986"/>
    <w:rsid w:val="00737B2F"/>
    <w:rsid w:val="00737D93"/>
    <w:rsid w:val="00740919"/>
    <w:rsid w:val="0074145B"/>
    <w:rsid w:val="00741F8D"/>
    <w:rsid w:val="00742B5B"/>
    <w:rsid w:val="007431AB"/>
    <w:rsid w:val="0074334C"/>
    <w:rsid w:val="00744742"/>
    <w:rsid w:val="00744D01"/>
    <w:rsid w:val="00745561"/>
    <w:rsid w:val="00745B1A"/>
    <w:rsid w:val="00747893"/>
    <w:rsid w:val="007478B5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652B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5C2"/>
    <w:rsid w:val="0077364F"/>
    <w:rsid w:val="00774C67"/>
    <w:rsid w:val="0077504D"/>
    <w:rsid w:val="007758EB"/>
    <w:rsid w:val="007760A5"/>
    <w:rsid w:val="00776E6C"/>
    <w:rsid w:val="007811AE"/>
    <w:rsid w:val="007813EB"/>
    <w:rsid w:val="00781688"/>
    <w:rsid w:val="00782D3C"/>
    <w:rsid w:val="0078387F"/>
    <w:rsid w:val="007839E7"/>
    <w:rsid w:val="00784B86"/>
    <w:rsid w:val="00784CB7"/>
    <w:rsid w:val="007862B1"/>
    <w:rsid w:val="0078774A"/>
    <w:rsid w:val="007912D3"/>
    <w:rsid w:val="00791764"/>
    <w:rsid w:val="007930CD"/>
    <w:rsid w:val="00793108"/>
    <w:rsid w:val="00793E8B"/>
    <w:rsid w:val="00794157"/>
    <w:rsid w:val="007942E8"/>
    <w:rsid w:val="00794790"/>
    <w:rsid w:val="00794CDD"/>
    <w:rsid w:val="0079574B"/>
    <w:rsid w:val="00796076"/>
    <w:rsid w:val="007961A6"/>
    <w:rsid w:val="007968A3"/>
    <w:rsid w:val="0079727E"/>
    <w:rsid w:val="007A01D7"/>
    <w:rsid w:val="007A0BB9"/>
    <w:rsid w:val="007A16FB"/>
    <w:rsid w:val="007A2020"/>
    <w:rsid w:val="007A2E03"/>
    <w:rsid w:val="007A2E3D"/>
    <w:rsid w:val="007A2FC9"/>
    <w:rsid w:val="007A3EE6"/>
    <w:rsid w:val="007A3F75"/>
    <w:rsid w:val="007A4AF6"/>
    <w:rsid w:val="007A4BB9"/>
    <w:rsid w:val="007A5810"/>
    <w:rsid w:val="007A5E2D"/>
    <w:rsid w:val="007A7DEB"/>
    <w:rsid w:val="007B188A"/>
    <w:rsid w:val="007B207A"/>
    <w:rsid w:val="007B25C1"/>
    <w:rsid w:val="007B36E4"/>
    <w:rsid w:val="007B3D9D"/>
    <w:rsid w:val="007B5542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927"/>
    <w:rsid w:val="007D0990"/>
    <w:rsid w:val="007D0C96"/>
    <w:rsid w:val="007D1213"/>
    <w:rsid w:val="007D12B1"/>
    <w:rsid w:val="007D13EE"/>
    <w:rsid w:val="007D19D1"/>
    <w:rsid w:val="007D2B56"/>
    <w:rsid w:val="007D3E45"/>
    <w:rsid w:val="007D4017"/>
    <w:rsid w:val="007D4F46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2F20"/>
    <w:rsid w:val="007E3AEE"/>
    <w:rsid w:val="007E46FE"/>
    <w:rsid w:val="007E6804"/>
    <w:rsid w:val="007E6E01"/>
    <w:rsid w:val="007E70F5"/>
    <w:rsid w:val="007F12DE"/>
    <w:rsid w:val="007F1314"/>
    <w:rsid w:val="007F1F51"/>
    <w:rsid w:val="007F281F"/>
    <w:rsid w:val="007F3495"/>
    <w:rsid w:val="007F503F"/>
    <w:rsid w:val="007F5A5F"/>
    <w:rsid w:val="007F6722"/>
    <w:rsid w:val="008013DA"/>
    <w:rsid w:val="0080437A"/>
    <w:rsid w:val="00805DEA"/>
    <w:rsid w:val="008061D6"/>
    <w:rsid w:val="008069F0"/>
    <w:rsid w:val="00807178"/>
    <w:rsid w:val="0080763E"/>
    <w:rsid w:val="00807F1E"/>
    <w:rsid w:val="00807F3B"/>
    <w:rsid w:val="00807F3D"/>
    <w:rsid w:val="00807F72"/>
    <w:rsid w:val="008105B4"/>
    <w:rsid w:val="00811D16"/>
    <w:rsid w:val="00812744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2EC4"/>
    <w:rsid w:val="008434D5"/>
    <w:rsid w:val="008435A4"/>
    <w:rsid w:val="008435DB"/>
    <w:rsid w:val="00843892"/>
    <w:rsid w:val="00844434"/>
    <w:rsid w:val="00845AA5"/>
    <w:rsid w:val="00846CD1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D9D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702CB"/>
    <w:rsid w:val="0087155D"/>
    <w:rsid w:val="00871E55"/>
    <w:rsid w:val="0087341E"/>
    <w:rsid w:val="0087360C"/>
    <w:rsid w:val="00873E83"/>
    <w:rsid w:val="00873FE9"/>
    <w:rsid w:val="008743F2"/>
    <w:rsid w:val="008747C6"/>
    <w:rsid w:val="008769B4"/>
    <w:rsid w:val="008777E0"/>
    <w:rsid w:val="00877F78"/>
    <w:rsid w:val="0088001E"/>
    <w:rsid w:val="00880500"/>
    <w:rsid w:val="00881C05"/>
    <w:rsid w:val="00881C22"/>
    <w:rsid w:val="0088384C"/>
    <w:rsid w:val="00884204"/>
    <w:rsid w:val="00884822"/>
    <w:rsid w:val="00884CA1"/>
    <w:rsid w:val="00886035"/>
    <w:rsid w:val="00886AA6"/>
    <w:rsid w:val="00886EFE"/>
    <w:rsid w:val="008870AF"/>
    <w:rsid w:val="00887807"/>
    <w:rsid w:val="008916DE"/>
    <w:rsid w:val="008920F8"/>
    <w:rsid w:val="0089384E"/>
    <w:rsid w:val="00896212"/>
    <w:rsid w:val="0089622B"/>
    <w:rsid w:val="00896A13"/>
    <w:rsid w:val="008A0AF2"/>
    <w:rsid w:val="008A120F"/>
    <w:rsid w:val="008A15D4"/>
    <w:rsid w:val="008A1E8D"/>
    <w:rsid w:val="008A24FA"/>
    <w:rsid w:val="008A2FF1"/>
    <w:rsid w:val="008A345D"/>
    <w:rsid w:val="008A3652"/>
    <w:rsid w:val="008A3C43"/>
    <w:rsid w:val="008A403C"/>
    <w:rsid w:val="008A474E"/>
    <w:rsid w:val="008A4DA3"/>
    <w:rsid w:val="008A56AD"/>
    <w:rsid w:val="008A5CEA"/>
    <w:rsid w:val="008A73D0"/>
    <w:rsid w:val="008A7905"/>
    <w:rsid w:val="008B12AF"/>
    <w:rsid w:val="008B1605"/>
    <w:rsid w:val="008B1B4F"/>
    <w:rsid w:val="008B4DB1"/>
    <w:rsid w:val="008B4FDA"/>
    <w:rsid w:val="008B54CB"/>
    <w:rsid w:val="008B5A23"/>
    <w:rsid w:val="008B73CD"/>
    <w:rsid w:val="008C0E12"/>
    <w:rsid w:val="008C17DA"/>
    <w:rsid w:val="008C2F41"/>
    <w:rsid w:val="008C343E"/>
    <w:rsid w:val="008C353D"/>
    <w:rsid w:val="008C417C"/>
    <w:rsid w:val="008C4E91"/>
    <w:rsid w:val="008C5FC1"/>
    <w:rsid w:val="008C6995"/>
    <w:rsid w:val="008C6A78"/>
    <w:rsid w:val="008C750C"/>
    <w:rsid w:val="008C7692"/>
    <w:rsid w:val="008D0121"/>
    <w:rsid w:val="008D0FB6"/>
    <w:rsid w:val="008D11AA"/>
    <w:rsid w:val="008D294A"/>
    <w:rsid w:val="008D2B99"/>
    <w:rsid w:val="008D3441"/>
    <w:rsid w:val="008D3C71"/>
    <w:rsid w:val="008D3D10"/>
    <w:rsid w:val="008D47F6"/>
    <w:rsid w:val="008D493D"/>
    <w:rsid w:val="008D5016"/>
    <w:rsid w:val="008D5704"/>
    <w:rsid w:val="008D5EE7"/>
    <w:rsid w:val="008D6C6C"/>
    <w:rsid w:val="008D6EF8"/>
    <w:rsid w:val="008D77B2"/>
    <w:rsid w:val="008D7FF8"/>
    <w:rsid w:val="008E00F2"/>
    <w:rsid w:val="008E1FEB"/>
    <w:rsid w:val="008E2197"/>
    <w:rsid w:val="008E24DC"/>
    <w:rsid w:val="008E3548"/>
    <w:rsid w:val="008E3574"/>
    <w:rsid w:val="008E38E6"/>
    <w:rsid w:val="008E3B1B"/>
    <w:rsid w:val="008E4010"/>
    <w:rsid w:val="008E43BF"/>
    <w:rsid w:val="008E4477"/>
    <w:rsid w:val="008E5B7C"/>
    <w:rsid w:val="008E5C09"/>
    <w:rsid w:val="008E60B3"/>
    <w:rsid w:val="008F13BF"/>
    <w:rsid w:val="008F1771"/>
    <w:rsid w:val="008F2365"/>
    <w:rsid w:val="008F2B76"/>
    <w:rsid w:val="008F4AFC"/>
    <w:rsid w:val="008F527F"/>
    <w:rsid w:val="008F6B74"/>
    <w:rsid w:val="00900242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5B6"/>
    <w:rsid w:val="00906D65"/>
    <w:rsid w:val="00907AC4"/>
    <w:rsid w:val="0091042F"/>
    <w:rsid w:val="0091064F"/>
    <w:rsid w:val="00910F71"/>
    <w:rsid w:val="009111E6"/>
    <w:rsid w:val="009114A5"/>
    <w:rsid w:val="009123CA"/>
    <w:rsid w:val="009138AD"/>
    <w:rsid w:val="00915104"/>
    <w:rsid w:val="00915337"/>
    <w:rsid w:val="009154CF"/>
    <w:rsid w:val="0091590A"/>
    <w:rsid w:val="009160C2"/>
    <w:rsid w:val="00916A53"/>
    <w:rsid w:val="00916EDA"/>
    <w:rsid w:val="00917234"/>
    <w:rsid w:val="0091775C"/>
    <w:rsid w:val="00917FAA"/>
    <w:rsid w:val="00920009"/>
    <w:rsid w:val="00922306"/>
    <w:rsid w:val="009229DF"/>
    <w:rsid w:val="009250FE"/>
    <w:rsid w:val="00926875"/>
    <w:rsid w:val="00931A1F"/>
    <w:rsid w:val="009334DB"/>
    <w:rsid w:val="0093358F"/>
    <w:rsid w:val="009335A0"/>
    <w:rsid w:val="0093460D"/>
    <w:rsid w:val="00934B33"/>
    <w:rsid w:val="00935003"/>
    <w:rsid w:val="009354D8"/>
    <w:rsid w:val="00935E09"/>
    <w:rsid w:val="00936000"/>
    <w:rsid w:val="009365B5"/>
    <w:rsid w:val="0093713C"/>
    <w:rsid w:val="009374A0"/>
    <w:rsid w:val="00937B6A"/>
    <w:rsid w:val="00940C2A"/>
    <w:rsid w:val="00941136"/>
    <w:rsid w:val="009414B2"/>
    <w:rsid w:val="00941728"/>
    <w:rsid w:val="00941924"/>
    <w:rsid w:val="00945590"/>
    <w:rsid w:val="0094684E"/>
    <w:rsid w:val="009471C4"/>
    <w:rsid w:val="00947D03"/>
    <w:rsid w:val="0095176C"/>
    <w:rsid w:val="0095199F"/>
    <w:rsid w:val="00952437"/>
    <w:rsid w:val="0095281A"/>
    <w:rsid w:val="00953F12"/>
    <w:rsid w:val="009542E7"/>
    <w:rsid w:val="00954F59"/>
    <w:rsid w:val="00955A1E"/>
    <w:rsid w:val="00955CC1"/>
    <w:rsid w:val="00955E87"/>
    <w:rsid w:val="00956D11"/>
    <w:rsid w:val="00960802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5FF7"/>
    <w:rsid w:val="009666E0"/>
    <w:rsid w:val="00971CAE"/>
    <w:rsid w:val="009724A5"/>
    <w:rsid w:val="00972668"/>
    <w:rsid w:val="009732B6"/>
    <w:rsid w:val="00973601"/>
    <w:rsid w:val="0097362A"/>
    <w:rsid w:val="00973BAB"/>
    <w:rsid w:val="00973FB1"/>
    <w:rsid w:val="009746C2"/>
    <w:rsid w:val="009750D7"/>
    <w:rsid w:val="00975F7D"/>
    <w:rsid w:val="00975F7E"/>
    <w:rsid w:val="009771B9"/>
    <w:rsid w:val="009775DB"/>
    <w:rsid w:val="00977974"/>
    <w:rsid w:val="009813C4"/>
    <w:rsid w:val="00981540"/>
    <w:rsid w:val="0098244A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AFB"/>
    <w:rsid w:val="00993B84"/>
    <w:rsid w:val="00994A77"/>
    <w:rsid w:val="00995045"/>
    <w:rsid w:val="00995499"/>
    <w:rsid w:val="0099619B"/>
    <w:rsid w:val="00996C19"/>
    <w:rsid w:val="00997050"/>
    <w:rsid w:val="009972FA"/>
    <w:rsid w:val="00997686"/>
    <w:rsid w:val="009A05AC"/>
    <w:rsid w:val="009A171D"/>
    <w:rsid w:val="009A1B95"/>
    <w:rsid w:val="009A2FDE"/>
    <w:rsid w:val="009A30B4"/>
    <w:rsid w:val="009A5190"/>
    <w:rsid w:val="009A73D5"/>
    <w:rsid w:val="009A7574"/>
    <w:rsid w:val="009A796C"/>
    <w:rsid w:val="009A7E8F"/>
    <w:rsid w:val="009B0273"/>
    <w:rsid w:val="009B0824"/>
    <w:rsid w:val="009B0BB5"/>
    <w:rsid w:val="009B0DA1"/>
    <w:rsid w:val="009B2B24"/>
    <w:rsid w:val="009B3CA3"/>
    <w:rsid w:val="009B5889"/>
    <w:rsid w:val="009B58F7"/>
    <w:rsid w:val="009B5ED1"/>
    <w:rsid w:val="009B6D58"/>
    <w:rsid w:val="009C1A9B"/>
    <w:rsid w:val="009C1D0F"/>
    <w:rsid w:val="009C370D"/>
    <w:rsid w:val="009C3A21"/>
    <w:rsid w:val="009C3B73"/>
    <w:rsid w:val="009C3EC5"/>
    <w:rsid w:val="009C5F34"/>
    <w:rsid w:val="009C6103"/>
    <w:rsid w:val="009C6D88"/>
    <w:rsid w:val="009C798B"/>
    <w:rsid w:val="009C7D76"/>
    <w:rsid w:val="009C7DD3"/>
    <w:rsid w:val="009D03A4"/>
    <w:rsid w:val="009D158E"/>
    <w:rsid w:val="009D1F2B"/>
    <w:rsid w:val="009D2415"/>
    <w:rsid w:val="009D2800"/>
    <w:rsid w:val="009D352B"/>
    <w:rsid w:val="009D3747"/>
    <w:rsid w:val="009D47AF"/>
    <w:rsid w:val="009D5B52"/>
    <w:rsid w:val="009D64FE"/>
    <w:rsid w:val="009D6D1A"/>
    <w:rsid w:val="009D78BC"/>
    <w:rsid w:val="009E1525"/>
    <w:rsid w:val="009E1915"/>
    <w:rsid w:val="009E19C7"/>
    <w:rsid w:val="009E2620"/>
    <w:rsid w:val="009E27FC"/>
    <w:rsid w:val="009E35C5"/>
    <w:rsid w:val="009E38B9"/>
    <w:rsid w:val="009E45F3"/>
    <w:rsid w:val="009E4A0F"/>
    <w:rsid w:val="009E4B3C"/>
    <w:rsid w:val="009E7100"/>
    <w:rsid w:val="009F0660"/>
    <w:rsid w:val="009F06BA"/>
    <w:rsid w:val="009F18D0"/>
    <w:rsid w:val="009F19B3"/>
    <w:rsid w:val="009F1FF7"/>
    <w:rsid w:val="009F337A"/>
    <w:rsid w:val="009F442F"/>
    <w:rsid w:val="009F4638"/>
    <w:rsid w:val="009F5C16"/>
    <w:rsid w:val="009F5D9B"/>
    <w:rsid w:val="009F64A7"/>
    <w:rsid w:val="009F7683"/>
    <w:rsid w:val="009F7C54"/>
    <w:rsid w:val="009F7D78"/>
    <w:rsid w:val="00A00BCA"/>
    <w:rsid w:val="00A00E74"/>
    <w:rsid w:val="00A0285A"/>
    <w:rsid w:val="00A031B8"/>
    <w:rsid w:val="00A038AD"/>
    <w:rsid w:val="00A04DB0"/>
    <w:rsid w:val="00A05356"/>
    <w:rsid w:val="00A06D97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992"/>
    <w:rsid w:val="00A14ED9"/>
    <w:rsid w:val="00A150A9"/>
    <w:rsid w:val="00A1623D"/>
    <w:rsid w:val="00A16BE7"/>
    <w:rsid w:val="00A20B69"/>
    <w:rsid w:val="00A222D7"/>
    <w:rsid w:val="00A22548"/>
    <w:rsid w:val="00A22EB5"/>
    <w:rsid w:val="00A24827"/>
    <w:rsid w:val="00A249DB"/>
    <w:rsid w:val="00A24F80"/>
    <w:rsid w:val="00A27FAF"/>
    <w:rsid w:val="00A3062D"/>
    <w:rsid w:val="00A30B3F"/>
    <w:rsid w:val="00A31A12"/>
    <w:rsid w:val="00A31F51"/>
    <w:rsid w:val="00A3284C"/>
    <w:rsid w:val="00A34587"/>
    <w:rsid w:val="00A345A6"/>
    <w:rsid w:val="00A363C5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077"/>
    <w:rsid w:val="00A45662"/>
    <w:rsid w:val="00A45946"/>
    <w:rsid w:val="00A45D0A"/>
    <w:rsid w:val="00A4729F"/>
    <w:rsid w:val="00A5050E"/>
    <w:rsid w:val="00A51B73"/>
    <w:rsid w:val="00A51D7C"/>
    <w:rsid w:val="00A52061"/>
    <w:rsid w:val="00A5206E"/>
    <w:rsid w:val="00A524AC"/>
    <w:rsid w:val="00A52F0E"/>
    <w:rsid w:val="00A530B3"/>
    <w:rsid w:val="00A54131"/>
    <w:rsid w:val="00A5473D"/>
    <w:rsid w:val="00A5512C"/>
    <w:rsid w:val="00A558B9"/>
    <w:rsid w:val="00A55E59"/>
    <w:rsid w:val="00A55FEE"/>
    <w:rsid w:val="00A572D8"/>
    <w:rsid w:val="00A61746"/>
    <w:rsid w:val="00A619F2"/>
    <w:rsid w:val="00A61F96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07AC"/>
    <w:rsid w:val="00A7178B"/>
    <w:rsid w:val="00A71AA8"/>
    <w:rsid w:val="00A71BBC"/>
    <w:rsid w:val="00A71C79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56B"/>
    <w:rsid w:val="00A81620"/>
    <w:rsid w:val="00A81DD5"/>
    <w:rsid w:val="00A8328A"/>
    <w:rsid w:val="00A8368B"/>
    <w:rsid w:val="00A85E5D"/>
    <w:rsid w:val="00A87140"/>
    <w:rsid w:val="00A905A7"/>
    <w:rsid w:val="00A91342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5305"/>
    <w:rsid w:val="00AA53FD"/>
    <w:rsid w:val="00AA60AA"/>
    <w:rsid w:val="00AA632C"/>
    <w:rsid w:val="00AA67F8"/>
    <w:rsid w:val="00AA697C"/>
    <w:rsid w:val="00AA6F53"/>
    <w:rsid w:val="00AA75FA"/>
    <w:rsid w:val="00AA7805"/>
    <w:rsid w:val="00AA7AB1"/>
    <w:rsid w:val="00AB00B1"/>
    <w:rsid w:val="00AB0304"/>
    <w:rsid w:val="00AB14F4"/>
    <w:rsid w:val="00AB16AE"/>
    <w:rsid w:val="00AB184D"/>
    <w:rsid w:val="00AB1DD6"/>
    <w:rsid w:val="00AB227A"/>
    <w:rsid w:val="00AB2618"/>
    <w:rsid w:val="00AB2648"/>
    <w:rsid w:val="00AB2DA5"/>
    <w:rsid w:val="00AB3FFE"/>
    <w:rsid w:val="00AB5AF2"/>
    <w:rsid w:val="00AB5D5B"/>
    <w:rsid w:val="00AB5E50"/>
    <w:rsid w:val="00AB64C0"/>
    <w:rsid w:val="00AB77E2"/>
    <w:rsid w:val="00AB7AF9"/>
    <w:rsid w:val="00AB7C98"/>
    <w:rsid w:val="00AB7D2E"/>
    <w:rsid w:val="00AC082E"/>
    <w:rsid w:val="00AC3F2F"/>
    <w:rsid w:val="00AC45C7"/>
    <w:rsid w:val="00AC4EAF"/>
    <w:rsid w:val="00AC5807"/>
    <w:rsid w:val="00AC743C"/>
    <w:rsid w:val="00AC7A2E"/>
    <w:rsid w:val="00AD0AB3"/>
    <w:rsid w:val="00AD0BEB"/>
    <w:rsid w:val="00AD1BFE"/>
    <w:rsid w:val="00AD305B"/>
    <w:rsid w:val="00AD3483"/>
    <w:rsid w:val="00AD34C9"/>
    <w:rsid w:val="00AD522C"/>
    <w:rsid w:val="00AD6A8F"/>
    <w:rsid w:val="00AD6C4A"/>
    <w:rsid w:val="00AD6D6A"/>
    <w:rsid w:val="00AD7B20"/>
    <w:rsid w:val="00AE1606"/>
    <w:rsid w:val="00AE210D"/>
    <w:rsid w:val="00AE224E"/>
    <w:rsid w:val="00AE26C8"/>
    <w:rsid w:val="00AE3822"/>
    <w:rsid w:val="00AE3B58"/>
    <w:rsid w:val="00AE4008"/>
    <w:rsid w:val="00AE43E4"/>
    <w:rsid w:val="00AE446F"/>
    <w:rsid w:val="00AE44A9"/>
    <w:rsid w:val="00AE52DD"/>
    <w:rsid w:val="00AE56B3"/>
    <w:rsid w:val="00AE5E4B"/>
    <w:rsid w:val="00AE679C"/>
    <w:rsid w:val="00AE73A7"/>
    <w:rsid w:val="00AF023B"/>
    <w:rsid w:val="00AF0ED7"/>
    <w:rsid w:val="00AF1563"/>
    <w:rsid w:val="00AF1673"/>
    <w:rsid w:val="00AF1CF1"/>
    <w:rsid w:val="00AF1F05"/>
    <w:rsid w:val="00AF20D6"/>
    <w:rsid w:val="00AF2160"/>
    <w:rsid w:val="00AF2710"/>
    <w:rsid w:val="00AF27D0"/>
    <w:rsid w:val="00AF4C36"/>
    <w:rsid w:val="00AF4E1A"/>
    <w:rsid w:val="00AF5252"/>
    <w:rsid w:val="00AF564E"/>
    <w:rsid w:val="00AF582B"/>
    <w:rsid w:val="00AF591C"/>
    <w:rsid w:val="00AF5B0F"/>
    <w:rsid w:val="00AF5CA3"/>
    <w:rsid w:val="00AF7BE8"/>
    <w:rsid w:val="00B011DF"/>
    <w:rsid w:val="00B01568"/>
    <w:rsid w:val="00B025A2"/>
    <w:rsid w:val="00B027B8"/>
    <w:rsid w:val="00B027EF"/>
    <w:rsid w:val="00B02A31"/>
    <w:rsid w:val="00B04537"/>
    <w:rsid w:val="00B04817"/>
    <w:rsid w:val="00B051BE"/>
    <w:rsid w:val="00B07942"/>
    <w:rsid w:val="00B07E76"/>
    <w:rsid w:val="00B11297"/>
    <w:rsid w:val="00B11B38"/>
    <w:rsid w:val="00B12288"/>
    <w:rsid w:val="00B12330"/>
    <w:rsid w:val="00B12C72"/>
    <w:rsid w:val="00B14560"/>
    <w:rsid w:val="00B1537B"/>
    <w:rsid w:val="00B15AD9"/>
    <w:rsid w:val="00B16781"/>
    <w:rsid w:val="00B1695D"/>
    <w:rsid w:val="00B169A3"/>
    <w:rsid w:val="00B16E83"/>
    <w:rsid w:val="00B1747C"/>
    <w:rsid w:val="00B176AF"/>
    <w:rsid w:val="00B2066D"/>
    <w:rsid w:val="00B21689"/>
    <w:rsid w:val="00B217A5"/>
    <w:rsid w:val="00B2283B"/>
    <w:rsid w:val="00B23933"/>
    <w:rsid w:val="00B2394E"/>
    <w:rsid w:val="00B24180"/>
    <w:rsid w:val="00B24FBD"/>
    <w:rsid w:val="00B25447"/>
    <w:rsid w:val="00B2561E"/>
    <w:rsid w:val="00B2572B"/>
    <w:rsid w:val="00B25FC4"/>
    <w:rsid w:val="00B26428"/>
    <w:rsid w:val="00B26608"/>
    <w:rsid w:val="00B2681D"/>
    <w:rsid w:val="00B2752E"/>
    <w:rsid w:val="00B30994"/>
    <w:rsid w:val="00B31E71"/>
    <w:rsid w:val="00B32124"/>
    <w:rsid w:val="00B323FD"/>
    <w:rsid w:val="00B32C46"/>
    <w:rsid w:val="00B333DF"/>
    <w:rsid w:val="00B36E56"/>
    <w:rsid w:val="00B36F7B"/>
    <w:rsid w:val="00B37250"/>
    <w:rsid w:val="00B40121"/>
    <w:rsid w:val="00B40233"/>
    <w:rsid w:val="00B413A8"/>
    <w:rsid w:val="00B425F0"/>
    <w:rsid w:val="00B42B58"/>
    <w:rsid w:val="00B4364F"/>
    <w:rsid w:val="00B44A67"/>
    <w:rsid w:val="00B44DC4"/>
    <w:rsid w:val="00B46279"/>
    <w:rsid w:val="00B463F6"/>
    <w:rsid w:val="00B46AA0"/>
    <w:rsid w:val="00B4794D"/>
    <w:rsid w:val="00B50F8D"/>
    <w:rsid w:val="00B514E8"/>
    <w:rsid w:val="00B51D9F"/>
    <w:rsid w:val="00B52987"/>
    <w:rsid w:val="00B52C16"/>
    <w:rsid w:val="00B5319F"/>
    <w:rsid w:val="00B53B93"/>
    <w:rsid w:val="00B53BB3"/>
    <w:rsid w:val="00B53D73"/>
    <w:rsid w:val="00B54C65"/>
    <w:rsid w:val="00B54F63"/>
    <w:rsid w:val="00B553D4"/>
    <w:rsid w:val="00B55CA7"/>
    <w:rsid w:val="00B5713B"/>
    <w:rsid w:val="00B574FB"/>
    <w:rsid w:val="00B57948"/>
    <w:rsid w:val="00B57B59"/>
    <w:rsid w:val="00B57D12"/>
    <w:rsid w:val="00B606E2"/>
    <w:rsid w:val="00B61677"/>
    <w:rsid w:val="00B61894"/>
    <w:rsid w:val="00B62020"/>
    <w:rsid w:val="00B62122"/>
    <w:rsid w:val="00B62D06"/>
    <w:rsid w:val="00B62DDA"/>
    <w:rsid w:val="00B63078"/>
    <w:rsid w:val="00B64118"/>
    <w:rsid w:val="00B64BF8"/>
    <w:rsid w:val="00B65222"/>
    <w:rsid w:val="00B66A70"/>
    <w:rsid w:val="00B66C0B"/>
    <w:rsid w:val="00B67CCD"/>
    <w:rsid w:val="00B70D51"/>
    <w:rsid w:val="00B7136F"/>
    <w:rsid w:val="00B71C3C"/>
    <w:rsid w:val="00B71D73"/>
    <w:rsid w:val="00B73AB8"/>
    <w:rsid w:val="00B73DE0"/>
    <w:rsid w:val="00B744F6"/>
    <w:rsid w:val="00B75687"/>
    <w:rsid w:val="00B75FF5"/>
    <w:rsid w:val="00B7678F"/>
    <w:rsid w:val="00B7771E"/>
    <w:rsid w:val="00B81AD3"/>
    <w:rsid w:val="00B81FA6"/>
    <w:rsid w:val="00B834EF"/>
    <w:rsid w:val="00B838C9"/>
    <w:rsid w:val="00B83C84"/>
    <w:rsid w:val="00B84F37"/>
    <w:rsid w:val="00B853BF"/>
    <w:rsid w:val="00B8636F"/>
    <w:rsid w:val="00B86BCB"/>
    <w:rsid w:val="00B9100A"/>
    <w:rsid w:val="00B925B0"/>
    <w:rsid w:val="00B941D0"/>
    <w:rsid w:val="00B94D27"/>
    <w:rsid w:val="00B95FE0"/>
    <w:rsid w:val="00B96B73"/>
    <w:rsid w:val="00B97237"/>
    <w:rsid w:val="00B975FA"/>
    <w:rsid w:val="00B9796D"/>
    <w:rsid w:val="00B97D91"/>
    <w:rsid w:val="00BA096A"/>
    <w:rsid w:val="00BA3554"/>
    <w:rsid w:val="00BA4B4C"/>
    <w:rsid w:val="00BA632C"/>
    <w:rsid w:val="00BB1A5D"/>
    <w:rsid w:val="00BB1C9B"/>
    <w:rsid w:val="00BB3575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2E1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564"/>
    <w:rsid w:val="00BD4817"/>
    <w:rsid w:val="00BD572E"/>
    <w:rsid w:val="00BD5926"/>
    <w:rsid w:val="00BD5F94"/>
    <w:rsid w:val="00BD6BF7"/>
    <w:rsid w:val="00BD72E6"/>
    <w:rsid w:val="00BE01AE"/>
    <w:rsid w:val="00BE3F61"/>
    <w:rsid w:val="00BE439E"/>
    <w:rsid w:val="00BE45B6"/>
    <w:rsid w:val="00BE54A9"/>
    <w:rsid w:val="00BE557F"/>
    <w:rsid w:val="00BE6363"/>
    <w:rsid w:val="00BE66EA"/>
    <w:rsid w:val="00BE6F5D"/>
    <w:rsid w:val="00BE7276"/>
    <w:rsid w:val="00BE7AC1"/>
    <w:rsid w:val="00BE7AF9"/>
    <w:rsid w:val="00BE7FE1"/>
    <w:rsid w:val="00BF0913"/>
    <w:rsid w:val="00BF4538"/>
    <w:rsid w:val="00BF46D6"/>
    <w:rsid w:val="00BF48B0"/>
    <w:rsid w:val="00BF4FFD"/>
    <w:rsid w:val="00BF5421"/>
    <w:rsid w:val="00BF74AB"/>
    <w:rsid w:val="00BF762F"/>
    <w:rsid w:val="00BF7D70"/>
    <w:rsid w:val="00C008F7"/>
    <w:rsid w:val="00C00E33"/>
    <w:rsid w:val="00C010D8"/>
    <w:rsid w:val="00C011CE"/>
    <w:rsid w:val="00C0193C"/>
    <w:rsid w:val="00C024D3"/>
    <w:rsid w:val="00C029B6"/>
    <w:rsid w:val="00C03431"/>
    <w:rsid w:val="00C03728"/>
    <w:rsid w:val="00C03A8B"/>
    <w:rsid w:val="00C0413D"/>
    <w:rsid w:val="00C04470"/>
    <w:rsid w:val="00C10519"/>
    <w:rsid w:val="00C105F6"/>
    <w:rsid w:val="00C1134C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0953"/>
    <w:rsid w:val="00C21505"/>
    <w:rsid w:val="00C2151D"/>
    <w:rsid w:val="00C22421"/>
    <w:rsid w:val="00C232E0"/>
    <w:rsid w:val="00C23B1B"/>
    <w:rsid w:val="00C23D48"/>
    <w:rsid w:val="00C23F1D"/>
    <w:rsid w:val="00C24256"/>
    <w:rsid w:val="00C26B4D"/>
    <w:rsid w:val="00C26CF7"/>
    <w:rsid w:val="00C3130B"/>
    <w:rsid w:val="00C31373"/>
    <w:rsid w:val="00C324F0"/>
    <w:rsid w:val="00C34414"/>
    <w:rsid w:val="00C3483E"/>
    <w:rsid w:val="00C3484C"/>
    <w:rsid w:val="00C35169"/>
    <w:rsid w:val="00C358A5"/>
    <w:rsid w:val="00C358EA"/>
    <w:rsid w:val="00C364E8"/>
    <w:rsid w:val="00C3797F"/>
    <w:rsid w:val="00C402BB"/>
    <w:rsid w:val="00C4095B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D71"/>
    <w:rsid w:val="00C51512"/>
    <w:rsid w:val="00C527F9"/>
    <w:rsid w:val="00C53834"/>
    <w:rsid w:val="00C53926"/>
    <w:rsid w:val="00C53D1C"/>
    <w:rsid w:val="00C54CEE"/>
    <w:rsid w:val="00C56BBA"/>
    <w:rsid w:val="00C57D7E"/>
    <w:rsid w:val="00C6056C"/>
    <w:rsid w:val="00C611EE"/>
    <w:rsid w:val="00C61D85"/>
    <w:rsid w:val="00C6256F"/>
    <w:rsid w:val="00C6329E"/>
    <w:rsid w:val="00C63E1C"/>
    <w:rsid w:val="00C6467B"/>
    <w:rsid w:val="00C647D8"/>
    <w:rsid w:val="00C648B6"/>
    <w:rsid w:val="00C649BE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4B2"/>
    <w:rsid w:val="00C75A7D"/>
    <w:rsid w:val="00C75BC3"/>
    <w:rsid w:val="00C777BE"/>
    <w:rsid w:val="00C8055A"/>
    <w:rsid w:val="00C806B2"/>
    <w:rsid w:val="00C807D9"/>
    <w:rsid w:val="00C80B25"/>
    <w:rsid w:val="00C80D21"/>
    <w:rsid w:val="00C813A9"/>
    <w:rsid w:val="00C81FE2"/>
    <w:rsid w:val="00C82729"/>
    <w:rsid w:val="00C82BD2"/>
    <w:rsid w:val="00C82CF5"/>
    <w:rsid w:val="00C8399F"/>
    <w:rsid w:val="00C83D8F"/>
    <w:rsid w:val="00C83F86"/>
    <w:rsid w:val="00C84419"/>
    <w:rsid w:val="00C84D2D"/>
    <w:rsid w:val="00C8523E"/>
    <w:rsid w:val="00C85FFA"/>
    <w:rsid w:val="00C86048"/>
    <w:rsid w:val="00C864DC"/>
    <w:rsid w:val="00C91F69"/>
    <w:rsid w:val="00C92051"/>
    <w:rsid w:val="00C92D18"/>
    <w:rsid w:val="00C95B0F"/>
    <w:rsid w:val="00C96127"/>
    <w:rsid w:val="00C978AF"/>
    <w:rsid w:val="00CA0015"/>
    <w:rsid w:val="00CA169D"/>
    <w:rsid w:val="00CA1747"/>
    <w:rsid w:val="00CA1C11"/>
    <w:rsid w:val="00CA2207"/>
    <w:rsid w:val="00CA30F7"/>
    <w:rsid w:val="00CA37FA"/>
    <w:rsid w:val="00CA4510"/>
    <w:rsid w:val="00CA4AB2"/>
    <w:rsid w:val="00CA5671"/>
    <w:rsid w:val="00CA5B8D"/>
    <w:rsid w:val="00CA5DD1"/>
    <w:rsid w:val="00CA6AF5"/>
    <w:rsid w:val="00CA770E"/>
    <w:rsid w:val="00CA7F13"/>
    <w:rsid w:val="00CB0129"/>
    <w:rsid w:val="00CB0901"/>
    <w:rsid w:val="00CB0ADE"/>
    <w:rsid w:val="00CB242F"/>
    <w:rsid w:val="00CB3CB1"/>
    <w:rsid w:val="00CB41AB"/>
    <w:rsid w:val="00CB4C1E"/>
    <w:rsid w:val="00CB5290"/>
    <w:rsid w:val="00CB57BB"/>
    <w:rsid w:val="00CB68EF"/>
    <w:rsid w:val="00CB71A2"/>
    <w:rsid w:val="00CB759C"/>
    <w:rsid w:val="00CB79A4"/>
    <w:rsid w:val="00CC0A8D"/>
    <w:rsid w:val="00CC16CF"/>
    <w:rsid w:val="00CC3419"/>
    <w:rsid w:val="00CC3A77"/>
    <w:rsid w:val="00CC43F3"/>
    <w:rsid w:val="00CC49B7"/>
    <w:rsid w:val="00CC518E"/>
    <w:rsid w:val="00CC539B"/>
    <w:rsid w:val="00CC73F0"/>
    <w:rsid w:val="00CC7693"/>
    <w:rsid w:val="00CD043A"/>
    <w:rsid w:val="00CD3548"/>
    <w:rsid w:val="00CD4190"/>
    <w:rsid w:val="00CD435C"/>
    <w:rsid w:val="00CD43C8"/>
    <w:rsid w:val="00CD4898"/>
    <w:rsid w:val="00CD57A9"/>
    <w:rsid w:val="00CD773C"/>
    <w:rsid w:val="00CE0811"/>
    <w:rsid w:val="00CE0D95"/>
    <w:rsid w:val="00CE1C61"/>
    <w:rsid w:val="00CE2264"/>
    <w:rsid w:val="00CE2E8C"/>
    <w:rsid w:val="00CE3A99"/>
    <w:rsid w:val="00CE47BE"/>
    <w:rsid w:val="00CE4D1D"/>
    <w:rsid w:val="00CE7B83"/>
    <w:rsid w:val="00CE7BF1"/>
    <w:rsid w:val="00CF0D0D"/>
    <w:rsid w:val="00CF12EE"/>
    <w:rsid w:val="00CF1653"/>
    <w:rsid w:val="00CF1742"/>
    <w:rsid w:val="00CF2191"/>
    <w:rsid w:val="00CF2304"/>
    <w:rsid w:val="00CF2915"/>
    <w:rsid w:val="00CF30C0"/>
    <w:rsid w:val="00CF34D0"/>
    <w:rsid w:val="00CF3B8F"/>
    <w:rsid w:val="00CF714D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4CFA"/>
    <w:rsid w:val="00D05A4D"/>
    <w:rsid w:val="00D05F06"/>
    <w:rsid w:val="00D06E12"/>
    <w:rsid w:val="00D104E6"/>
    <w:rsid w:val="00D10B0C"/>
    <w:rsid w:val="00D11611"/>
    <w:rsid w:val="00D132BC"/>
    <w:rsid w:val="00D149C4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464"/>
    <w:rsid w:val="00D23CDE"/>
    <w:rsid w:val="00D26E4A"/>
    <w:rsid w:val="00D26FCF"/>
    <w:rsid w:val="00D27B1C"/>
    <w:rsid w:val="00D27C20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62DB"/>
    <w:rsid w:val="00D36D97"/>
    <w:rsid w:val="00D371A7"/>
    <w:rsid w:val="00D37A8C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57C43"/>
    <w:rsid w:val="00D60E8B"/>
    <w:rsid w:val="00D612BC"/>
    <w:rsid w:val="00D61B60"/>
    <w:rsid w:val="00D61D87"/>
    <w:rsid w:val="00D627D0"/>
    <w:rsid w:val="00D62C0F"/>
    <w:rsid w:val="00D65BF2"/>
    <w:rsid w:val="00D65E4E"/>
    <w:rsid w:val="00D65EBA"/>
    <w:rsid w:val="00D70570"/>
    <w:rsid w:val="00D71259"/>
    <w:rsid w:val="00D71364"/>
    <w:rsid w:val="00D7171E"/>
    <w:rsid w:val="00D7354F"/>
    <w:rsid w:val="00D73623"/>
    <w:rsid w:val="00D7435F"/>
    <w:rsid w:val="00D74CCE"/>
    <w:rsid w:val="00D758CA"/>
    <w:rsid w:val="00D75BB8"/>
    <w:rsid w:val="00D75E8C"/>
    <w:rsid w:val="00D75F27"/>
    <w:rsid w:val="00D76BBA"/>
    <w:rsid w:val="00D770E9"/>
    <w:rsid w:val="00D77ADB"/>
    <w:rsid w:val="00D77EF7"/>
    <w:rsid w:val="00D803FA"/>
    <w:rsid w:val="00D815D1"/>
    <w:rsid w:val="00D81660"/>
    <w:rsid w:val="00D81962"/>
    <w:rsid w:val="00D820D2"/>
    <w:rsid w:val="00D82762"/>
    <w:rsid w:val="00D82DAD"/>
    <w:rsid w:val="00D82F69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0E1A"/>
    <w:rsid w:val="00D93027"/>
    <w:rsid w:val="00D9650F"/>
    <w:rsid w:val="00D96EFB"/>
    <w:rsid w:val="00D970D2"/>
    <w:rsid w:val="00D9731A"/>
    <w:rsid w:val="00D976EB"/>
    <w:rsid w:val="00DA0948"/>
    <w:rsid w:val="00DA0A4E"/>
    <w:rsid w:val="00DA0F94"/>
    <w:rsid w:val="00DA0FDD"/>
    <w:rsid w:val="00DA10C9"/>
    <w:rsid w:val="00DA1AF1"/>
    <w:rsid w:val="00DA20F2"/>
    <w:rsid w:val="00DA2289"/>
    <w:rsid w:val="00DA41B1"/>
    <w:rsid w:val="00DA453A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64C8"/>
    <w:rsid w:val="00DB6D02"/>
    <w:rsid w:val="00DC1B3F"/>
    <w:rsid w:val="00DC3470"/>
    <w:rsid w:val="00DC5332"/>
    <w:rsid w:val="00DC536D"/>
    <w:rsid w:val="00DC567F"/>
    <w:rsid w:val="00DC59F5"/>
    <w:rsid w:val="00DC658B"/>
    <w:rsid w:val="00DC6663"/>
    <w:rsid w:val="00DC6FB7"/>
    <w:rsid w:val="00DC6FEB"/>
    <w:rsid w:val="00DC769E"/>
    <w:rsid w:val="00DC7A3F"/>
    <w:rsid w:val="00DD03BB"/>
    <w:rsid w:val="00DD0B34"/>
    <w:rsid w:val="00DD1CC5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731"/>
    <w:rsid w:val="00DE1323"/>
    <w:rsid w:val="00DE134D"/>
    <w:rsid w:val="00DE1C00"/>
    <w:rsid w:val="00DE26E4"/>
    <w:rsid w:val="00DE3538"/>
    <w:rsid w:val="00DE3C28"/>
    <w:rsid w:val="00DE4085"/>
    <w:rsid w:val="00DE5B89"/>
    <w:rsid w:val="00DE65EA"/>
    <w:rsid w:val="00DE72F9"/>
    <w:rsid w:val="00DE7B31"/>
    <w:rsid w:val="00DE7F8F"/>
    <w:rsid w:val="00DF0AFE"/>
    <w:rsid w:val="00DF11C4"/>
    <w:rsid w:val="00DF1625"/>
    <w:rsid w:val="00DF19A1"/>
    <w:rsid w:val="00DF2FEF"/>
    <w:rsid w:val="00DF44C2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9FC"/>
    <w:rsid w:val="00E04FA9"/>
    <w:rsid w:val="00E05F32"/>
    <w:rsid w:val="00E06E9D"/>
    <w:rsid w:val="00E070E6"/>
    <w:rsid w:val="00E10031"/>
    <w:rsid w:val="00E10BB7"/>
    <w:rsid w:val="00E13063"/>
    <w:rsid w:val="00E149D8"/>
    <w:rsid w:val="00E15826"/>
    <w:rsid w:val="00E15A77"/>
    <w:rsid w:val="00E161F1"/>
    <w:rsid w:val="00E1768C"/>
    <w:rsid w:val="00E17B5D"/>
    <w:rsid w:val="00E20011"/>
    <w:rsid w:val="00E2073B"/>
    <w:rsid w:val="00E207EB"/>
    <w:rsid w:val="00E20B3E"/>
    <w:rsid w:val="00E20E95"/>
    <w:rsid w:val="00E21547"/>
    <w:rsid w:val="00E21C91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A48"/>
    <w:rsid w:val="00E26DCE"/>
    <w:rsid w:val="00E27E97"/>
    <w:rsid w:val="00E30D12"/>
    <w:rsid w:val="00E31A0F"/>
    <w:rsid w:val="00E326DD"/>
    <w:rsid w:val="00E327B8"/>
    <w:rsid w:val="00E32FEC"/>
    <w:rsid w:val="00E34189"/>
    <w:rsid w:val="00E3426D"/>
    <w:rsid w:val="00E346EF"/>
    <w:rsid w:val="00E362AF"/>
    <w:rsid w:val="00E36717"/>
    <w:rsid w:val="00E369AC"/>
    <w:rsid w:val="00E36A86"/>
    <w:rsid w:val="00E36F9C"/>
    <w:rsid w:val="00E3792C"/>
    <w:rsid w:val="00E410D5"/>
    <w:rsid w:val="00E41156"/>
    <w:rsid w:val="00E41620"/>
    <w:rsid w:val="00E4239E"/>
    <w:rsid w:val="00E42FEB"/>
    <w:rsid w:val="00E430BF"/>
    <w:rsid w:val="00E43CEB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4297"/>
    <w:rsid w:val="00E5492B"/>
    <w:rsid w:val="00E54B2C"/>
    <w:rsid w:val="00E5510F"/>
    <w:rsid w:val="00E55885"/>
    <w:rsid w:val="00E571A0"/>
    <w:rsid w:val="00E57B16"/>
    <w:rsid w:val="00E6008B"/>
    <w:rsid w:val="00E6044F"/>
    <w:rsid w:val="00E60526"/>
    <w:rsid w:val="00E61E2C"/>
    <w:rsid w:val="00E6367A"/>
    <w:rsid w:val="00E63C8D"/>
    <w:rsid w:val="00E64337"/>
    <w:rsid w:val="00E656BF"/>
    <w:rsid w:val="00E6597C"/>
    <w:rsid w:val="00E65F37"/>
    <w:rsid w:val="00E66866"/>
    <w:rsid w:val="00E674AE"/>
    <w:rsid w:val="00E67756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44B"/>
    <w:rsid w:val="00E760D3"/>
    <w:rsid w:val="00E765B7"/>
    <w:rsid w:val="00E76F31"/>
    <w:rsid w:val="00E77EEE"/>
    <w:rsid w:val="00E805B6"/>
    <w:rsid w:val="00E81D32"/>
    <w:rsid w:val="00E84171"/>
    <w:rsid w:val="00E85A49"/>
    <w:rsid w:val="00E90E72"/>
    <w:rsid w:val="00E90FD0"/>
    <w:rsid w:val="00E92272"/>
    <w:rsid w:val="00E92611"/>
    <w:rsid w:val="00E92BAA"/>
    <w:rsid w:val="00E93CA2"/>
    <w:rsid w:val="00E9479B"/>
    <w:rsid w:val="00E94D7F"/>
    <w:rsid w:val="00E95E47"/>
    <w:rsid w:val="00E968EF"/>
    <w:rsid w:val="00E969ED"/>
    <w:rsid w:val="00E9746B"/>
    <w:rsid w:val="00E97AB0"/>
    <w:rsid w:val="00EA0311"/>
    <w:rsid w:val="00EA059F"/>
    <w:rsid w:val="00EA06E9"/>
    <w:rsid w:val="00EA0B39"/>
    <w:rsid w:val="00EA150B"/>
    <w:rsid w:val="00EA1765"/>
    <w:rsid w:val="00EA32A0"/>
    <w:rsid w:val="00EA3E33"/>
    <w:rsid w:val="00EA3FD0"/>
    <w:rsid w:val="00EA40DF"/>
    <w:rsid w:val="00EA4670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3B79"/>
    <w:rsid w:val="00EB4061"/>
    <w:rsid w:val="00EB42B2"/>
    <w:rsid w:val="00EB487B"/>
    <w:rsid w:val="00EB5989"/>
    <w:rsid w:val="00EB5A2E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9B0"/>
    <w:rsid w:val="00EC6281"/>
    <w:rsid w:val="00EC7188"/>
    <w:rsid w:val="00EC72E9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24AF"/>
    <w:rsid w:val="00ED2EF5"/>
    <w:rsid w:val="00ED321F"/>
    <w:rsid w:val="00ED36CA"/>
    <w:rsid w:val="00ED45E9"/>
    <w:rsid w:val="00ED4C1D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3C"/>
    <w:rsid w:val="00EE73A8"/>
    <w:rsid w:val="00EE7A99"/>
    <w:rsid w:val="00EF124E"/>
    <w:rsid w:val="00EF1517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279"/>
    <w:rsid w:val="00F025FC"/>
    <w:rsid w:val="00F02DBC"/>
    <w:rsid w:val="00F03B10"/>
    <w:rsid w:val="00F04FC3"/>
    <w:rsid w:val="00F05954"/>
    <w:rsid w:val="00F06F30"/>
    <w:rsid w:val="00F1088F"/>
    <w:rsid w:val="00F11794"/>
    <w:rsid w:val="00F11AC7"/>
    <w:rsid w:val="00F11D9C"/>
    <w:rsid w:val="00F124AB"/>
    <w:rsid w:val="00F125C4"/>
    <w:rsid w:val="00F130E4"/>
    <w:rsid w:val="00F13444"/>
    <w:rsid w:val="00F1389B"/>
    <w:rsid w:val="00F13FFF"/>
    <w:rsid w:val="00F141E2"/>
    <w:rsid w:val="00F154A2"/>
    <w:rsid w:val="00F15F72"/>
    <w:rsid w:val="00F16EF4"/>
    <w:rsid w:val="00F1738A"/>
    <w:rsid w:val="00F20B78"/>
    <w:rsid w:val="00F20CF5"/>
    <w:rsid w:val="00F20DA5"/>
    <w:rsid w:val="00F213D0"/>
    <w:rsid w:val="00F21B2F"/>
    <w:rsid w:val="00F21C25"/>
    <w:rsid w:val="00F23100"/>
    <w:rsid w:val="00F235B0"/>
    <w:rsid w:val="00F23A51"/>
    <w:rsid w:val="00F242D7"/>
    <w:rsid w:val="00F24327"/>
    <w:rsid w:val="00F24A51"/>
    <w:rsid w:val="00F24E9E"/>
    <w:rsid w:val="00F25B39"/>
    <w:rsid w:val="00F26162"/>
    <w:rsid w:val="00F263B3"/>
    <w:rsid w:val="00F27411"/>
    <w:rsid w:val="00F2770D"/>
    <w:rsid w:val="00F27778"/>
    <w:rsid w:val="00F27D94"/>
    <w:rsid w:val="00F339E3"/>
    <w:rsid w:val="00F36E1F"/>
    <w:rsid w:val="00F377C0"/>
    <w:rsid w:val="00F37F2C"/>
    <w:rsid w:val="00F403A5"/>
    <w:rsid w:val="00F406AC"/>
    <w:rsid w:val="00F40D4D"/>
    <w:rsid w:val="00F4140F"/>
    <w:rsid w:val="00F420A3"/>
    <w:rsid w:val="00F4395E"/>
    <w:rsid w:val="00F449C0"/>
    <w:rsid w:val="00F4506C"/>
    <w:rsid w:val="00F45460"/>
    <w:rsid w:val="00F45B4D"/>
    <w:rsid w:val="00F45B8B"/>
    <w:rsid w:val="00F4686C"/>
    <w:rsid w:val="00F51B3A"/>
    <w:rsid w:val="00F53525"/>
    <w:rsid w:val="00F538FE"/>
    <w:rsid w:val="00F5423A"/>
    <w:rsid w:val="00F546F2"/>
    <w:rsid w:val="00F5526F"/>
    <w:rsid w:val="00F55654"/>
    <w:rsid w:val="00F556B0"/>
    <w:rsid w:val="00F55A33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23E"/>
    <w:rsid w:val="00F658E7"/>
    <w:rsid w:val="00F676CB"/>
    <w:rsid w:val="00F67946"/>
    <w:rsid w:val="00F67CD4"/>
    <w:rsid w:val="00F7009A"/>
    <w:rsid w:val="00F70A3D"/>
    <w:rsid w:val="00F70B7C"/>
    <w:rsid w:val="00F70E33"/>
    <w:rsid w:val="00F70E55"/>
    <w:rsid w:val="00F73CAB"/>
    <w:rsid w:val="00F743B3"/>
    <w:rsid w:val="00F7451F"/>
    <w:rsid w:val="00F7467F"/>
    <w:rsid w:val="00F74984"/>
    <w:rsid w:val="00F7548C"/>
    <w:rsid w:val="00F7609B"/>
    <w:rsid w:val="00F8049A"/>
    <w:rsid w:val="00F825AC"/>
    <w:rsid w:val="00F82623"/>
    <w:rsid w:val="00F839B3"/>
    <w:rsid w:val="00F83B76"/>
    <w:rsid w:val="00F8462A"/>
    <w:rsid w:val="00F84B2C"/>
    <w:rsid w:val="00F85DFC"/>
    <w:rsid w:val="00F85F62"/>
    <w:rsid w:val="00F86162"/>
    <w:rsid w:val="00F86ED5"/>
    <w:rsid w:val="00F87017"/>
    <w:rsid w:val="00F871C2"/>
    <w:rsid w:val="00F87473"/>
    <w:rsid w:val="00F914CF"/>
    <w:rsid w:val="00F930CD"/>
    <w:rsid w:val="00F932ED"/>
    <w:rsid w:val="00F9448B"/>
    <w:rsid w:val="00F954E8"/>
    <w:rsid w:val="00F96621"/>
    <w:rsid w:val="00F96624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5CBD"/>
    <w:rsid w:val="00FA6AB5"/>
    <w:rsid w:val="00FA6B94"/>
    <w:rsid w:val="00FA6F47"/>
    <w:rsid w:val="00FA751D"/>
    <w:rsid w:val="00FA7A86"/>
    <w:rsid w:val="00FA7EAA"/>
    <w:rsid w:val="00FB068C"/>
    <w:rsid w:val="00FB12F4"/>
    <w:rsid w:val="00FB1378"/>
    <w:rsid w:val="00FB1530"/>
    <w:rsid w:val="00FB1C56"/>
    <w:rsid w:val="00FB1CB4"/>
    <w:rsid w:val="00FB35D5"/>
    <w:rsid w:val="00FB3AFB"/>
    <w:rsid w:val="00FB3B2A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1D8"/>
    <w:rsid w:val="00FC4412"/>
    <w:rsid w:val="00FC4B16"/>
    <w:rsid w:val="00FC5FA5"/>
    <w:rsid w:val="00FC6150"/>
    <w:rsid w:val="00FC6796"/>
    <w:rsid w:val="00FC688B"/>
    <w:rsid w:val="00FC6B2B"/>
    <w:rsid w:val="00FD06E3"/>
    <w:rsid w:val="00FD0747"/>
    <w:rsid w:val="00FD1148"/>
    <w:rsid w:val="00FD26FA"/>
    <w:rsid w:val="00FD2748"/>
    <w:rsid w:val="00FD2843"/>
    <w:rsid w:val="00FD2B51"/>
    <w:rsid w:val="00FD3DDC"/>
    <w:rsid w:val="00FD4DA5"/>
    <w:rsid w:val="00FD4DBF"/>
    <w:rsid w:val="00FD57B8"/>
    <w:rsid w:val="00FD5AB8"/>
    <w:rsid w:val="00FD7291"/>
    <w:rsid w:val="00FD7772"/>
    <w:rsid w:val="00FE1316"/>
    <w:rsid w:val="00FE20B2"/>
    <w:rsid w:val="00FE405A"/>
    <w:rsid w:val="00FE4310"/>
    <w:rsid w:val="00FE5390"/>
    <w:rsid w:val="00FE54DC"/>
    <w:rsid w:val="00FE5743"/>
    <w:rsid w:val="00FE5840"/>
    <w:rsid w:val="00FE6887"/>
    <w:rsid w:val="00FE6C2A"/>
    <w:rsid w:val="00FE76B9"/>
    <w:rsid w:val="00FE7898"/>
    <w:rsid w:val="00FF0766"/>
    <w:rsid w:val="00FF0775"/>
    <w:rsid w:val="00FF0D1D"/>
    <w:rsid w:val="00FF0FE2"/>
    <w:rsid w:val="00FF1424"/>
    <w:rsid w:val="00FF1D27"/>
    <w:rsid w:val="00FF207E"/>
    <w:rsid w:val="00FF28EE"/>
    <w:rsid w:val="00FF2E56"/>
    <w:rsid w:val="00FF3050"/>
    <w:rsid w:val="00FF331F"/>
    <w:rsid w:val="00FF3C84"/>
    <w:rsid w:val="00FF3D6A"/>
    <w:rsid w:val="00FF3E3D"/>
    <w:rsid w:val="00FF3F8F"/>
    <w:rsid w:val="00FF6156"/>
    <w:rsid w:val="00FF6934"/>
    <w:rsid w:val="00FF69B7"/>
    <w:rsid w:val="00FF6ACF"/>
    <w:rsid w:val="00FF6FFD"/>
    <w:rsid w:val="00FF75B6"/>
    <w:rsid w:val="00FF7971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43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9C21E-F20C-4384-A05E-70CCE3D9B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25620</Words>
  <Characters>146036</Characters>
  <Application>Microsoft Office Word</Application>
  <DocSecurity>0</DocSecurity>
  <Lines>1216</Lines>
  <Paragraphs>342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171314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https:/mul2-minfin.gov.am/tasks/768273/oneclick/Ashxatanq_txtayin_H8-3.docx?token=ee6879fa53f9497278644e51e99b86a6</cp:keywords>
  <cp:lastModifiedBy>Admin</cp:lastModifiedBy>
  <cp:revision>7</cp:revision>
  <cp:lastPrinted>2024-08-01T12:49:00Z</cp:lastPrinted>
  <dcterms:created xsi:type="dcterms:W3CDTF">2024-08-01T11:55:00Z</dcterms:created>
  <dcterms:modified xsi:type="dcterms:W3CDTF">2024-08-01T12:57:00Z</dcterms:modified>
</cp:coreProperties>
</file>